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0D9D6" w14:textId="77777777" w:rsidR="00F96DE9" w:rsidRPr="00EF3326" w:rsidRDefault="00F96DE9">
      <w:pPr>
        <w:spacing w:line="479" w:lineRule="auto"/>
        <w:jc w:val="center"/>
        <w:rPr>
          <w:rFonts w:ascii="Times New Roman" w:eastAsia="Times New Roman" w:hAnsi="Times New Roman" w:cs="Times New Roman"/>
          <w:b/>
          <w:sz w:val="24"/>
          <w:szCs w:val="24"/>
          <w:lang w:val="en-US"/>
        </w:rPr>
      </w:pPr>
    </w:p>
    <w:p w14:paraId="6681AAC6" w14:textId="77777777" w:rsidR="00F96DE9" w:rsidRPr="00EF3326" w:rsidRDefault="00F96DE9">
      <w:pPr>
        <w:spacing w:line="479" w:lineRule="auto"/>
        <w:jc w:val="center"/>
        <w:rPr>
          <w:rFonts w:ascii="Times New Roman" w:eastAsia="Times New Roman" w:hAnsi="Times New Roman" w:cs="Times New Roman"/>
          <w:b/>
          <w:sz w:val="24"/>
          <w:szCs w:val="24"/>
          <w:lang w:val="en-US"/>
        </w:rPr>
      </w:pPr>
    </w:p>
    <w:p w14:paraId="17816B70" w14:textId="77777777" w:rsidR="00F96DE9" w:rsidRPr="00EF3326" w:rsidRDefault="00F96DE9">
      <w:pPr>
        <w:spacing w:line="479" w:lineRule="auto"/>
        <w:jc w:val="center"/>
        <w:rPr>
          <w:rFonts w:ascii="Times New Roman" w:eastAsia="Times New Roman" w:hAnsi="Times New Roman" w:cs="Times New Roman"/>
          <w:b/>
          <w:sz w:val="24"/>
          <w:szCs w:val="24"/>
          <w:lang w:val="en-US"/>
        </w:rPr>
      </w:pPr>
    </w:p>
    <w:p w14:paraId="5B0364AE" w14:textId="77777777" w:rsidR="00F96DE9" w:rsidRPr="00EF3326" w:rsidRDefault="00F96DE9">
      <w:pPr>
        <w:spacing w:line="479" w:lineRule="auto"/>
        <w:jc w:val="center"/>
        <w:rPr>
          <w:rFonts w:ascii="Times New Roman" w:eastAsia="Times New Roman" w:hAnsi="Times New Roman" w:cs="Times New Roman"/>
          <w:b/>
          <w:sz w:val="24"/>
          <w:szCs w:val="24"/>
          <w:lang w:val="en-US"/>
        </w:rPr>
      </w:pPr>
    </w:p>
    <w:p w14:paraId="2C3A3B82" w14:textId="77777777" w:rsidR="00F96DE9" w:rsidRPr="00EF3326" w:rsidRDefault="00F96DE9">
      <w:pPr>
        <w:spacing w:line="479" w:lineRule="auto"/>
        <w:jc w:val="center"/>
        <w:rPr>
          <w:rFonts w:ascii="Times New Roman" w:eastAsia="Times New Roman" w:hAnsi="Times New Roman" w:cs="Times New Roman"/>
          <w:b/>
          <w:sz w:val="24"/>
          <w:szCs w:val="24"/>
          <w:lang w:val="en-US"/>
        </w:rPr>
      </w:pPr>
    </w:p>
    <w:p w14:paraId="5109AAF7" w14:textId="77777777" w:rsidR="00F96DE9" w:rsidRPr="00EF3326" w:rsidRDefault="00075A96">
      <w:pPr>
        <w:spacing w:line="479" w:lineRule="auto"/>
        <w:jc w:val="cente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Evaluating Loneliness Measurements across the European Union</w:t>
      </w:r>
    </w:p>
    <w:p w14:paraId="7AF09D2B" w14:textId="77777777" w:rsidR="00F96DE9" w:rsidRPr="00EF3326" w:rsidRDefault="00075A96">
      <w:pPr>
        <w:spacing w:line="479" w:lineRule="auto"/>
        <w:jc w:val="center"/>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Bastien Paris</w:t>
      </w:r>
    </w:p>
    <w:p w14:paraId="7BCA79D9" w14:textId="77777777" w:rsidR="00F96DE9" w:rsidRPr="00EF3326" w:rsidRDefault="00075A96">
      <w:pPr>
        <w:spacing w:line="479" w:lineRule="auto"/>
        <w:jc w:val="center"/>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Annecy Behavioral Science Lab</w:t>
      </w:r>
    </w:p>
    <w:p w14:paraId="21B16428" w14:textId="77777777" w:rsidR="00F96DE9" w:rsidRPr="00EF3326" w:rsidRDefault="00075A96">
      <w:pPr>
        <w:spacing w:line="479" w:lineRule="auto"/>
        <w:jc w:val="center"/>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Miguel Silan, Université Lumière Lyon 2 &amp; Annecy Behavioral Science Lab</w:t>
      </w:r>
    </w:p>
    <w:p w14:paraId="2D5C22C8" w14:textId="77777777" w:rsidR="00F96DE9" w:rsidRPr="00EF3326" w:rsidRDefault="00075A96">
      <w:pPr>
        <w:spacing w:line="479" w:lineRule="auto"/>
        <w:jc w:val="center"/>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Béatrice </w:t>
      </w:r>
      <w:proofErr w:type="spellStart"/>
      <w:r w:rsidRPr="00EF3326">
        <w:rPr>
          <w:rFonts w:ascii="Times New Roman" w:eastAsia="Times New Roman" w:hAnsi="Times New Roman" w:cs="Times New Roman"/>
          <w:sz w:val="24"/>
          <w:szCs w:val="24"/>
          <w:lang w:val="en-US"/>
        </w:rPr>
        <w:t>d’Hombres</w:t>
      </w:r>
      <w:proofErr w:type="spellEnd"/>
      <w:r w:rsidRPr="00EF3326">
        <w:rPr>
          <w:rFonts w:ascii="Times New Roman" w:eastAsia="Times New Roman" w:hAnsi="Times New Roman" w:cs="Times New Roman"/>
          <w:sz w:val="24"/>
          <w:szCs w:val="24"/>
          <w:lang w:val="en-US"/>
        </w:rPr>
        <w:t xml:space="preserve">, Joint Research Centre of the European </w:t>
      </w:r>
      <w:r w:rsidRPr="00EF3326">
        <w:rPr>
          <w:rFonts w:ascii="Times New Roman" w:eastAsia="Times New Roman" w:hAnsi="Times New Roman" w:cs="Times New Roman"/>
          <w:sz w:val="24"/>
          <w:szCs w:val="24"/>
          <w:lang w:val="en-US"/>
        </w:rPr>
        <w:t>Commission</w:t>
      </w:r>
    </w:p>
    <w:p w14:paraId="42AF1ABD" w14:textId="77777777" w:rsidR="00F96DE9" w:rsidRPr="00EF3326" w:rsidRDefault="00075A96">
      <w:pPr>
        <w:spacing w:line="479" w:lineRule="auto"/>
        <w:jc w:val="center"/>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Elizabeth Casabianca, Joint Research Centre of the European Commission</w:t>
      </w:r>
    </w:p>
    <w:p w14:paraId="52A19475" w14:textId="77777777" w:rsidR="00F96DE9" w:rsidRPr="00EF3326" w:rsidRDefault="00075A96">
      <w:pPr>
        <w:spacing w:line="479" w:lineRule="auto"/>
        <w:jc w:val="center"/>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Hans IJzerman</w:t>
      </w:r>
    </w:p>
    <w:p w14:paraId="1BC93781" w14:textId="77777777" w:rsidR="00F96DE9" w:rsidRPr="00EF3326" w:rsidRDefault="00075A96">
      <w:pPr>
        <w:spacing w:line="479" w:lineRule="auto"/>
        <w:jc w:val="center"/>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Annecy Behavioral Science Lab</w:t>
      </w:r>
    </w:p>
    <w:p w14:paraId="11631207" w14:textId="77777777" w:rsidR="00F96DE9" w:rsidRPr="00EF3326" w:rsidRDefault="00075A96">
      <w:pPr>
        <w:spacing w:line="479" w:lineRule="auto"/>
        <w:rPr>
          <w:rFonts w:ascii="Times New Roman" w:eastAsia="Times New Roman" w:hAnsi="Times New Roman" w:cs="Times New Roman"/>
          <w:sz w:val="24"/>
          <w:szCs w:val="24"/>
          <w:u w:val="single"/>
          <w:lang w:val="en-US"/>
        </w:rPr>
      </w:pPr>
      <w:r w:rsidRPr="00EF3326">
        <w:rPr>
          <w:rFonts w:ascii="Times New Roman" w:eastAsia="Times New Roman" w:hAnsi="Times New Roman" w:cs="Times New Roman"/>
          <w:sz w:val="24"/>
          <w:szCs w:val="24"/>
          <w:u w:val="single"/>
          <w:lang w:val="en-US"/>
        </w:rPr>
        <w:t xml:space="preserve"> </w:t>
      </w:r>
    </w:p>
    <w:p w14:paraId="20B758EF" w14:textId="77777777" w:rsidR="00F96DE9" w:rsidRPr="00EF3326" w:rsidRDefault="00075A96">
      <w:pPr>
        <w:jc w:val="center"/>
        <w:rPr>
          <w:rFonts w:ascii="Times New Roman" w:eastAsia="Times New Roman" w:hAnsi="Times New Roman" w:cs="Times New Roman"/>
          <w:b/>
          <w:color w:val="FF0000"/>
          <w:sz w:val="24"/>
          <w:szCs w:val="24"/>
          <w:u w:val="single"/>
          <w:lang w:val="en-US"/>
        </w:rPr>
      </w:pPr>
      <w:r w:rsidRPr="00EF3326">
        <w:rPr>
          <w:rFonts w:ascii="Times New Roman" w:eastAsia="Times New Roman" w:hAnsi="Times New Roman" w:cs="Times New Roman"/>
          <w:b/>
          <w:color w:val="FF0000"/>
          <w:sz w:val="24"/>
          <w:szCs w:val="24"/>
          <w:u w:val="single"/>
          <w:lang w:val="en-US"/>
        </w:rPr>
        <w:t>We wrote this registered report in the past tense to avoid errors when completing the Stage 2 Registered Report.</w:t>
      </w:r>
    </w:p>
    <w:p w14:paraId="34DB79C1" w14:textId="77777777" w:rsidR="00F96DE9" w:rsidRPr="00EF3326" w:rsidRDefault="00075A96">
      <w:pPr>
        <w:spacing w:line="479"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 </w:t>
      </w:r>
    </w:p>
    <w:p w14:paraId="62DAAC0A" w14:textId="77777777" w:rsidR="00F96DE9" w:rsidRPr="00EF3326" w:rsidRDefault="00075A96">
      <w:pP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 xml:space="preserve"> </w:t>
      </w:r>
    </w:p>
    <w:p w14:paraId="7A06EE0C" w14:textId="77777777" w:rsidR="00F96DE9" w:rsidRPr="00EF3326" w:rsidRDefault="00075A96">
      <w:pP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 xml:space="preserve"> </w:t>
      </w:r>
    </w:p>
    <w:p w14:paraId="76E72A35" w14:textId="77777777" w:rsidR="00F96DE9" w:rsidRPr="00EF3326" w:rsidRDefault="00075A96">
      <w:pP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 xml:space="preserve"> </w:t>
      </w:r>
    </w:p>
    <w:p w14:paraId="1D4B2A2B" w14:textId="77777777" w:rsidR="00F96DE9" w:rsidRPr="00EF3326" w:rsidRDefault="00F96DE9">
      <w:pPr>
        <w:rPr>
          <w:rFonts w:ascii="Times New Roman" w:eastAsia="Times New Roman" w:hAnsi="Times New Roman" w:cs="Times New Roman"/>
          <w:b/>
          <w:sz w:val="24"/>
          <w:szCs w:val="24"/>
          <w:lang w:val="en-US"/>
        </w:rPr>
      </w:pPr>
    </w:p>
    <w:p w14:paraId="679D7149" w14:textId="77777777" w:rsidR="00F96DE9" w:rsidRPr="00EF3326" w:rsidRDefault="00F96DE9">
      <w:pPr>
        <w:rPr>
          <w:rFonts w:ascii="Times New Roman" w:eastAsia="Times New Roman" w:hAnsi="Times New Roman" w:cs="Times New Roman"/>
          <w:b/>
          <w:sz w:val="24"/>
          <w:szCs w:val="24"/>
          <w:lang w:val="en-US"/>
        </w:rPr>
      </w:pPr>
    </w:p>
    <w:p w14:paraId="1E0FEA2B" w14:textId="77777777" w:rsidR="00F96DE9" w:rsidRPr="00EF3326" w:rsidRDefault="00F96DE9">
      <w:pPr>
        <w:rPr>
          <w:rFonts w:ascii="Times New Roman" w:eastAsia="Times New Roman" w:hAnsi="Times New Roman" w:cs="Times New Roman"/>
          <w:b/>
          <w:sz w:val="24"/>
          <w:szCs w:val="24"/>
          <w:lang w:val="en-US"/>
        </w:rPr>
      </w:pPr>
    </w:p>
    <w:p w14:paraId="639735A2" w14:textId="77777777" w:rsidR="00F96DE9" w:rsidRPr="00EF3326" w:rsidRDefault="00F96DE9">
      <w:pPr>
        <w:rPr>
          <w:rFonts w:ascii="Times New Roman" w:eastAsia="Times New Roman" w:hAnsi="Times New Roman" w:cs="Times New Roman"/>
          <w:b/>
          <w:sz w:val="24"/>
          <w:szCs w:val="24"/>
          <w:lang w:val="en-US"/>
        </w:rPr>
      </w:pPr>
    </w:p>
    <w:p w14:paraId="3AF162AA" w14:textId="77777777" w:rsidR="00F96DE9" w:rsidRPr="00EF3326" w:rsidRDefault="00F96DE9">
      <w:pPr>
        <w:rPr>
          <w:rFonts w:ascii="Times New Roman" w:eastAsia="Times New Roman" w:hAnsi="Times New Roman" w:cs="Times New Roman"/>
          <w:b/>
          <w:sz w:val="24"/>
          <w:szCs w:val="24"/>
          <w:lang w:val="en-US"/>
        </w:rPr>
      </w:pPr>
    </w:p>
    <w:p w14:paraId="5962F34A" w14:textId="77777777" w:rsidR="00F96DE9" w:rsidRPr="00EF3326" w:rsidRDefault="00F96DE9">
      <w:pPr>
        <w:rPr>
          <w:rFonts w:ascii="Times New Roman" w:eastAsia="Times New Roman" w:hAnsi="Times New Roman" w:cs="Times New Roman"/>
          <w:b/>
          <w:sz w:val="24"/>
          <w:szCs w:val="24"/>
          <w:lang w:val="en-US"/>
        </w:rPr>
      </w:pPr>
    </w:p>
    <w:p w14:paraId="441C4E6D" w14:textId="77777777" w:rsidR="00F96DE9" w:rsidRPr="00EF3326" w:rsidRDefault="00075A96">
      <w:pP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 xml:space="preserve"> </w:t>
      </w:r>
    </w:p>
    <w:p w14:paraId="0CF97EB2" w14:textId="77777777" w:rsidR="00F96DE9" w:rsidRPr="00EF3326" w:rsidRDefault="00F96DE9">
      <w:pPr>
        <w:rPr>
          <w:rFonts w:ascii="Times New Roman" w:eastAsia="Times New Roman" w:hAnsi="Times New Roman" w:cs="Times New Roman"/>
          <w:b/>
          <w:sz w:val="24"/>
          <w:szCs w:val="24"/>
          <w:lang w:val="en-US"/>
        </w:rPr>
      </w:pPr>
    </w:p>
    <w:p w14:paraId="5A7E36FF" w14:textId="77777777" w:rsidR="00F96DE9" w:rsidRPr="00EF3326" w:rsidRDefault="00F96DE9">
      <w:pPr>
        <w:rPr>
          <w:rFonts w:ascii="Times New Roman" w:eastAsia="Times New Roman" w:hAnsi="Times New Roman" w:cs="Times New Roman"/>
          <w:b/>
          <w:sz w:val="24"/>
          <w:szCs w:val="24"/>
          <w:lang w:val="en-US"/>
        </w:rPr>
      </w:pPr>
    </w:p>
    <w:p w14:paraId="3710C7A7" w14:textId="77777777" w:rsidR="00F96DE9" w:rsidRPr="00EF3326" w:rsidRDefault="00075A96">
      <w:pPr>
        <w:rPr>
          <w:rFonts w:ascii="Times New Roman" w:eastAsia="Times New Roman" w:hAnsi="Times New Roman" w:cs="Times New Roman"/>
          <w:b/>
          <w:sz w:val="24"/>
          <w:szCs w:val="24"/>
          <w:lang w:val="en-US"/>
        </w:rPr>
      </w:pPr>
      <w:r w:rsidRPr="00EF3326">
        <w:rPr>
          <w:rFonts w:ascii="Times New Roman" w:eastAsia="Times New Roman" w:hAnsi="Times New Roman" w:cs="Times New Roman"/>
          <w:sz w:val="24"/>
          <w:szCs w:val="24"/>
          <w:lang w:val="en-US"/>
        </w:rPr>
        <w:br/>
      </w:r>
      <w:r w:rsidRPr="00EF3326">
        <w:rPr>
          <w:rFonts w:ascii="Times New Roman" w:eastAsia="Times New Roman" w:hAnsi="Times New Roman" w:cs="Times New Roman"/>
          <w:b/>
          <w:sz w:val="24"/>
          <w:szCs w:val="24"/>
          <w:lang w:val="en-US"/>
        </w:rPr>
        <w:t xml:space="preserve">Author note: </w:t>
      </w:r>
      <w:r w:rsidRPr="00EF3326">
        <w:rPr>
          <w:rFonts w:ascii="Times New Roman" w:eastAsia="Times New Roman" w:hAnsi="Times New Roman" w:cs="Times New Roman"/>
          <w:sz w:val="24"/>
          <w:szCs w:val="24"/>
          <w:lang w:val="en-US"/>
        </w:rPr>
        <w:t xml:space="preserve">Béatrice </w:t>
      </w:r>
      <w:proofErr w:type="spellStart"/>
      <w:r w:rsidRPr="00EF3326">
        <w:rPr>
          <w:rFonts w:ascii="Times New Roman" w:eastAsia="Times New Roman" w:hAnsi="Times New Roman" w:cs="Times New Roman"/>
          <w:sz w:val="24"/>
          <w:szCs w:val="24"/>
          <w:lang w:val="en-US"/>
        </w:rPr>
        <w:t>d’Hombres</w:t>
      </w:r>
      <w:proofErr w:type="spellEnd"/>
      <w:r w:rsidRPr="00EF3326">
        <w:rPr>
          <w:rFonts w:ascii="Times New Roman" w:eastAsia="Times New Roman" w:hAnsi="Times New Roman" w:cs="Times New Roman"/>
          <w:sz w:val="24"/>
          <w:szCs w:val="24"/>
          <w:lang w:val="en-US"/>
        </w:rPr>
        <w:t xml:space="preserve"> and Elizabeth Casabianca have reviewed the data before the submission of this Registered Report. The final decisions for data analysis, hypothesis, and inferences are all with Bastien Paris, Miguel Silan, and Hans IJzerman.</w:t>
      </w:r>
    </w:p>
    <w:p w14:paraId="19C8248B" w14:textId="77777777" w:rsidR="00F96DE9" w:rsidRPr="00EF3326" w:rsidRDefault="00075A96">
      <w:pPr>
        <w:spacing w:line="480" w:lineRule="auto"/>
        <w:jc w:val="cente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lastRenderedPageBreak/>
        <w:t>Abstract</w:t>
      </w:r>
    </w:p>
    <w:p w14:paraId="2E2E97ED" w14:textId="20B71F39"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Loneliness has been associated with a number of detrimental effects for individuals and societies, making it a priority for monitoring across the European Union. While many loneliness measures currently exist, notable gaps exist regarding knowledge of their psychometric structure, reliability, comparability, and validity, particularly as it pertains to their suitability for EU-wide population surveys. Relying on data from the </w:t>
      </w:r>
      <w:r w:rsidRPr="00EF3326">
        <w:rPr>
          <w:rFonts w:ascii="Times New Roman" w:eastAsia="Times New Roman" w:hAnsi="Times New Roman" w:cs="Times New Roman"/>
          <w:i/>
          <w:sz w:val="24"/>
          <w:szCs w:val="24"/>
          <w:lang w:val="en-US"/>
        </w:rPr>
        <w:t xml:space="preserve">EU Loneliness Survey </w:t>
      </w:r>
      <w:r w:rsidRPr="00EF3326">
        <w:rPr>
          <w:rFonts w:ascii="Times New Roman" w:eastAsia="Times New Roman" w:hAnsi="Times New Roman" w:cs="Times New Roman"/>
          <w:sz w:val="24"/>
          <w:szCs w:val="24"/>
          <w:lang w:val="en-US"/>
        </w:rPr>
        <w:t>representing the 27 EU member states (</w:t>
      </w:r>
      <w:r w:rsidRPr="00EF3326">
        <w:rPr>
          <w:rFonts w:ascii="Times New Roman" w:eastAsia="Times New Roman" w:hAnsi="Times New Roman" w:cs="Times New Roman"/>
          <w:i/>
          <w:sz w:val="24"/>
          <w:szCs w:val="24"/>
          <w:lang w:val="en-US"/>
        </w:rPr>
        <w:t>N</w:t>
      </w:r>
      <w:r w:rsidRPr="00EF3326">
        <w:rPr>
          <w:rFonts w:ascii="Times New Roman" w:eastAsia="Times New Roman" w:hAnsi="Times New Roman" w:cs="Times New Roman"/>
          <w:sz w:val="24"/>
          <w:szCs w:val="24"/>
          <w:lang w:val="en-US"/>
        </w:rPr>
        <w:t xml:space="preserve">=25,646), we examined the factor structure, internal consistency, measurement invariance, and construct validity of the six-item De Jong Gierveld Loneliness Scale (DJGLS-6), the three-item UCLA Loneliness Scale (T-ILS), and a single-item measure of loneliness. </w:t>
      </w:r>
      <w:r w:rsidR="00286B24">
        <w:rPr>
          <w:rFonts w:ascii="Times New Roman" w:eastAsia="Times New Roman" w:hAnsi="Times New Roman" w:cs="Times New Roman"/>
          <w:sz w:val="24"/>
          <w:szCs w:val="24"/>
          <w:lang w:val="en-US"/>
        </w:rPr>
        <w:t>Following a process of pre-registered analyses in an exploratory fold, followed by</w:t>
      </w:r>
      <w:r w:rsidR="00286B24"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sz w:val="24"/>
          <w:szCs w:val="24"/>
          <w:lang w:val="en-US"/>
        </w:rPr>
        <w:t xml:space="preserve">pre-registered confirmatory analyses </w:t>
      </w:r>
      <w:r w:rsidR="00286B24">
        <w:rPr>
          <w:rFonts w:ascii="Times New Roman" w:eastAsia="Times New Roman" w:hAnsi="Times New Roman" w:cs="Times New Roman"/>
          <w:sz w:val="24"/>
          <w:szCs w:val="24"/>
          <w:lang w:val="en-US"/>
        </w:rPr>
        <w:t>testing the model sharpened in the exploratory fold</w:t>
      </w:r>
      <w:r w:rsidRPr="00EF3326">
        <w:rPr>
          <w:rFonts w:ascii="Times New Roman" w:eastAsia="Times New Roman" w:hAnsi="Times New Roman" w:cs="Times New Roman"/>
          <w:sz w:val="24"/>
          <w:szCs w:val="24"/>
          <w:lang w:val="en-US"/>
        </w:rPr>
        <w:t>, we found (a) the D</w:t>
      </w:r>
      <w:r w:rsidRPr="00EF3326">
        <w:rPr>
          <w:rFonts w:ascii="Times New Roman" w:eastAsia="Times New Roman" w:hAnsi="Times New Roman" w:cs="Times New Roman"/>
          <w:sz w:val="24"/>
          <w:szCs w:val="24"/>
          <w:lang w:val="en-US"/>
        </w:rPr>
        <w:t>JGLS-6 to show [</w:t>
      </w:r>
      <w:r w:rsidRPr="00EF3326">
        <w:rPr>
          <w:rFonts w:ascii="Times New Roman" w:eastAsia="Times New Roman" w:hAnsi="Times New Roman" w:cs="Times New Roman"/>
          <w:sz w:val="24"/>
          <w:szCs w:val="24"/>
          <w:highlight w:val="yellow"/>
          <w:lang w:val="en-US"/>
        </w:rPr>
        <w:t>poor/acceptable/very good</w:t>
      </w:r>
      <w:r w:rsidRPr="00EF3326">
        <w:rPr>
          <w:rFonts w:ascii="Times New Roman" w:eastAsia="Times New Roman" w:hAnsi="Times New Roman" w:cs="Times New Roman"/>
          <w:sz w:val="24"/>
          <w:szCs w:val="24"/>
          <w:lang w:val="en-US"/>
        </w:rPr>
        <w:t>] fit to a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xml:space="preserve">] factor structure for </w:t>
      </w:r>
      <w:r w:rsidRPr="007B09C3">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xml:space="preserve">] internal consistency for </w:t>
      </w:r>
      <w:r w:rsidRPr="007B09C3">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t>
      </w:r>
      <w:r w:rsidRPr="00EF3326">
        <w:rPr>
          <w:rFonts w:ascii="Times New Roman" w:eastAsia="Times New Roman" w:hAnsi="Times New Roman" w:cs="Times New Roman"/>
          <w:sz w:val="24"/>
          <w:szCs w:val="24"/>
          <w:highlight w:val="yellow"/>
          <w:lang w:val="en-US"/>
        </w:rPr>
        <w:t>measurement invariance property described here</w:t>
      </w:r>
      <w:r w:rsidRPr="00EF3326">
        <w:rPr>
          <w:rFonts w:ascii="Times New Roman" w:eastAsia="Times New Roman" w:hAnsi="Times New Roman" w:cs="Times New Roman"/>
          <w:sz w:val="24"/>
          <w:szCs w:val="24"/>
          <w:lang w:val="en-US"/>
        </w:rPr>
        <w:t>], and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xml:space="preserve">] construct validity for </w:t>
      </w:r>
      <w:r w:rsidRPr="007B09C3">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(b) the T-ILS to show [</w:t>
      </w:r>
      <w:r w:rsidRPr="00EF3326">
        <w:rPr>
          <w:rFonts w:ascii="Times New Roman" w:eastAsia="Times New Roman" w:hAnsi="Times New Roman" w:cs="Times New Roman"/>
          <w:sz w:val="24"/>
          <w:szCs w:val="24"/>
          <w:highlight w:val="yellow"/>
          <w:lang w:val="en-US"/>
        </w:rPr>
        <w:t>poor/acceptable/very good</w:t>
      </w:r>
      <w:r w:rsidRPr="00EF3326">
        <w:rPr>
          <w:rFonts w:ascii="Times New Roman" w:eastAsia="Times New Roman" w:hAnsi="Times New Roman" w:cs="Times New Roman"/>
          <w:sz w:val="24"/>
          <w:szCs w:val="24"/>
          <w:lang w:val="en-US"/>
        </w:rPr>
        <w:t xml:space="preserve">] fit to a one factor structure for </w:t>
      </w:r>
      <w:r w:rsidRPr="007B09C3">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xml:space="preserve">] internal consistency for </w:t>
      </w:r>
      <w:r w:rsidRPr="007B09C3">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t>
      </w:r>
      <w:r w:rsidRPr="00EF3326">
        <w:rPr>
          <w:rFonts w:ascii="Times New Roman" w:eastAsia="Times New Roman" w:hAnsi="Times New Roman" w:cs="Times New Roman"/>
          <w:sz w:val="24"/>
          <w:szCs w:val="24"/>
          <w:highlight w:val="yellow"/>
          <w:lang w:val="en-US"/>
        </w:rPr>
        <w:t>measurement invariance property described here</w:t>
      </w:r>
      <w:r w:rsidRPr="00EF3326">
        <w:rPr>
          <w:rFonts w:ascii="Times New Roman" w:eastAsia="Times New Roman" w:hAnsi="Times New Roman" w:cs="Times New Roman"/>
          <w:sz w:val="24"/>
          <w:szCs w:val="24"/>
          <w:lang w:val="en-US"/>
        </w:rPr>
        <w:t>], and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xml:space="preserve">] construct validity for </w:t>
      </w:r>
      <w:r w:rsidRPr="007B09C3">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and (c) the single-item measure of loneliness to show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xml:space="preserve">] construct validity for </w:t>
      </w:r>
      <w:r w:rsidRPr="007B09C3">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Overall, the evidence suggests [</w:t>
      </w:r>
      <w:r w:rsidRPr="00EF3326">
        <w:rPr>
          <w:rFonts w:ascii="Times New Roman" w:eastAsia="Times New Roman" w:hAnsi="Times New Roman" w:cs="Times New Roman"/>
          <w:sz w:val="24"/>
          <w:szCs w:val="24"/>
          <w:highlight w:val="yellow"/>
          <w:lang w:val="en-US"/>
        </w:rPr>
        <w:t>based on the results described above, we will conclude on the suitability of the DJGLS-6, T-ILS, and single-item measure for monito</w:t>
      </w:r>
      <w:r w:rsidRPr="00EF3326">
        <w:rPr>
          <w:rFonts w:ascii="Times New Roman" w:eastAsia="Times New Roman" w:hAnsi="Times New Roman" w:cs="Times New Roman"/>
          <w:sz w:val="24"/>
          <w:szCs w:val="24"/>
          <w:highlight w:val="yellow"/>
          <w:lang w:val="en-US"/>
        </w:rPr>
        <w:t>ring loneliness in the European Union</w:t>
      </w:r>
      <w:r w:rsidRPr="00EF3326">
        <w:rPr>
          <w:rFonts w:ascii="Times New Roman" w:eastAsia="Times New Roman" w:hAnsi="Times New Roman" w:cs="Times New Roman"/>
          <w:sz w:val="24"/>
          <w:szCs w:val="24"/>
          <w:lang w:val="en-US"/>
        </w:rPr>
        <w:t>].</w:t>
      </w:r>
    </w:p>
    <w:p w14:paraId="4C87381D" w14:textId="77777777" w:rsidR="00F96DE9" w:rsidRPr="00EF3326" w:rsidRDefault="00F96DE9">
      <w:pPr>
        <w:spacing w:line="480" w:lineRule="auto"/>
        <w:jc w:val="center"/>
        <w:rPr>
          <w:rFonts w:ascii="Times New Roman" w:eastAsia="Times New Roman" w:hAnsi="Times New Roman" w:cs="Times New Roman"/>
          <w:b/>
          <w:sz w:val="24"/>
          <w:szCs w:val="24"/>
          <w:lang w:val="en-US"/>
        </w:rPr>
      </w:pPr>
    </w:p>
    <w:p w14:paraId="7A808247" w14:textId="77777777" w:rsidR="00F96DE9" w:rsidRPr="00EF3326" w:rsidRDefault="00F96DE9">
      <w:pPr>
        <w:spacing w:line="480" w:lineRule="auto"/>
        <w:jc w:val="center"/>
        <w:rPr>
          <w:rFonts w:ascii="Times New Roman" w:eastAsia="Times New Roman" w:hAnsi="Times New Roman" w:cs="Times New Roman"/>
          <w:b/>
          <w:sz w:val="24"/>
          <w:szCs w:val="24"/>
          <w:lang w:val="en-US"/>
        </w:rPr>
      </w:pPr>
    </w:p>
    <w:p w14:paraId="2F12E484" w14:textId="77777777" w:rsidR="00F96DE9" w:rsidRPr="00EF3326" w:rsidRDefault="00F96DE9">
      <w:pPr>
        <w:spacing w:line="480" w:lineRule="auto"/>
        <w:jc w:val="center"/>
        <w:rPr>
          <w:rFonts w:ascii="Times New Roman" w:eastAsia="Times New Roman" w:hAnsi="Times New Roman" w:cs="Times New Roman"/>
          <w:b/>
          <w:sz w:val="24"/>
          <w:szCs w:val="24"/>
          <w:lang w:val="en-US"/>
        </w:rPr>
      </w:pPr>
    </w:p>
    <w:p w14:paraId="02D56636" w14:textId="77777777" w:rsidR="00F96DE9" w:rsidRPr="00EF3326" w:rsidRDefault="00F96DE9">
      <w:pPr>
        <w:spacing w:line="480" w:lineRule="auto"/>
        <w:jc w:val="center"/>
        <w:rPr>
          <w:rFonts w:ascii="Times New Roman" w:eastAsia="Times New Roman" w:hAnsi="Times New Roman" w:cs="Times New Roman"/>
          <w:b/>
          <w:sz w:val="24"/>
          <w:szCs w:val="24"/>
          <w:lang w:val="en-US"/>
        </w:rPr>
      </w:pPr>
    </w:p>
    <w:p w14:paraId="4FBED951" w14:textId="77777777"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 xml:space="preserve">Keywords: </w:t>
      </w:r>
      <w:r w:rsidRPr="00EF3326">
        <w:rPr>
          <w:rFonts w:ascii="Times New Roman" w:eastAsia="Times New Roman" w:hAnsi="Times New Roman" w:cs="Times New Roman"/>
          <w:sz w:val="24"/>
          <w:szCs w:val="24"/>
          <w:lang w:val="en-US"/>
        </w:rPr>
        <w:t>loneliness; measurement; inventory; measurement properties, European Union.</w:t>
      </w:r>
    </w:p>
    <w:p w14:paraId="67A3DF01" w14:textId="77777777" w:rsidR="00F96DE9" w:rsidRPr="00EF3326" w:rsidRDefault="00F96DE9">
      <w:pPr>
        <w:spacing w:line="480" w:lineRule="auto"/>
        <w:jc w:val="center"/>
        <w:rPr>
          <w:rFonts w:ascii="Times New Roman" w:eastAsia="Times New Roman" w:hAnsi="Times New Roman" w:cs="Times New Roman"/>
          <w:b/>
          <w:sz w:val="24"/>
          <w:szCs w:val="24"/>
          <w:lang w:val="en-US"/>
        </w:rPr>
      </w:pPr>
    </w:p>
    <w:tbl>
      <w:tblPr>
        <w:tblStyle w:val="a"/>
        <w:tblW w:w="90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365"/>
        <w:gridCol w:w="1260"/>
        <w:gridCol w:w="1200"/>
        <w:gridCol w:w="1365"/>
        <w:gridCol w:w="1245"/>
        <w:gridCol w:w="1290"/>
        <w:gridCol w:w="1290"/>
      </w:tblGrid>
      <w:tr w:rsidR="00F96DE9" w:rsidRPr="000E5196" w14:paraId="5E9D4026" w14:textId="77777777">
        <w:trPr>
          <w:trHeight w:val="1590"/>
        </w:trPr>
        <w:tc>
          <w:tcPr>
            <w:tcW w:w="13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4AF0D65"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Question</w:t>
            </w:r>
          </w:p>
        </w:tc>
        <w:tc>
          <w:tcPr>
            <w:tcW w:w="126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AA1A1FA"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Hypothesis</w:t>
            </w:r>
          </w:p>
        </w:tc>
        <w:tc>
          <w:tcPr>
            <w:tcW w:w="120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45CFB5D5"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Sampling Plan</w:t>
            </w:r>
          </w:p>
        </w:tc>
        <w:tc>
          <w:tcPr>
            <w:tcW w:w="136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4C7F8731"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Analysis Plan</w:t>
            </w:r>
          </w:p>
        </w:tc>
        <w:tc>
          <w:tcPr>
            <w:tcW w:w="124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3724255"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 xml:space="preserve">Rationale for deciding the sensitivity of the test for confirming or </w:t>
            </w:r>
            <w:r w:rsidRPr="00EF3326">
              <w:rPr>
                <w:rFonts w:ascii="Times New Roman" w:eastAsia="Times New Roman" w:hAnsi="Times New Roman" w:cs="Times New Roman"/>
                <w:b/>
                <w:sz w:val="15"/>
                <w:szCs w:val="15"/>
                <w:lang w:val="en-US"/>
              </w:rPr>
              <w:t>disconfirming the hypothesis</w:t>
            </w:r>
          </w:p>
          <w:p w14:paraId="6167A76B"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 xml:space="preserve"> </w:t>
            </w:r>
          </w:p>
        </w:tc>
        <w:tc>
          <w:tcPr>
            <w:tcW w:w="129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08EAD54"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Interpretation given different outcomes</w:t>
            </w:r>
          </w:p>
          <w:p w14:paraId="5C9C5A36"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 xml:space="preserve"> </w:t>
            </w:r>
          </w:p>
        </w:tc>
        <w:tc>
          <w:tcPr>
            <w:tcW w:w="129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753DBCA1"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Theory that could be shown wrong by the outcomes</w:t>
            </w:r>
          </w:p>
          <w:p w14:paraId="5C7A65B9" w14:textId="77777777" w:rsidR="00F96DE9" w:rsidRPr="00EF3326" w:rsidRDefault="00075A96">
            <w:pPr>
              <w:jc w:val="center"/>
              <w:rPr>
                <w:rFonts w:ascii="Times New Roman" w:eastAsia="Times New Roman" w:hAnsi="Times New Roman" w:cs="Times New Roman"/>
                <w:b/>
                <w:sz w:val="15"/>
                <w:szCs w:val="15"/>
                <w:lang w:val="en-US"/>
              </w:rPr>
            </w:pPr>
            <w:r w:rsidRPr="00EF3326">
              <w:rPr>
                <w:rFonts w:ascii="Times New Roman" w:eastAsia="Times New Roman" w:hAnsi="Times New Roman" w:cs="Times New Roman"/>
                <w:b/>
                <w:sz w:val="15"/>
                <w:szCs w:val="15"/>
                <w:lang w:val="en-US"/>
              </w:rPr>
              <w:t xml:space="preserve"> </w:t>
            </w:r>
          </w:p>
        </w:tc>
      </w:tr>
      <w:tr w:rsidR="00F96DE9" w:rsidRPr="00006EE8" w14:paraId="5B2E15C1" w14:textId="77777777">
        <w:trPr>
          <w:trHeight w:val="1290"/>
        </w:trPr>
        <w:tc>
          <w:tcPr>
            <w:tcW w:w="1365" w:type="dxa"/>
            <w:tcBorders>
              <w:top w:val="single" w:sz="7" w:space="0" w:color="000000"/>
              <w:left w:val="single" w:sz="7" w:space="0" w:color="000000"/>
              <w:bottom w:val="single" w:sz="7" w:space="0" w:color="000000"/>
              <w:right w:val="single" w:sz="7" w:space="0" w:color="000000"/>
            </w:tcBorders>
            <w:tcMar>
              <w:top w:w="100" w:type="dxa"/>
              <w:left w:w="100" w:type="dxa"/>
              <w:bottom w:w="100" w:type="dxa"/>
              <w:right w:w="100" w:type="dxa"/>
            </w:tcMar>
          </w:tcPr>
          <w:p w14:paraId="51B2D8C1"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Is the model fit sufficient for a) the DJGLS-6, and b) the T-ILS across the European Union?</w:t>
            </w:r>
          </w:p>
        </w:tc>
        <w:tc>
          <w:tcPr>
            <w:tcW w:w="126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553253FB"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Based on prior research, we suspect that the model fits are sufficient. For the DJGLS-6, we predict a two-factor solution across countries in the European Union. For the T-ILS, we predict a one-factor solution across countries in the European Union. </w:t>
            </w:r>
          </w:p>
          <w:p w14:paraId="06CCA54B" w14:textId="624112B5"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Given that no comprehensive data exists on its factor structure in samples from the European Union, we are not very certain of these </w:t>
            </w:r>
            <w:r w:rsidR="00286B24">
              <w:rPr>
                <w:rFonts w:ascii="Times New Roman" w:eastAsia="Times New Roman" w:hAnsi="Times New Roman" w:cs="Times New Roman"/>
                <w:sz w:val="15"/>
                <w:szCs w:val="15"/>
                <w:lang w:val="en-US"/>
              </w:rPr>
              <w:t xml:space="preserve">a </w:t>
            </w:r>
            <w:r w:rsidRPr="00EF3326">
              <w:rPr>
                <w:rFonts w:ascii="Times New Roman" w:eastAsia="Times New Roman" w:hAnsi="Times New Roman" w:cs="Times New Roman"/>
                <w:sz w:val="15"/>
                <w:szCs w:val="15"/>
                <w:lang w:val="en-US"/>
              </w:rPr>
              <w:t>priori hypotheses.</w:t>
            </w:r>
          </w:p>
        </w:tc>
        <w:tc>
          <w:tcPr>
            <w:tcW w:w="120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73EDF14E"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We will partition the data from the EU Loneliness Survey (</w:t>
            </w:r>
            <w:r w:rsidRPr="00EF3326">
              <w:rPr>
                <w:rFonts w:ascii="Times New Roman" w:eastAsia="Times New Roman" w:hAnsi="Times New Roman" w:cs="Times New Roman"/>
                <w:i/>
                <w:sz w:val="15"/>
                <w:szCs w:val="15"/>
                <w:lang w:val="en-US"/>
              </w:rPr>
              <w:t xml:space="preserve">N </w:t>
            </w:r>
            <w:r w:rsidRPr="00EF3326">
              <w:rPr>
                <w:rFonts w:ascii="Times New Roman" w:eastAsia="Times New Roman" w:hAnsi="Times New Roman" w:cs="Times New Roman"/>
                <w:sz w:val="15"/>
                <w:szCs w:val="15"/>
                <w:lang w:val="en-US"/>
              </w:rPr>
              <w:t xml:space="preserve">= 25,646, representing the 27 EU member states) into separate exploratory and confirmatory folds of similar sizes (approximately 500 participants per country and per fold). We will stratify the data to ensure similarities in terms of countries between folds. Upon completion of the analyses on the exploratory fold, we will formulate hypotheses based on the obtained results, then test them on the confirmatory fold. </w:t>
            </w:r>
          </w:p>
          <w:p w14:paraId="0A4F2CFC"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Elizabeth Casabianca, who is not involved in drawing inferences from the analyses, will supervise the splitting of the folds. </w:t>
            </w:r>
          </w:p>
        </w:tc>
        <w:tc>
          <w:tcPr>
            <w:tcW w:w="1365"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1A7D658A"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We will assess the factor structure of the DJGLS-6 using a combination of exploratory and confirmatory factor analyses. We will run exploratory factor analyses to search for the most appropriate structure of the measure. In parallel, we will run confirmatory factor analyses on the factor structures usually employed in the literature (i.e., a two-factor structure for the DJGLS-6, and a one-factor for the T-ILS). </w:t>
            </w:r>
          </w:p>
          <w:p w14:paraId="57AD1621"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Following these analyses in the exploratory fold, we will decide – per country – what the factor structure of both scales should be and test these in the confirmatory fold using confirmatory factor analyses.</w:t>
            </w:r>
          </w:p>
        </w:tc>
        <w:tc>
          <w:tcPr>
            <w:tcW w:w="1245"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2636D644"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A sample size of n=500 has been found to be the minimum ideal number of participants for factor analyses under various conditions (MacCallum et al., 1999).</w:t>
            </w:r>
          </w:p>
          <w:p w14:paraId="20C6C639" w14:textId="77777777" w:rsidR="00F96DE9" w:rsidRPr="00EF3326" w:rsidRDefault="00F96DE9">
            <w:pPr>
              <w:spacing w:before="240"/>
              <w:rPr>
                <w:rFonts w:ascii="Times New Roman" w:eastAsia="Times New Roman" w:hAnsi="Times New Roman" w:cs="Times New Roman"/>
                <w:sz w:val="15"/>
                <w:szCs w:val="15"/>
                <w:lang w:val="en-US"/>
              </w:rPr>
            </w:pPr>
          </w:p>
        </w:tc>
        <w:tc>
          <w:tcPr>
            <w:tcW w:w="129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04AF322E"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Gungsuh" w:hAnsi="Times New Roman" w:cs="Times New Roman"/>
                <w:sz w:val="15"/>
                <w:szCs w:val="15"/>
                <w:lang w:val="en-US"/>
              </w:rPr>
              <w:t>We evaluated the fit as acceptable with Comparative Fit Index (CFI) values ≥ .90 and Root Mean Squared Error of Approximation (RMSEA) values ≤ .08, and as very good with CFI values ≥ .95 and RMSEA values ≤ .06 (De Roover et al., 2022; Hu &amp; Bentler, 1999).</w:t>
            </w:r>
          </w:p>
          <w:p w14:paraId="5024CE66"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In case the model fit obtained from confirmatory factor analyses does not reach an acceptable level, we will consider the measure to be inadequate for the proposed factor structure, and won't conduct further tests (i.e., internal consistency, measurement invariance, and construct validity) on the countries where the scale is inadequate </w:t>
            </w:r>
          </w:p>
          <w:p w14:paraId="2F0F0808" w14:textId="77777777" w:rsidR="00F96DE9" w:rsidRPr="00EF3326" w:rsidRDefault="00F96DE9">
            <w:pPr>
              <w:spacing w:before="240"/>
              <w:rPr>
                <w:rFonts w:ascii="Times New Roman" w:eastAsia="Times New Roman" w:hAnsi="Times New Roman" w:cs="Times New Roman"/>
                <w:sz w:val="15"/>
                <w:szCs w:val="15"/>
                <w:lang w:val="en-US"/>
              </w:rPr>
            </w:pPr>
          </w:p>
          <w:p w14:paraId="6EB3E0BD" w14:textId="77777777" w:rsidR="00F96DE9" w:rsidRPr="00EF3326" w:rsidRDefault="00F96DE9">
            <w:pPr>
              <w:spacing w:before="240"/>
              <w:rPr>
                <w:rFonts w:ascii="Times New Roman" w:eastAsia="Times New Roman" w:hAnsi="Times New Roman" w:cs="Times New Roman"/>
                <w:sz w:val="15"/>
                <w:szCs w:val="15"/>
                <w:lang w:val="en-US"/>
              </w:rPr>
            </w:pPr>
          </w:p>
        </w:tc>
        <w:tc>
          <w:tcPr>
            <w:tcW w:w="129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05C19798"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If the model fit for either scale in a country is poor, it means the concept does not map onto the measure as theorized. In that case, we will make recommendations for those countries on how to develop new measures. </w:t>
            </w:r>
          </w:p>
          <w:p w14:paraId="6EE1491B" w14:textId="77777777" w:rsidR="00F96DE9" w:rsidRPr="00EF3326" w:rsidRDefault="00F96DE9">
            <w:pPr>
              <w:spacing w:before="240"/>
              <w:rPr>
                <w:rFonts w:ascii="Times New Roman" w:eastAsia="Times New Roman" w:hAnsi="Times New Roman" w:cs="Times New Roman"/>
                <w:sz w:val="15"/>
                <w:szCs w:val="15"/>
                <w:lang w:val="en-US"/>
              </w:rPr>
            </w:pPr>
          </w:p>
          <w:p w14:paraId="53BE7510" w14:textId="77777777" w:rsidR="00F96DE9" w:rsidRPr="00EF3326" w:rsidRDefault="00F96DE9">
            <w:pPr>
              <w:spacing w:before="240"/>
              <w:rPr>
                <w:rFonts w:ascii="Times New Roman" w:eastAsia="Times New Roman" w:hAnsi="Times New Roman" w:cs="Times New Roman"/>
                <w:sz w:val="15"/>
                <w:szCs w:val="15"/>
                <w:lang w:val="en-US"/>
              </w:rPr>
            </w:pPr>
          </w:p>
          <w:p w14:paraId="4C9DC226" w14:textId="77777777" w:rsidR="00F96DE9" w:rsidRPr="00EF3326" w:rsidRDefault="00F96DE9">
            <w:pPr>
              <w:spacing w:before="240"/>
              <w:rPr>
                <w:rFonts w:ascii="Times New Roman" w:eastAsia="Times New Roman" w:hAnsi="Times New Roman" w:cs="Times New Roman"/>
                <w:sz w:val="15"/>
                <w:szCs w:val="15"/>
                <w:lang w:val="en-US"/>
              </w:rPr>
            </w:pPr>
          </w:p>
        </w:tc>
      </w:tr>
      <w:tr w:rsidR="00F96DE9" w:rsidRPr="00006EE8" w14:paraId="41A6A028" w14:textId="77777777">
        <w:trPr>
          <w:trHeight w:val="1290"/>
        </w:trPr>
        <w:tc>
          <w:tcPr>
            <w:tcW w:w="1365" w:type="dxa"/>
            <w:tcBorders>
              <w:top w:val="single" w:sz="7" w:space="0" w:color="000000"/>
              <w:left w:val="single" w:sz="7" w:space="0" w:color="000000"/>
              <w:bottom w:val="single" w:sz="7" w:space="0" w:color="000000"/>
              <w:right w:val="single" w:sz="7" w:space="0" w:color="000000"/>
            </w:tcBorders>
            <w:tcMar>
              <w:top w:w="100" w:type="dxa"/>
              <w:left w:w="100" w:type="dxa"/>
              <w:bottom w:w="100" w:type="dxa"/>
              <w:right w:w="100" w:type="dxa"/>
            </w:tcMar>
          </w:tcPr>
          <w:p w14:paraId="120560D0"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 xml:space="preserve">How high is the internal </w:t>
            </w:r>
            <w:r w:rsidRPr="00EF3326">
              <w:rPr>
                <w:rFonts w:ascii="Times New Roman" w:eastAsia="Times New Roman" w:hAnsi="Times New Roman" w:cs="Times New Roman"/>
                <w:sz w:val="15"/>
                <w:szCs w:val="15"/>
                <w:lang w:val="en-US"/>
              </w:rPr>
              <w:t>consistency of a) the DJGLS-6, and b) the T-ILS across the European Union?</w:t>
            </w:r>
          </w:p>
        </w:tc>
        <w:tc>
          <w:tcPr>
            <w:tcW w:w="126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735FBAEA"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A priori, we expect that reliability is sufficient for the two subscales of the DJGLS-6 and for the T-ILS. </w:t>
            </w:r>
          </w:p>
          <w:p w14:paraId="3A929B6B" w14:textId="75E23F6E"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Given that no comprehensive data exists on its factor structure in samples from the European Union and that typically the wrong reliability metric has been used for these scales, we are not very certain of these</w:t>
            </w:r>
            <w:r w:rsidR="00286B24">
              <w:rPr>
                <w:rFonts w:ascii="Times New Roman" w:eastAsia="Times New Roman" w:hAnsi="Times New Roman" w:cs="Times New Roman"/>
                <w:sz w:val="15"/>
                <w:szCs w:val="15"/>
                <w:lang w:val="en-US"/>
              </w:rPr>
              <w:t xml:space="preserve"> a</w:t>
            </w:r>
            <w:r w:rsidRPr="00EF3326">
              <w:rPr>
                <w:rFonts w:ascii="Times New Roman" w:eastAsia="Times New Roman" w:hAnsi="Times New Roman" w:cs="Times New Roman"/>
                <w:sz w:val="15"/>
                <w:szCs w:val="15"/>
                <w:lang w:val="en-US"/>
              </w:rPr>
              <w:t xml:space="preserve"> priori hypotheses.</w:t>
            </w:r>
          </w:p>
        </w:tc>
        <w:tc>
          <w:tcPr>
            <w:tcW w:w="120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25612DD1"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We will partition the data from the EU Loneliness Survey (</w:t>
            </w:r>
            <w:r w:rsidRPr="00EF3326">
              <w:rPr>
                <w:rFonts w:ascii="Times New Roman" w:eastAsia="Times New Roman" w:hAnsi="Times New Roman" w:cs="Times New Roman"/>
                <w:i/>
                <w:sz w:val="15"/>
                <w:szCs w:val="15"/>
                <w:lang w:val="en-US"/>
              </w:rPr>
              <w:t xml:space="preserve">N </w:t>
            </w:r>
            <w:r w:rsidRPr="00EF3326">
              <w:rPr>
                <w:rFonts w:ascii="Times New Roman" w:eastAsia="Times New Roman" w:hAnsi="Times New Roman" w:cs="Times New Roman"/>
                <w:sz w:val="15"/>
                <w:szCs w:val="15"/>
                <w:lang w:val="en-US"/>
              </w:rPr>
              <w:t xml:space="preserve">= 25,646, representing the 27 EU member states) into separate exploratory and confirmatory folds of similar sizes (approximately 500 participants per country and per fold). We will stratify the data to ensure similarities in terms of countries between folds. Upon completion of the analyses on the exploratory fold, we will formulate hypotheses based on the obtained results, then test them on the confirmatory fold. </w:t>
            </w:r>
          </w:p>
          <w:p w14:paraId="1C276B84"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Elizabeth Casabianca, who is not involved in drawing inferences from the analyses, will supervise the splitting of the folds.</w:t>
            </w:r>
          </w:p>
        </w:tc>
        <w:tc>
          <w:tcPr>
            <w:tcW w:w="1365"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2F547076"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We will assess the internal consistency of the DJGLS-6 and T-ILS by computing McDonald’s Omega.</w:t>
            </w:r>
          </w:p>
          <w:p w14:paraId="556B199C"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We will report the Omega unidimensional in case of a one-factor structure, or the Omega hierarchical in case of a n-factors structure.</w:t>
            </w:r>
          </w:p>
          <w:p w14:paraId="08C25F1A"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Following these analyses in the exploratory fold, we will preregister the Omega coefficients with 95% CI obtained for each country, and try to replicate them in the confirmatory fold.</w:t>
            </w:r>
          </w:p>
        </w:tc>
        <w:tc>
          <w:tcPr>
            <w:tcW w:w="1245"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23C70B5D"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No clear guidelines exist regarding sample size requirements on internal consistency analyses. However, sample sizes for each country will be larger than a conservative threshold of n=400 proposed by Charter (1999).</w:t>
            </w:r>
          </w:p>
        </w:tc>
        <w:tc>
          <w:tcPr>
            <w:tcW w:w="129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260BBAFD"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Recommendations regarding minimum values for internal consistency are sparse, with authors suggesting a minimum value ranging between .50 </w:t>
            </w:r>
            <w:r w:rsidRPr="00EF3326">
              <w:rPr>
                <w:rFonts w:ascii="Times New Roman" w:eastAsia="Times New Roman" w:hAnsi="Times New Roman" w:cs="Times New Roman"/>
                <w:sz w:val="15"/>
                <w:szCs w:val="15"/>
                <w:lang w:val="en-US"/>
              </w:rPr>
              <w:t>and .70 (</w:t>
            </w:r>
            <w:proofErr w:type="spellStart"/>
            <w:r w:rsidRPr="00EF3326">
              <w:rPr>
                <w:rFonts w:ascii="Times New Roman" w:eastAsia="Times New Roman" w:hAnsi="Times New Roman" w:cs="Times New Roman"/>
                <w:sz w:val="15"/>
                <w:szCs w:val="15"/>
                <w:lang w:val="en-US"/>
              </w:rPr>
              <w:t>Tavakol</w:t>
            </w:r>
            <w:proofErr w:type="spellEnd"/>
            <w:r w:rsidRPr="00EF3326">
              <w:rPr>
                <w:rFonts w:ascii="Times New Roman" w:eastAsia="Times New Roman" w:hAnsi="Times New Roman" w:cs="Times New Roman"/>
                <w:sz w:val="15"/>
                <w:szCs w:val="15"/>
                <w:lang w:val="en-US"/>
              </w:rPr>
              <w:t xml:space="preserve"> &amp; Dennick, 2011; Watkins, 2017). As internal consistency is positively correlated to the number of items of a measure (Cortina, 1993), we considered ω </w:t>
            </w:r>
            <w:r w:rsidRPr="00EF3326">
              <w:rPr>
                <w:rFonts w:ascii="Times New Roman" w:eastAsia="Gungsuh" w:hAnsi="Times New Roman" w:cs="Times New Roman"/>
                <w:sz w:val="15"/>
                <w:szCs w:val="15"/>
                <w:lang w:val="en-US"/>
              </w:rPr>
              <w:t>values ≥ .60 as indicators of sufficient internal consistency</w:t>
            </w:r>
            <w:r w:rsidRPr="00EF3326">
              <w:rPr>
                <w:rFonts w:ascii="Times New Roman" w:eastAsia="Times New Roman" w:hAnsi="Times New Roman" w:cs="Times New Roman"/>
                <w:sz w:val="15"/>
                <w:szCs w:val="15"/>
                <w:lang w:val="en-US"/>
              </w:rPr>
              <w:t xml:space="preserve"> given the short length of the DJGLS-6 and T-ILS.</w:t>
            </w:r>
          </w:p>
          <w:p w14:paraId="2B114B56"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A subscale or scale demonstrating an internal consistency lower than .60 would suggest that scores to the measure may not reliably reflect the true level of loneliness in the individuals, resulting in an imprecise assessment. In such a case, we won’t conduct further tests (i.e., measurement invariance, nomological net) on the measure.</w:t>
            </w:r>
          </w:p>
        </w:tc>
        <w:tc>
          <w:tcPr>
            <w:tcW w:w="129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5183EA66"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For both the two subscales of the DJGLS-6 and the T-ILS, if we find insufficient internal consistency for a given country, then we recommend against using that measure for that country. In addition, we will recommend strategies to develop new measures. </w:t>
            </w:r>
          </w:p>
          <w:p w14:paraId="4CC421D2" w14:textId="77777777" w:rsidR="00F96DE9" w:rsidRPr="00EF3326" w:rsidRDefault="00F96DE9">
            <w:pPr>
              <w:spacing w:before="240"/>
              <w:rPr>
                <w:rFonts w:ascii="Times New Roman" w:eastAsia="Times New Roman" w:hAnsi="Times New Roman" w:cs="Times New Roman"/>
                <w:sz w:val="15"/>
                <w:szCs w:val="15"/>
                <w:lang w:val="en-US"/>
              </w:rPr>
            </w:pPr>
          </w:p>
          <w:p w14:paraId="1B525C2B" w14:textId="77777777" w:rsidR="00F96DE9" w:rsidRPr="00EF3326" w:rsidRDefault="00F96DE9">
            <w:pPr>
              <w:spacing w:before="240"/>
              <w:rPr>
                <w:rFonts w:ascii="Times New Roman" w:eastAsia="Times New Roman" w:hAnsi="Times New Roman" w:cs="Times New Roman"/>
                <w:sz w:val="15"/>
                <w:szCs w:val="15"/>
                <w:lang w:val="en-US"/>
              </w:rPr>
            </w:pPr>
          </w:p>
        </w:tc>
      </w:tr>
      <w:tr w:rsidR="00F96DE9" w:rsidRPr="00006EE8" w14:paraId="33BB936E" w14:textId="77777777">
        <w:trPr>
          <w:trHeight w:val="1290"/>
        </w:trPr>
        <w:tc>
          <w:tcPr>
            <w:tcW w:w="136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14:paraId="305B03C3"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Are a) the DJGLS-6, and b) the T-ILS invariant across the European Union?</w:t>
            </w:r>
          </w:p>
        </w:tc>
        <w:tc>
          <w:tcPr>
            <w:tcW w:w="1260" w:type="dxa"/>
            <w:tcBorders>
              <w:top w:val="nil"/>
              <w:left w:val="nil"/>
              <w:bottom w:val="single" w:sz="7" w:space="0" w:color="000000"/>
              <w:right w:val="single" w:sz="7" w:space="0" w:color="000000"/>
            </w:tcBorders>
            <w:tcMar>
              <w:top w:w="100" w:type="dxa"/>
              <w:left w:w="100" w:type="dxa"/>
              <w:bottom w:w="100" w:type="dxa"/>
              <w:right w:w="100" w:type="dxa"/>
            </w:tcMar>
          </w:tcPr>
          <w:p w14:paraId="2EAC1287"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As very little data exists on measurement invariance across the European Union, we don’t have a priori hypotheses at this stage of the research.</w:t>
            </w:r>
          </w:p>
        </w:tc>
        <w:tc>
          <w:tcPr>
            <w:tcW w:w="1200" w:type="dxa"/>
            <w:tcBorders>
              <w:top w:val="nil"/>
              <w:left w:val="nil"/>
              <w:bottom w:val="single" w:sz="7" w:space="0" w:color="000000"/>
              <w:right w:val="single" w:sz="7" w:space="0" w:color="000000"/>
            </w:tcBorders>
            <w:tcMar>
              <w:top w:w="100" w:type="dxa"/>
              <w:left w:w="100" w:type="dxa"/>
              <w:bottom w:w="100" w:type="dxa"/>
              <w:right w:w="100" w:type="dxa"/>
            </w:tcMar>
          </w:tcPr>
          <w:p w14:paraId="1A4F91D9"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We will partition the data from the EU Loneliness Survey (</w:t>
            </w:r>
            <w:r w:rsidRPr="00EF3326">
              <w:rPr>
                <w:rFonts w:ascii="Times New Roman" w:eastAsia="Times New Roman" w:hAnsi="Times New Roman" w:cs="Times New Roman"/>
                <w:i/>
                <w:sz w:val="15"/>
                <w:szCs w:val="15"/>
                <w:lang w:val="en-US"/>
              </w:rPr>
              <w:t xml:space="preserve">N </w:t>
            </w:r>
            <w:r w:rsidRPr="00EF3326">
              <w:rPr>
                <w:rFonts w:ascii="Times New Roman" w:eastAsia="Times New Roman" w:hAnsi="Times New Roman" w:cs="Times New Roman"/>
                <w:sz w:val="15"/>
                <w:szCs w:val="15"/>
                <w:lang w:val="en-US"/>
              </w:rPr>
              <w:t xml:space="preserve">= 25,646, representing the 27 EU member states) into separate exploratory and confirmatory </w:t>
            </w:r>
            <w:r w:rsidRPr="00EF3326">
              <w:rPr>
                <w:rFonts w:ascii="Times New Roman" w:eastAsia="Times New Roman" w:hAnsi="Times New Roman" w:cs="Times New Roman"/>
                <w:sz w:val="15"/>
                <w:szCs w:val="15"/>
                <w:lang w:val="en-US"/>
              </w:rPr>
              <w:lastRenderedPageBreak/>
              <w:t xml:space="preserve">folds of similar sizes (approximately 500 participants per country and per fold). We will stratify the data to ensure similarities in terms of countries between folds. Upon completion of the analyses on the exploratory fold, we will formulate hypotheses based on the obtained results, then test them on the confirmatory fold. </w:t>
            </w:r>
          </w:p>
          <w:p w14:paraId="799AEC46"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Elizabeth Casabianca, who is not involved in drawing inferences from the analyses, will supervise the splitting of the folds.</w:t>
            </w:r>
          </w:p>
        </w:tc>
        <w:tc>
          <w:tcPr>
            <w:tcW w:w="1365" w:type="dxa"/>
            <w:tcBorders>
              <w:top w:val="nil"/>
              <w:left w:val="nil"/>
              <w:bottom w:val="single" w:sz="7" w:space="0" w:color="000000"/>
              <w:right w:val="single" w:sz="7" w:space="0" w:color="000000"/>
            </w:tcBorders>
            <w:tcMar>
              <w:top w:w="100" w:type="dxa"/>
              <w:left w:w="100" w:type="dxa"/>
              <w:bottom w:w="100" w:type="dxa"/>
              <w:right w:w="100" w:type="dxa"/>
            </w:tcMar>
          </w:tcPr>
          <w:p w14:paraId="47672D58"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 xml:space="preserve">We will assess the measurement invariance of the DJGLS-6 and T-ILS across the 27 EU member states using a three-phased approach. First, we will assess measurement invariance across </w:t>
            </w:r>
            <w:r w:rsidRPr="00EF3326">
              <w:rPr>
                <w:rFonts w:ascii="Times New Roman" w:eastAsia="Times New Roman" w:hAnsi="Times New Roman" w:cs="Times New Roman"/>
                <w:sz w:val="15"/>
                <w:szCs w:val="15"/>
                <w:lang w:val="en-US"/>
              </w:rPr>
              <w:lastRenderedPageBreak/>
              <w:t>countries using multigroup factor analyses. In case we find the measure to be non-invariant at any level (i.e., configural, metric, or scalar) we will then run mixture multigroup factor analysis to detect clusters of countries invariant at the scalar level. Following this, we will assess measurement invariance in the clusters unraveled using multigroup confirmatory factor analysis again.</w:t>
            </w:r>
          </w:p>
          <w:p w14:paraId="5C4362CE"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Following these analyses in the exploratory fold, in case we managed to establish scalar invariance, we will preregister the list of invariant countries, and assess measurement invariance in these countries in the confirmatory fold, using multigroup confirmatory factor analysis directly.</w:t>
            </w:r>
          </w:p>
        </w:tc>
        <w:tc>
          <w:tcPr>
            <w:tcW w:w="1245" w:type="dxa"/>
            <w:tcBorders>
              <w:top w:val="nil"/>
              <w:left w:val="nil"/>
              <w:bottom w:val="single" w:sz="7" w:space="0" w:color="000000"/>
              <w:right w:val="single" w:sz="7" w:space="0" w:color="000000"/>
            </w:tcBorders>
            <w:tcMar>
              <w:top w:w="100" w:type="dxa"/>
              <w:left w:w="100" w:type="dxa"/>
              <w:bottom w:w="100" w:type="dxa"/>
              <w:right w:w="100" w:type="dxa"/>
            </w:tcMar>
          </w:tcPr>
          <w:p w14:paraId="203270E0"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Again, a sample size of n=500 has been found to be the minimum ideal number of participants for factor analyses under various circumstances (MacCallum et al., 1999)</w:t>
            </w:r>
          </w:p>
        </w:tc>
        <w:tc>
          <w:tcPr>
            <w:tcW w:w="1290" w:type="dxa"/>
            <w:tcBorders>
              <w:top w:val="nil"/>
              <w:left w:val="nil"/>
              <w:bottom w:val="single" w:sz="7" w:space="0" w:color="000000"/>
              <w:right w:val="single" w:sz="7" w:space="0" w:color="000000"/>
            </w:tcBorders>
            <w:tcMar>
              <w:top w:w="100" w:type="dxa"/>
              <w:left w:w="100" w:type="dxa"/>
              <w:bottom w:w="100" w:type="dxa"/>
              <w:right w:w="100" w:type="dxa"/>
            </w:tcMar>
          </w:tcPr>
          <w:p w14:paraId="4A20F467"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Gungsuh" w:hAnsi="Times New Roman" w:cs="Times New Roman"/>
                <w:sz w:val="15"/>
                <w:szCs w:val="15"/>
                <w:lang w:val="en-US"/>
              </w:rPr>
              <w:t xml:space="preserve">We will establish configural invariance with the same criteria as for the factor structure property (i.e., CFI values ≥ .90 and RMSEA values ≤ .08); </w:t>
            </w:r>
          </w:p>
          <w:p w14:paraId="6D4CE1A4"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Cardo" w:hAnsi="Times New Roman" w:cs="Times New Roman"/>
                <w:sz w:val="15"/>
                <w:szCs w:val="15"/>
                <w:lang w:val="en-US"/>
              </w:rPr>
              <w:t xml:space="preserve">Following guidelines from </w:t>
            </w:r>
            <w:r w:rsidRPr="00EF3326">
              <w:rPr>
                <w:rFonts w:ascii="Times New Roman" w:eastAsia="Cardo" w:hAnsi="Times New Roman" w:cs="Times New Roman"/>
                <w:sz w:val="15"/>
                <w:szCs w:val="15"/>
                <w:lang w:val="en-US"/>
              </w:rPr>
              <w:lastRenderedPageBreak/>
              <w:t xml:space="preserve">Rutkowski &amp; Svetina (2014), we will establish metric and scalar invariance if the corresponding measurement model has ΔCFI value ≥ -.02 or ΔRMSEA value ≤ .03 compared to </w:t>
            </w:r>
            <w:r w:rsidRPr="00EF3326">
              <w:rPr>
                <w:rFonts w:ascii="Times New Roman" w:eastAsia="Cardo" w:hAnsi="Times New Roman" w:cs="Times New Roman"/>
                <w:sz w:val="15"/>
                <w:szCs w:val="15"/>
                <w:lang w:val="en-US"/>
              </w:rPr>
              <w:t>the subordinate model (i.e., configural or metric, respectively).</w:t>
            </w:r>
          </w:p>
          <w:p w14:paraId="397942B2"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In case we use mixture multigroup factor analysis, we will select the best clustering solution using the Convex Hull procedure (minimized scree ratio and visual detection of an elbow on </w:t>
            </w:r>
            <w:r w:rsidRPr="00EF3326">
              <w:rPr>
                <w:rFonts w:ascii="Times New Roman" w:eastAsia="Times New Roman" w:hAnsi="Times New Roman" w:cs="Times New Roman"/>
                <w:sz w:val="15"/>
                <w:szCs w:val="15"/>
                <w:lang w:val="en-US"/>
              </w:rPr>
              <w:t>the scree plot) and Bayesian Information Criterion (minimized BIC_G value).</w:t>
            </w:r>
          </w:p>
          <w:p w14:paraId="7C0072B7"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If a measure does not reach scalar invariance across countries, factor means cannot be meaningfully compared between these countries, making the measure inadequate for cross-country comparisons.</w:t>
            </w:r>
          </w:p>
        </w:tc>
        <w:tc>
          <w:tcPr>
            <w:tcW w:w="1290" w:type="dxa"/>
            <w:tcBorders>
              <w:top w:val="nil"/>
              <w:left w:val="nil"/>
              <w:bottom w:val="single" w:sz="7" w:space="0" w:color="000000"/>
              <w:right w:val="single" w:sz="7" w:space="0" w:color="000000"/>
            </w:tcBorders>
            <w:tcMar>
              <w:top w:w="100" w:type="dxa"/>
              <w:left w:w="100" w:type="dxa"/>
              <w:bottom w:w="100" w:type="dxa"/>
              <w:right w:w="100" w:type="dxa"/>
            </w:tcMar>
          </w:tcPr>
          <w:p w14:paraId="383DBE55"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 xml:space="preserve">If scalar invariance is not achieved across EU countries for a particular measure, it could threaten the validity of results in studies investigating differences in loneliness </w:t>
            </w:r>
            <w:r w:rsidRPr="00EF3326">
              <w:rPr>
                <w:rFonts w:ascii="Times New Roman" w:eastAsia="Times New Roman" w:hAnsi="Times New Roman" w:cs="Times New Roman"/>
                <w:sz w:val="15"/>
                <w:szCs w:val="15"/>
                <w:lang w:val="en-US"/>
              </w:rPr>
              <w:lastRenderedPageBreak/>
              <w:t>prevalence between countries that do not exhibit invariance with that measure.</w:t>
            </w:r>
          </w:p>
        </w:tc>
      </w:tr>
      <w:tr w:rsidR="00F96DE9" w:rsidRPr="00006EE8" w14:paraId="2BBF742A" w14:textId="77777777">
        <w:trPr>
          <w:trHeight w:val="1290"/>
        </w:trPr>
        <w:tc>
          <w:tcPr>
            <w:tcW w:w="136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14:paraId="3E13A08D"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Does the construct validity of a) the DJGLS-6, b) the T-ILS, and c) the single-item measure of loneliness across the European Union suffice?</w:t>
            </w:r>
          </w:p>
        </w:tc>
        <w:tc>
          <w:tcPr>
            <w:tcW w:w="1260" w:type="dxa"/>
            <w:tcBorders>
              <w:top w:val="nil"/>
              <w:left w:val="nil"/>
              <w:bottom w:val="single" w:sz="7" w:space="0" w:color="000000"/>
              <w:right w:val="single" w:sz="7" w:space="0" w:color="000000"/>
            </w:tcBorders>
            <w:tcMar>
              <w:top w:w="100" w:type="dxa"/>
              <w:left w:w="100" w:type="dxa"/>
              <w:bottom w:w="100" w:type="dxa"/>
              <w:right w:w="100" w:type="dxa"/>
            </w:tcMar>
          </w:tcPr>
          <w:p w14:paraId="120326E7"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Based on prior research, we suspect that the DJGLS-6, and T-ILS will show great construct validity across the European Union. However, given that no comprehensive data exists in samples from the European Union, we are not very certain of these </w:t>
            </w:r>
            <w:r w:rsidRPr="00EF3326">
              <w:rPr>
                <w:rFonts w:ascii="Times New Roman" w:eastAsia="Times New Roman" w:hAnsi="Times New Roman" w:cs="Times New Roman"/>
                <w:sz w:val="15"/>
                <w:szCs w:val="15"/>
                <w:lang w:val="en-US"/>
              </w:rPr>
              <w:lastRenderedPageBreak/>
              <w:t>priori hypotheses.</w:t>
            </w:r>
          </w:p>
          <w:p w14:paraId="1DF8320E"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We don’t have a priori hypotheses for the single-item measure.</w:t>
            </w:r>
          </w:p>
        </w:tc>
        <w:tc>
          <w:tcPr>
            <w:tcW w:w="1200" w:type="dxa"/>
            <w:tcBorders>
              <w:top w:val="nil"/>
              <w:left w:val="nil"/>
              <w:bottom w:val="single" w:sz="7" w:space="0" w:color="000000"/>
              <w:right w:val="single" w:sz="7" w:space="0" w:color="000000"/>
            </w:tcBorders>
            <w:tcMar>
              <w:top w:w="100" w:type="dxa"/>
              <w:left w:w="100" w:type="dxa"/>
              <w:bottom w:w="100" w:type="dxa"/>
              <w:right w:w="100" w:type="dxa"/>
            </w:tcMar>
          </w:tcPr>
          <w:p w14:paraId="55A4F729"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We will partition the data from the EU Loneliness Survey (</w:t>
            </w:r>
            <w:r w:rsidRPr="00EF3326">
              <w:rPr>
                <w:rFonts w:ascii="Times New Roman" w:eastAsia="Times New Roman" w:hAnsi="Times New Roman" w:cs="Times New Roman"/>
                <w:i/>
                <w:sz w:val="15"/>
                <w:szCs w:val="15"/>
                <w:lang w:val="en-US"/>
              </w:rPr>
              <w:t xml:space="preserve">N </w:t>
            </w:r>
            <w:r w:rsidRPr="00EF3326">
              <w:rPr>
                <w:rFonts w:ascii="Times New Roman" w:eastAsia="Times New Roman" w:hAnsi="Times New Roman" w:cs="Times New Roman"/>
                <w:sz w:val="15"/>
                <w:szCs w:val="15"/>
                <w:lang w:val="en-US"/>
              </w:rPr>
              <w:t xml:space="preserve">= 25,646, representing the 27 EU member states) into separate exploratory and confirmatory folds of similar sizes (approximately 500 participants </w:t>
            </w:r>
            <w:r w:rsidRPr="00EF3326">
              <w:rPr>
                <w:rFonts w:ascii="Times New Roman" w:eastAsia="Times New Roman" w:hAnsi="Times New Roman" w:cs="Times New Roman"/>
                <w:sz w:val="15"/>
                <w:szCs w:val="15"/>
                <w:lang w:val="en-US"/>
              </w:rPr>
              <w:lastRenderedPageBreak/>
              <w:t xml:space="preserve">per country and per fold). We will stratify the data to ensure similarities in terms of countries between folds. Upon completion of the analyses on the exploratory fold, we will formulate hypotheses based on the obtained results, then test them on the confirmatory fold. </w:t>
            </w:r>
          </w:p>
          <w:p w14:paraId="34AAC2F3"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Elizabeth Casabianca, who is not involved in drawing inferences from the analyses, will supervise the splitting of the folds.</w:t>
            </w:r>
          </w:p>
        </w:tc>
        <w:tc>
          <w:tcPr>
            <w:tcW w:w="1365" w:type="dxa"/>
            <w:tcBorders>
              <w:top w:val="nil"/>
              <w:left w:val="nil"/>
              <w:bottom w:val="single" w:sz="7" w:space="0" w:color="000000"/>
              <w:right w:val="single" w:sz="7" w:space="0" w:color="000000"/>
            </w:tcBorders>
            <w:tcMar>
              <w:top w:w="100" w:type="dxa"/>
              <w:left w:w="100" w:type="dxa"/>
              <w:bottom w:w="100" w:type="dxa"/>
              <w:right w:w="100" w:type="dxa"/>
            </w:tcMar>
          </w:tcPr>
          <w:p w14:paraId="1605C311"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We will assess the three measures’ construct validity through tests of their nomological networks, by reporting zero-order correlation coefficients with various items, for each country separately.</w:t>
            </w:r>
          </w:p>
          <w:p w14:paraId="76190E08"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Following these analyses in the exploratory fold, </w:t>
            </w:r>
            <w:r w:rsidRPr="00EF3326">
              <w:rPr>
                <w:rFonts w:ascii="Times New Roman" w:eastAsia="Times New Roman" w:hAnsi="Times New Roman" w:cs="Times New Roman"/>
                <w:sz w:val="15"/>
                <w:szCs w:val="15"/>
                <w:lang w:val="en-US"/>
              </w:rPr>
              <w:lastRenderedPageBreak/>
              <w:t>we will preregister the correlation coefficients with 95% CI obtained for each country, and try to replicate them in the confirmatory fold.</w:t>
            </w:r>
          </w:p>
        </w:tc>
        <w:tc>
          <w:tcPr>
            <w:tcW w:w="1245" w:type="dxa"/>
            <w:tcBorders>
              <w:top w:val="nil"/>
              <w:left w:val="nil"/>
              <w:bottom w:val="single" w:sz="7" w:space="0" w:color="000000"/>
              <w:right w:val="single" w:sz="7" w:space="0" w:color="000000"/>
            </w:tcBorders>
            <w:tcMar>
              <w:top w:w="100" w:type="dxa"/>
              <w:left w:w="100" w:type="dxa"/>
              <w:bottom w:w="100" w:type="dxa"/>
              <w:right w:w="100" w:type="dxa"/>
            </w:tcMar>
          </w:tcPr>
          <w:p w14:paraId="3A3C4537"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Our sample sizes will be larger than the threshold of n=250 at which correlations appear to stabilize (</w:t>
            </w:r>
            <w:proofErr w:type="spellStart"/>
            <w:r w:rsidRPr="00EF3326">
              <w:rPr>
                <w:rFonts w:ascii="Times New Roman" w:eastAsia="Times New Roman" w:hAnsi="Times New Roman" w:cs="Times New Roman"/>
                <w:sz w:val="15"/>
                <w:szCs w:val="15"/>
                <w:lang w:val="en-US"/>
              </w:rPr>
              <w:t>Schönbrodt</w:t>
            </w:r>
            <w:proofErr w:type="spellEnd"/>
            <w:r w:rsidRPr="00EF3326">
              <w:rPr>
                <w:rFonts w:ascii="Times New Roman" w:eastAsia="Times New Roman" w:hAnsi="Times New Roman" w:cs="Times New Roman"/>
                <w:sz w:val="15"/>
                <w:szCs w:val="15"/>
                <w:lang w:val="en-US"/>
              </w:rPr>
              <w:t xml:space="preserve"> &amp; Perugini, 2013).</w:t>
            </w:r>
          </w:p>
        </w:tc>
        <w:tc>
          <w:tcPr>
            <w:tcW w:w="1290" w:type="dxa"/>
            <w:tcBorders>
              <w:top w:val="nil"/>
              <w:left w:val="nil"/>
              <w:bottom w:val="single" w:sz="7" w:space="0" w:color="000000"/>
              <w:right w:val="single" w:sz="7" w:space="0" w:color="000000"/>
            </w:tcBorders>
            <w:tcMar>
              <w:top w:w="100" w:type="dxa"/>
              <w:left w:w="100" w:type="dxa"/>
              <w:bottom w:w="100" w:type="dxa"/>
              <w:right w:w="100" w:type="dxa"/>
            </w:tcMar>
          </w:tcPr>
          <w:p w14:paraId="35380FA5"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We will consider the measures to have sufficient construct validity if they are well integrated into their nomological network of variables consisting of indicators of social </w:t>
            </w:r>
            <w:r w:rsidRPr="00EF3326">
              <w:rPr>
                <w:rFonts w:ascii="Times New Roman" w:eastAsia="Times New Roman" w:hAnsi="Times New Roman" w:cs="Times New Roman"/>
                <w:sz w:val="15"/>
                <w:szCs w:val="15"/>
                <w:lang w:val="en-US"/>
              </w:rPr>
              <w:t>connectedness, emotions, and health.</w:t>
            </w:r>
          </w:p>
          <w:p w14:paraId="42BCFD6A" w14:textId="45BDD44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 xml:space="preserve">At least two-thirds of the correlations obtained have to be significant at the nominal rate of p&lt;0.05 per country for 12 tests (p&lt;0.004 when corrected for multiple comparisons using Bonferroni correction), </w:t>
            </w:r>
            <w:r w:rsidR="00B21AA8">
              <w:rPr>
                <w:rFonts w:ascii="Times New Roman" w:eastAsia="Times New Roman" w:hAnsi="Times New Roman" w:cs="Times New Roman"/>
                <w:sz w:val="15"/>
                <w:szCs w:val="15"/>
                <w:lang w:val="en-US"/>
              </w:rPr>
              <w:t xml:space="preserve">of magnitude | </w:t>
            </w:r>
            <w:r w:rsidR="00B21AA8">
              <w:rPr>
                <w:rFonts w:ascii="Times New Roman" w:eastAsia="Times New Roman" w:hAnsi="Times New Roman" w:cs="Times New Roman"/>
                <w:i/>
                <w:iCs/>
                <w:sz w:val="15"/>
                <w:szCs w:val="15"/>
                <w:lang w:val="en-US"/>
              </w:rPr>
              <w:t xml:space="preserve">r </w:t>
            </w:r>
            <w:r w:rsidR="00B21AA8">
              <w:rPr>
                <w:rFonts w:ascii="Times New Roman" w:eastAsia="Times New Roman" w:hAnsi="Times New Roman" w:cs="Times New Roman"/>
                <w:sz w:val="15"/>
                <w:szCs w:val="15"/>
                <w:lang w:val="en-US"/>
              </w:rPr>
              <w:t xml:space="preserve">| ≥ .10, and </w:t>
            </w:r>
            <w:r w:rsidRPr="00EF3326">
              <w:rPr>
                <w:rFonts w:ascii="Times New Roman" w:eastAsia="Times New Roman" w:hAnsi="Times New Roman" w:cs="Times New Roman"/>
                <w:sz w:val="15"/>
                <w:szCs w:val="15"/>
                <w:lang w:val="en-US"/>
              </w:rPr>
              <w:t>in the expected direction: positive correlation with the indicator of negative emotion, and negative correlations with the indicators of social connectedness, positive emotion, and health.</w:t>
            </w:r>
          </w:p>
          <w:p w14:paraId="6752A87E"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t xml:space="preserve">In case the loneliness measure does not have sufficient construct validity, we will consider the measure to be inadequate for measuring loneliness. </w:t>
            </w:r>
          </w:p>
        </w:tc>
        <w:tc>
          <w:tcPr>
            <w:tcW w:w="1290" w:type="dxa"/>
            <w:tcBorders>
              <w:top w:val="nil"/>
              <w:left w:val="nil"/>
              <w:bottom w:val="single" w:sz="7" w:space="0" w:color="000000"/>
              <w:right w:val="single" w:sz="7" w:space="0" w:color="000000"/>
            </w:tcBorders>
            <w:tcMar>
              <w:top w:w="100" w:type="dxa"/>
              <w:left w:w="100" w:type="dxa"/>
              <w:bottom w:w="100" w:type="dxa"/>
              <w:right w:w="100" w:type="dxa"/>
            </w:tcMar>
          </w:tcPr>
          <w:p w14:paraId="6916D392" w14:textId="77777777" w:rsidR="00F96DE9" w:rsidRPr="00EF3326" w:rsidRDefault="00075A96">
            <w:pPr>
              <w:spacing w:before="240"/>
              <w:rPr>
                <w:rFonts w:ascii="Times New Roman" w:eastAsia="Times New Roman" w:hAnsi="Times New Roman" w:cs="Times New Roman"/>
                <w:sz w:val="15"/>
                <w:szCs w:val="15"/>
                <w:lang w:val="en-US"/>
              </w:rPr>
            </w:pPr>
            <w:r w:rsidRPr="00EF3326">
              <w:rPr>
                <w:rFonts w:ascii="Times New Roman" w:eastAsia="Times New Roman" w:hAnsi="Times New Roman" w:cs="Times New Roman"/>
                <w:sz w:val="15"/>
                <w:szCs w:val="15"/>
                <w:lang w:val="en-US"/>
              </w:rPr>
              <w:lastRenderedPageBreak/>
              <w:t xml:space="preserve">For all measures, insufficient construct validity in a given country would question whether the measure assesses loneliness, and may lead to inaccurate assessments and lack of confidence in results of studies that employ the </w:t>
            </w:r>
            <w:r w:rsidRPr="00EF3326">
              <w:rPr>
                <w:rFonts w:ascii="Times New Roman" w:eastAsia="Times New Roman" w:hAnsi="Times New Roman" w:cs="Times New Roman"/>
                <w:sz w:val="15"/>
                <w:szCs w:val="15"/>
                <w:lang w:val="en-US"/>
              </w:rPr>
              <w:lastRenderedPageBreak/>
              <w:t xml:space="preserve">measure in that country. </w:t>
            </w:r>
          </w:p>
        </w:tc>
      </w:tr>
    </w:tbl>
    <w:p w14:paraId="6AD826DA" w14:textId="77777777" w:rsidR="00F96DE9" w:rsidRPr="00EF3326" w:rsidRDefault="00075A96">
      <w:pPr>
        <w:spacing w:line="480" w:lineRule="auto"/>
        <w:rPr>
          <w:rFonts w:ascii="Times New Roman" w:eastAsia="Times New Roman" w:hAnsi="Times New Roman" w:cs="Times New Roman"/>
          <w:b/>
          <w:sz w:val="24"/>
          <w:szCs w:val="24"/>
          <w:lang w:val="en-US"/>
        </w:rPr>
      </w:pPr>
      <w:r w:rsidRPr="00EF3326">
        <w:rPr>
          <w:rFonts w:ascii="Times New Roman" w:hAnsi="Times New Roman" w:cs="Times New Roman"/>
          <w:lang w:val="en-US"/>
        </w:rPr>
        <w:lastRenderedPageBreak/>
        <w:br w:type="page"/>
      </w:r>
    </w:p>
    <w:p w14:paraId="015770DC" w14:textId="77777777" w:rsidR="00F96DE9" w:rsidRPr="00EF3326" w:rsidRDefault="00075A96">
      <w:pPr>
        <w:spacing w:line="480" w:lineRule="auto"/>
        <w:jc w:val="center"/>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lastRenderedPageBreak/>
        <w:t>Evaluating loneliness measurements across the European Union</w:t>
      </w:r>
    </w:p>
    <w:p w14:paraId="12915E8C" w14:textId="707E37AF"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Loneliness, the negative experience caused by a discrepancy between one’s desired and </w:t>
      </w:r>
      <w:r w:rsidRPr="00EF3326">
        <w:rPr>
          <w:rFonts w:ascii="Times New Roman" w:eastAsia="Times New Roman" w:hAnsi="Times New Roman" w:cs="Times New Roman"/>
          <w:sz w:val="24"/>
          <w:szCs w:val="24"/>
          <w:lang w:val="en-US"/>
        </w:rPr>
        <w:t xml:space="preserve">achieved social relations (Perlman &amp; Peplau, 1981), has </w:t>
      </w:r>
      <w:del w:id="0" w:author="Mary Louise Pomeroy" w:date="2024-01-25T13:08:00Z">
        <w:r w:rsidRPr="00EF3326" w:rsidDel="004A25B9">
          <w:rPr>
            <w:rFonts w:ascii="Times New Roman" w:eastAsia="Times New Roman" w:hAnsi="Times New Roman" w:cs="Times New Roman"/>
            <w:sz w:val="24"/>
            <w:szCs w:val="24"/>
            <w:lang w:val="en-US"/>
          </w:rPr>
          <w:delText xml:space="preserve">particularly </w:delText>
        </w:r>
      </w:del>
      <w:r w:rsidRPr="00EF3326">
        <w:rPr>
          <w:rFonts w:ascii="Times New Roman" w:eastAsia="Times New Roman" w:hAnsi="Times New Roman" w:cs="Times New Roman"/>
          <w:sz w:val="24"/>
          <w:szCs w:val="24"/>
          <w:lang w:val="en-US"/>
        </w:rPr>
        <w:t>gained massive interest in worldwide politics over the last decade</w:t>
      </w:r>
      <w:del w:id="1" w:author="Mary Louise Pomeroy" w:date="2024-01-25T13:08:00Z">
        <w:r w:rsidRPr="00EF3326" w:rsidDel="008C3F5B">
          <w:rPr>
            <w:rFonts w:ascii="Times New Roman" w:eastAsia="Times New Roman" w:hAnsi="Times New Roman" w:cs="Times New Roman"/>
            <w:sz w:val="24"/>
            <w:szCs w:val="24"/>
            <w:lang w:val="en-US"/>
          </w:rPr>
          <w:delText xml:space="preserve">: </w:delText>
        </w:r>
      </w:del>
      <w:ins w:id="2" w:author="Mary Louise Pomeroy" w:date="2024-01-25T13:08:00Z">
        <w:r w:rsidR="008C3F5B">
          <w:rPr>
            <w:rFonts w:ascii="Times New Roman" w:eastAsia="Times New Roman" w:hAnsi="Times New Roman" w:cs="Times New Roman"/>
            <w:sz w:val="24"/>
            <w:szCs w:val="24"/>
            <w:lang w:val="en-US"/>
          </w:rPr>
          <w:t>.</w:t>
        </w:r>
        <w:r w:rsidR="008C3F5B" w:rsidRPr="00EF3326">
          <w:rPr>
            <w:rFonts w:ascii="Times New Roman" w:eastAsia="Times New Roman" w:hAnsi="Times New Roman" w:cs="Times New Roman"/>
            <w:sz w:val="24"/>
            <w:szCs w:val="24"/>
            <w:lang w:val="en-US"/>
          </w:rPr>
          <w:t xml:space="preserve"> </w:t>
        </w:r>
      </w:ins>
      <w:r w:rsidRPr="00EF3326">
        <w:rPr>
          <w:rFonts w:ascii="Times New Roman" w:eastAsia="Times New Roman" w:hAnsi="Times New Roman" w:cs="Times New Roman"/>
          <w:sz w:val="24"/>
          <w:szCs w:val="24"/>
          <w:lang w:val="en-US"/>
        </w:rPr>
        <w:t xml:space="preserve">The World Health Organization (2023) </w:t>
      </w:r>
      <w:del w:id="3" w:author="Mary Louise Pomeroy" w:date="2024-01-25T13:09:00Z">
        <w:r w:rsidRPr="00EF3326" w:rsidDel="008C3F5B">
          <w:rPr>
            <w:rFonts w:ascii="Times New Roman" w:eastAsia="Times New Roman" w:hAnsi="Times New Roman" w:cs="Times New Roman"/>
            <w:sz w:val="24"/>
            <w:szCs w:val="24"/>
            <w:lang w:val="en-US"/>
          </w:rPr>
          <w:delText xml:space="preserve">has recently </w:delText>
        </w:r>
      </w:del>
      <w:r w:rsidRPr="00EF3326">
        <w:rPr>
          <w:rFonts w:ascii="Times New Roman" w:eastAsia="Times New Roman" w:hAnsi="Times New Roman" w:cs="Times New Roman"/>
          <w:sz w:val="24"/>
          <w:szCs w:val="24"/>
          <w:lang w:val="en-US"/>
        </w:rPr>
        <w:t>launched a commission on social connection, the US former Surgeon General portrayed loneliness as a public health crisis (</w:t>
      </w:r>
      <w:proofErr w:type="spellStart"/>
      <w:r w:rsidRPr="00EF3326">
        <w:rPr>
          <w:rFonts w:ascii="Times New Roman" w:eastAsia="Times New Roman" w:hAnsi="Times New Roman" w:cs="Times New Roman"/>
          <w:sz w:val="24"/>
          <w:szCs w:val="24"/>
          <w:lang w:val="en-US"/>
        </w:rPr>
        <w:t>Scheimer</w:t>
      </w:r>
      <w:proofErr w:type="spellEnd"/>
      <w:r w:rsidRPr="00EF3326">
        <w:rPr>
          <w:rFonts w:ascii="Times New Roman" w:eastAsia="Times New Roman" w:hAnsi="Times New Roman" w:cs="Times New Roman"/>
          <w:sz w:val="24"/>
          <w:szCs w:val="24"/>
          <w:lang w:val="en-US"/>
        </w:rPr>
        <w:t xml:space="preserve"> &amp; Chakrabarti, 2020), both the UK and Japan appointed a minister to address loneliness (Prime Minister's Office of Japan, 2021; UK Government, 2018), and the European Union’s Commission </w:t>
      </w:r>
      <w:del w:id="4" w:author="Mary Louise Pomeroy" w:date="2024-01-25T13:09:00Z">
        <w:r w:rsidRPr="00EF3326" w:rsidDel="00740005">
          <w:rPr>
            <w:rFonts w:ascii="Times New Roman" w:eastAsia="Times New Roman" w:hAnsi="Times New Roman" w:cs="Times New Roman"/>
            <w:sz w:val="24"/>
            <w:szCs w:val="24"/>
            <w:lang w:val="en-US"/>
          </w:rPr>
          <w:delText xml:space="preserve">has </w:delText>
        </w:r>
      </w:del>
      <w:r w:rsidRPr="00EF3326">
        <w:rPr>
          <w:rFonts w:ascii="Times New Roman" w:eastAsia="Times New Roman" w:hAnsi="Times New Roman" w:cs="Times New Roman"/>
          <w:sz w:val="24"/>
          <w:szCs w:val="24"/>
          <w:lang w:val="en-US"/>
        </w:rPr>
        <w:t>instituted a research group on loneliness (European Commission, 2022). This shift in strategic priority across countries and organizations underscores the rising importance of strengthening social ties in our societies.</w:t>
      </w:r>
    </w:p>
    <w:p w14:paraId="6DE4E44B" w14:textId="10AAAE26"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One crucial step in addressing loneliness in the</w:t>
      </w:r>
      <w:ins w:id="5" w:author="Mary Louise Pomeroy" w:date="2024-01-25T13:52:00Z">
        <w:r w:rsidR="0003700A">
          <w:rPr>
            <w:rFonts w:ascii="Times New Roman" w:eastAsia="Times New Roman" w:hAnsi="Times New Roman" w:cs="Times New Roman"/>
            <w:sz w:val="24"/>
            <w:szCs w:val="24"/>
            <w:lang w:val="en-US"/>
          </w:rPr>
          <w:t xml:space="preserve"> European Union (</w:t>
        </w:r>
      </w:ins>
      <w:del w:id="6" w:author="Mary Louise Pomeroy" w:date="2024-01-25T13:52:00Z">
        <w:r w:rsidRPr="00EF3326" w:rsidDel="0003700A">
          <w:rPr>
            <w:rFonts w:ascii="Times New Roman" w:eastAsia="Times New Roman" w:hAnsi="Times New Roman" w:cs="Times New Roman"/>
            <w:sz w:val="24"/>
            <w:szCs w:val="24"/>
            <w:lang w:val="en-US"/>
          </w:rPr>
          <w:delText xml:space="preserve"> </w:delText>
        </w:r>
      </w:del>
      <w:r w:rsidRPr="00EF3326">
        <w:rPr>
          <w:rFonts w:ascii="Times New Roman" w:eastAsia="Times New Roman" w:hAnsi="Times New Roman" w:cs="Times New Roman"/>
          <w:sz w:val="24"/>
          <w:szCs w:val="24"/>
          <w:lang w:val="en-US"/>
        </w:rPr>
        <w:t>EU</w:t>
      </w:r>
      <w:ins w:id="7" w:author="Mary Louise Pomeroy" w:date="2024-01-25T13:52:00Z">
        <w:r w:rsidR="0003700A">
          <w:rPr>
            <w:rFonts w:ascii="Times New Roman" w:eastAsia="Times New Roman" w:hAnsi="Times New Roman" w:cs="Times New Roman"/>
            <w:sz w:val="24"/>
            <w:szCs w:val="24"/>
            <w:lang w:val="en-US"/>
          </w:rPr>
          <w:t>)</w:t>
        </w:r>
      </w:ins>
      <w:r w:rsidRPr="00EF3326">
        <w:rPr>
          <w:rFonts w:ascii="Times New Roman" w:eastAsia="Times New Roman" w:hAnsi="Times New Roman" w:cs="Times New Roman"/>
          <w:sz w:val="24"/>
          <w:szCs w:val="24"/>
          <w:lang w:val="en-US"/>
        </w:rPr>
        <w:t xml:space="preserve"> is understanding it across different </w:t>
      </w:r>
      <w:commentRangeStart w:id="8"/>
      <w:r w:rsidRPr="00EF3326">
        <w:rPr>
          <w:rFonts w:ascii="Times New Roman" w:eastAsia="Times New Roman" w:hAnsi="Times New Roman" w:cs="Times New Roman"/>
          <w:sz w:val="24"/>
          <w:szCs w:val="24"/>
          <w:lang w:val="en-US"/>
        </w:rPr>
        <w:t>countries</w:t>
      </w:r>
      <w:commentRangeEnd w:id="8"/>
      <w:r w:rsidR="000B30A9">
        <w:rPr>
          <w:rStyle w:val="CommentReference"/>
        </w:rPr>
        <w:commentReference w:id="8"/>
      </w:r>
      <w:r w:rsidRPr="00EF3326">
        <w:rPr>
          <w:rFonts w:ascii="Times New Roman" w:eastAsia="Times New Roman" w:hAnsi="Times New Roman" w:cs="Times New Roman"/>
          <w:sz w:val="24"/>
          <w:szCs w:val="24"/>
          <w:lang w:val="en-US"/>
        </w:rPr>
        <w:t xml:space="preserve"> </w:t>
      </w:r>
      <w:del w:id="9" w:author="Mary Louise Pomeroy" w:date="2024-01-25T13:10:00Z">
        <w:r w:rsidRPr="00EF3326" w:rsidDel="000B30A9">
          <w:rPr>
            <w:rFonts w:ascii="Times New Roman" w:eastAsia="Times New Roman" w:hAnsi="Times New Roman" w:cs="Times New Roman"/>
            <w:sz w:val="24"/>
            <w:szCs w:val="24"/>
            <w:lang w:val="en-US"/>
          </w:rPr>
          <w:delText xml:space="preserve">and </w:delText>
        </w:r>
      </w:del>
      <w:ins w:id="10" w:author="Mary Louise Pomeroy" w:date="2024-01-25T13:10:00Z">
        <w:r w:rsidR="000B30A9">
          <w:rPr>
            <w:rFonts w:ascii="Times New Roman" w:eastAsia="Times New Roman" w:hAnsi="Times New Roman" w:cs="Times New Roman"/>
            <w:sz w:val="24"/>
            <w:szCs w:val="24"/>
            <w:lang w:val="en-US"/>
          </w:rPr>
          <w:t>to</w:t>
        </w:r>
        <w:r w:rsidR="000B30A9" w:rsidRPr="00EF3326">
          <w:rPr>
            <w:rFonts w:ascii="Times New Roman" w:eastAsia="Times New Roman" w:hAnsi="Times New Roman" w:cs="Times New Roman"/>
            <w:sz w:val="24"/>
            <w:szCs w:val="24"/>
            <w:lang w:val="en-US"/>
          </w:rPr>
          <w:t xml:space="preserve"> </w:t>
        </w:r>
      </w:ins>
      <w:r w:rsidRPr="00EF3326">
        <w:rPr>
          <w:rFonts w:ascii="Times New Roman" w:eastAsia="Times New Roman" w:hAnsi="Times New Roman" w:cs="Times New Roman"/>
          <w:sz w:val="24"/>
          <w:szCs w:val="24"/>
          <w:lang w:val="en-US"/>
        </w:rPr>
        <w:t>monitor</w:t>
      </w:r>
      <w:del w:id="11" w:author="Mary Louise Pomeroy" w:date="2024-01-25T13:10:00Z">
        <w:r w:rsidRPr="00EF3326" w:rsidDel="000B30A9">
          <w:rPr>
            <w:rFonts w:ascii="Times New Roman" w:eastAsia="Times New Roman" w:hAnsi="Times New Roman" w:cs="Times New Roman"/>
            <w:sz w:val="24"/>
            <w:szCs w:val="24"/>
            <w:lang w:val="en-US"/>
          </w:rPr>
          <w:delText>ing</w:delText>
        </w:r>
      </w:del>
      <w:r w:rsidRPr="00EF3326">
        <w:rPr>
          <w:rFonts w:ascii="Times New Roman" w:eastAsia="Times New Roman" w:hAnsi="Times New Roman" w:cs="Times New Roman"/>
          <w:sz w:val="24"/>
          <w:szCs w:val="24"/>
          <w:lang w:val="en-US"/>
        </w:rPr>
        <w:t xml:space="preserve"> it accurately and effectively. Accurate and effective monitoring, in turn, relies on measurement meeting various hallmarks of </w:t>
      </w:r>
      <w:r w:rsidRPr="00EF3326">
        <w:rPr>
          <w:rFonts w:ascii="Times New Roman" w:eastAsia="Times New Roman" w:hAnsi="Times New Roman" w:cs="Times New Roman"/>
          <w:sz w:val="24"/>
          <w:szCs w:val="24"/>
          <w:lang w:val="en-US"/>
        </w:rPr>
        <w:t xml:space="preserve">measurement </w:t>
      </w:r>
      <w:r w:rsidRPr="00EF3326">
        <w:rPr>
          <w:rFonts w:ascii="Times New Roman" w:eastAsia="Times New Roman" w:hAnsi="Times New Roman" w:cs="Times New Roman"/>
          <w:sz w:val="24"/>
          <w:szCs w:val="24"/>
          <w:lang w:val="en-US"/>
        </w:rPr>
        <w:t>quality both across and within different cultural settings. Many loneliness measures are available in the literature (Maes et al., 2022; Mund et al., 2023), but surprising gaps exist regarding knowledge of their psychometric structure, reliability, comparability, and validity, particularly as it pertains to their suitability for EU-wide population surveys. Relying on data collected in the 27 EU member states, we aimed to fill this gap by providing an examination of the psychometric properties of the three-i</w:t>
      </w:r>
      <w:r w:rsidRPr="00EF3326">
        <w:rPr>
          <w:rFonts w:ascii="Times New Roman" w:eastAsia="Times New Roman" w:hAnsi="Times New Roman" w:cs="Times New Roman"/>
          <w:sz w:val="24"/>
          <w:szCs w:val="24"/>
          <w:lang w:val="en-US"/>
        </w:rPr>
        <w:t>tem UCLA Loneliness Scale (T-ILS; Hughes et al., 2004), the six-item De Jong Gierveld Loneliness Scale (DJGLS-6; De Jong Gierveld &amp; Van Tilburg, 2006), and a single-item measure of loneliness</w:t>
      </w:r>
      <w:r w:rsidRPr="00EF3326">
        <w:rPr>
          <w:rFonts w:ascii="Times New Roman" w:eastAsia="Times New Roman" w:hAnsi="Times New Roman" w:cs="Times New Roman"/>
          <w:sz w:val="24"/>
          <w:szCs w:val="24"/>
          <w:lang w:val="en-US"/>
        </w:rPr>
        <w:t>.</w:t>
      </w:r>
    </w:p>
    <w:p w14:paraId="011708E0" w14:textId="77777777" w:rsidR="00F96DE9" w:rsidRPr="00EF3326" w:rsidRDefault="00075A96">
      <w:pPr>
        <w:spacing w:line="480" w:lineRule="auto"/>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Loneliness’ Impact on Citizens in the European Union and its Measurement</w:t>
      </w:r>
    </w:p>
    <w:p w14:paraId="6BBC195E" w14:textId="77777777" w:rsidR="00F96DE9" w:rsidRPr="00EF3326" w:rsidRDefault="00075A96">
      <w:pPr>
        <w:spacing w:line="480" w:lineRule="auto"/>
        <w:ind w:firstLine="720"/>
        <w:rPr>
          <w:rFonts w:ascii="Times New Roman" w:eastAsia="Times New Roman" w:hAnsi="Times New Roman" w:cs="Times New Roman"/>
          <w:b/>
          <w:sz w:val="24"/>
          <w:szCs w:val="24"/>
          <w:lang w:val="en-US"/>
        </w:rPr>
      </w:pPr>
      <w:r w:rsidRPr="00EF3326">
        <w:rPr>
          <w:rFonts w:ascii="Times New Roman" w:eastAsia="Times New Roman" w:hAnsi="Times New Roman" w:cs="Times New Roman"/>
          <w:sz w:val="24"/>
          <w:szCs w:val="24"/>
          <w:lang w:val="en-US"/>
        </w:rPr>
        <w:t xml:space="preserve">Loneliness poses substantial societal costs, with studies estimating loneliness to be associated with greater </w:t>
      </w:r>
      <w:commentRangeStart w:id="12"/>
      <w:r w:rsidRPr="00EF3326">
        <w:rPr>
          <w:rFonts w:ascii="Times New Roman" w:eastAsia="Times New Roman" w:hAnsi="Times New Roman" w:cs="Times New Roman"/>
          <w:sz w:val="24"/>
          <w:szCs w:val="24"/>
          <w:lang w:val="en-US"/>
        </w:rPr>
        <w:t>healthcare use</w:t>
      </w:r>
      <w:commentRangeEnd w:id="12"/>
      <w:r w:rsidR="00E77307">
        <w:rPr>
          <w:rStyle w:val="CommentReference"/>
        </w:rPr>
        <w:commentReference w:id="12"/>
      </w:r>
      <w:r w:rsidRPr="00EF3326">
        <w:rPr>
          <w:rFonts w:ascii="Times New Roman" w:eastAsia="Times New Roman" w:hAnsi="Times New Roman" w:cs="Times New Roman"/>
          <w:sz w:val="24"/>
          <w:szCs w:val="24"/>
          <w:lang w:val="en-US"/>
        </w:rPr>
        <w:t xml:space="preserve"> and expenditures (Beutel et al., 2017; Gerst-Emerson </w:t>
      </w:r>
      <w:r w:rsidRPr="00EF3326">
        <w:rPr>
          <w:rFonts w:ascii="Times New Roman" w:eastAsia="Times New Roman" w:hAnsi="Times New Roman" w:cs="Times New Roman"/>
          <w:sz w:val="24"/>
          <w:szCs w:val="24"/>
          <w:lang w:val="en-US"/>
        </w:rPr>
        <w:lastRenderedPageBreak/>
        <w:t xml:space="preserve">&amp; </w:t>
      </w:r>
      <w:proofErr w:type="spellStart"/>
      <w:r w:rsidRPr="00EF3326">
        <w:rPr>
          <w:rFonts w:ascii="Times New Roman" w:eastAsia="Times New Roman" w:hAnsi="Times New Roman" w:cs="Times New Roman"/>
          <w:sz w:val="24"/>
          <w:szCs w:val="24"/>
          <w:lang w:val="en-US"/>
        </w:rPr>
        <w:t>Jayawardhana</w:t>
      </w:r>
      <w:proofErr w:type="spellEnd"/>
      <w:r w:rsidRPr="00EF3326">
        <w:rPr>
          <w:rFonts w:ascii="Times New Roman" w:eastAsia="Times New Roman" w:hAnsi="Times New Roman" w:cs="Times New Roman"/>
          <w:sz w:val="24"/>
          <w:szCs w:val="24"/>
          <w:lang w:val="en-US"/>
        </w:rPr>
        <w:t>, 2015; Holt-Lunstad et al., 2017). In the Netherlands, for instance, loneliness is associated with an increased spending in mental healthcare costs by 11.1% and general practitioner costs by 0.5% (Meisters et al., 2021). Unwanted loneliness in Spain is estimated to have a total cost of 14 billion euros per year, accounting for 1.17% of Spain’s Gross Domestic Product (GDP) as of 2021 (</w:t>
      </w:r>
      <w:proofErr w:type="spellStart"/>
      <w:r w:rsidRPr="00EF3326">
        <w:rPr>
          <w:rFonts w:ascii="Times New Roman" w:eastAsia="Times New Roman" w:hAnsi="Times New Roman" w:cs="Times New Roman"/>
          <w:sz w:val="24"/>
          <w:szCs w:val="24"/>
          <w:lang w:val="en-US"/>
        </w:rPr>
        <w:t>Observatorio</w:t>
      </w:r>
      <w:proofErr w:type="spellEnd"/>
      <w:r w:rsidRPr="00EF3326">
        <w:rPr>
          <w:rFonts w:ascii="Times New Roman" w:eastAsia="Times New Roman" w:hAnsi="Times New Roman" w:cs="Times New Roman"/>
          <w:sz w:val="24"/>
          <w:szCs w:val="24"/>
          <w:lang w:val="en-US"/>
        </w:rPr>
        <w:t xml:space="preserve"> </w:t>
      </w:r>
      <w:proofErr w:type="spellStart"/>
      <w:r w:rsidRPr="00EF3326">
        <w:rPr>
          <w:rFonts w:ascii="Times New Roman" w:eastAsia="Times New Roman" w:hAnsi="Times New Roman" w:cs="Times New Roman"/>
          <w:sz w:val="24"/>
          <w:szCs w:val="24"/>
          <w:lang w:val="en-US"/>
        </w:rPr>
        <w:t>Estatal</w:t>
      </w:r>
      <w:proofErr w:type="spellEnd"/>
      <w:r w:rsidRPr="00EF3326">
        <w:rPr>
          <w:rFonts w:ascii="Times New Roman" w:eastAsia="Times New Roman" w:hAnsi="Times New Roman" w:cs="Times New Roman"/>
          <w:sz w:val="24"/>
          <w:szCs w:val="24"/>
          <w:lang w:val="en-US"/>
        </w:rPr>
        <w:t xml:space="preserve"> de la Soledad No </w:t>
      </w:r>
      <w:proofErr w:type="spellStart"/>
      <w:r w:rsidRPr="00EF3326">
        <w:rPr>
          <w:rFonts w:ascii="Times New Roman" w:eastAsia="Times New Roman" w:hAnsi="Times New Roman" w:cs="Times New Roman"/>
          <w:sz w:val="24"/>
          <w:szCs w:val="24"/>
          <w:lang w:val="en-US"/>
        </w:rPr>
        <w:t>Deseada</w:t>
      </w:r>
      <w:proofErr w:type="spellEnd"/>
      <w:r w:rsidRPr="00EF3326">
        <w:rPr>
          <w:rFonts w:ascii="Times New Roman" w:eastAsia="Times New Roman" w:hAnsi="Times New Roman" w:cs="Times New Roman"/>
          <w:sz w:val="24"/>
          <w:szCs w:val="24"/>
          <w:lang w:val="en-US"/>
        </w:rPr>
        <w:t>, 2023). Th</w:t>
      </w:r>
      <w:r w:rsidRPr="00EF3326">
        <w:rPr>
          <w:rFonts w:ascii="Times New Roman" w:eastAsia="Times New Roman" w:hAnsi="Times New Roman" w:cs="Times New Roman"/>
          <w:sz w:val="24"/>
          <w:szCs w:val="24"/>
          <w:lang w:val="en-US"/>
        </w:rPr>
        <w:t>e costs associated with productivity losses are over 8 billion euros per year, approximately 0.67% of the country’s GDP. Unwanted loneliness in Spain also leads to a significant reduction in quality of life, equating to a loss of more than 1 million Quality Adjusted Life Years (QALYs), not associated with mortality. Moreover, premature deaths due to loneliness contribute to an annual loss of nearly 18,000 QALYs, indicating that the total loss in quality of life due to unwanted loneliness represents 2.79% of</w:t>
      </w:r>
      <w:r w:rsidRPr="00EF3326">
        <w:rPr>
          <w:rFonts w:ascii="Times New Roman" w:eastAsia="Times New Roman" w:hAnsi="Times New Roman" w:cs="Times New Roman"/>
          <w:sz w:val="24"/>
          <w:szCs w:val="24"/>
          <w:lang w:val="en-US"/>
        </w:rPr>
        <w:t xml:space="preserve"> the total healthy life years of the Spanish population over 15 years of age. Loneliness thus seems to have significant costs, which may extend across the European Union. However, the complexity of measuring loneliness has led to uncertainties regarding the precise relationship of loneliness and various health outcomes.</w:t>
      </w:r>
    </w:p>
    <w:p w14:paraId="2A261A7F" w14:textId="77777777"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For example, it is not always clear </w:t>
      </w:r>
      <w:commentRangeStart w:id="13"/>
      <w:r w:rsidRPr="00EF3326">
        <w:rPr>
          <w:rFonts w:ascii="Times New Roman" w:eastAsia="Times New Roman" w:hAnsi="Times New Roman" w:cs="Times New Roman"/>
          <w:sz w:val="24"/>
          <w:szCs w:val="24"/>
          <w:lang w:val="en-US"/>
        </w:rPr>
        <w:t>which of the factors (i.e., social isolation or loneliness) predict health outcomes</w:t>
      </w:r>
      <w:commentRangeEnd w:id="13"/>
      <w:r w:rsidR="00563138">
        <w:rPr>
          <w:rStyle w:val="CommentReference"/>
        </w:rPr>
        <w:commentReference w:id="13"/>
      </w:r>
      <w:r w:rsidRPr="00EF3326">
        <w:rPr>
          <w:rFonts w:ascii="Times New Roman" w:eastAsia="Times New Roman" w:hAnsi="Times New Roman" w:cs="Times New Roman"/>
          <w:sz w:val="24"/>
          <w:szCs w:val="24"/>
          <w:lang w:val="en-US"/>
        </w:rPr>
        <w:t xml:space="preserve">. Further, while loneliness is consistently correlated with worse mental and physical health (for reviews, see Hawkley &amp; Cacioppo, 2010; Leigh-Hunt et al., 2017; Park et al., 2020) the impact of loneliness on mortality could be confounded by other factors like </w:t>
      </w:r>
      <w:commentRangeStart w:id="14"/>
      <w:r w:rsidRPr="00EF3326">
        <w:rPr>
          <w:rFonts w:ascii="Times New Roman" w:eastAsia="Times New Roman" w:hAnsi="Times New Roman" w:cs="Times New Roman"/>
          <w:sz w:val="24"/>
          <w:szCs w:val="24"/>
          <w:lang w:val="en-US"/>
        </w:rPr>
        <w:t xml:space="preserve">socioeconomic status and health conditions </w:t>
      </w:r>
      <w:commentRangeEnd w:id="14"/>
      <w:r w:rsidR="00C45E74">
        <w:rPr>
          <w:rStyle w:val="CommentReference"/>
        </w:rPr>
        <w:commentReference w:id="14"/>
      </w:r>
      <w:r w:rsidRPr="00EF3326">
        <w:rPr>
          <w:rFonts w:ascii="Times New Roman" w:eastAsia="Times New Roman" w:hAnsi="Times New Roman" w:cs="Times New Roman"/>
          <w:sz w:val="24"/>
          <w:szCs w:val="24"/>
          <w:lang w:val="en-US"/>
        </w:rPr>
        <w:t>(</w:t>
      </w:r>
      <w:proofErr w:type="spellStart"/>
      <w:r w:rsidRPr="00EF3326">
        <w:rPr>
          <w:rFonts w:ascii="Times New Roman" w:eastAsia="Times New Roman" w:hAnsi="Times New Roman" w:cs="Times New Roman"/>
          <w:sz w:val="24"/>
          <w:szCs w:val="24"/>
          <w:lang w:val="en-US"/>
        </w:rPr>
        <w:t>Elovainio</w:t>
      </w:r>
      <w:proofErr w:type="spellEnd"/>
      <w:r w:rsidRPr="00EF3326">
        <w:rPr>
          <w:rFonts w:ascii="Times New Roman" w:eastAsia="Times New Roman" w:hAnsi="Times New Roman" w:cs="Times New Roman"/>
          <w:sz w:val="24"/>
          <w:szCs w:val="24"/>
          <w:lang w:val="en-US"/>
        </w:rPr>
        <w:t xml:space="preserve"> et al. (2017; </w:t>
      </w:r>
      <w:proofErr w:type="spellStart"/>
      <w:r w:rsidRPr="00EF3326">
        <w:rPr>
          <w:rFonts w:ascii="Times New Roman" w:eastAsia="Times New Roman" w:hAnsi="Times New Roman" w:cs="Times New Roman"/>
          <w:sz w:val="24"/>
          <w:szCs w:val="24"/>
          <w:lang w:val="en-US"/>
        </w:rPr>
        <w:t>Perissinotto</w:t>
      </w:r>
      <w:proofErr w:type="spellEnd"/>
      <w:r w:rsidRPr="00EF3326">
        <w:rPr>
          <w:rFonts w:ascii="Times New Roman" w:eastAsia="Times New Roman" w:hAnsi="Times New Roman" w:cs="Times New Roman"/>
          <w:sz w:val="24"/>
          <w:szCs w:val="24"/>
          <w:lang w:val="en-US"/>
        </w:rPr>
        <w:t xml:space="preserve"> et al., 2012). Similarly, while </w:t>
      </w:r>
      <w:proofErr w:type="spellStart"/>
      <w:r w:rsidRPr="00EF3326">
        <w:rPr>
          <w:rFonts w:ascii="Times New Roman" w:eastAsia="Times New Roman" w:hAnsi="Times New Roman" w:cs="Times New Roman"/>
          <w:sz w:val="24"/>
          <w:szCs w:val="24"/>
          <w:lang w:val="en-US"/>
        </w:rPr>
        <w:t>Valtorta</w:t>
      </w:r>
      <w:proofErr w:type="spellEnd"/>
      <w:r w:rsidRPr="00EF3326">
        <w:rPr>
          <w:rFonts w:ascii="Times New Roman" w:eastAsia="Times New Roman" w:hAnsi="Times New Roman" w:cs="Times New Roman"/>
          <w:sz w:val="24"/>
          <w:szCs w:val="24"/>
          <w:lang w:val="en-US"/>
        </w:rPr>
        <w:t xml:space="preserve"> et al. (2018) f</w:t>
      </w:r>
      <w:commentRangeStart w:id="15"/>
      <w:r w:rsidRPr="00EF3326">
        <w:rPr>
          <w:rFonts w:ascii="Times New Roman" w:eastAsia="Times New Roman" w:hAnsi="Times New Roman" w:cs="Times New Roman"/>
          <w:sz w:val="24"/>
          <w:szCs w:val="24"/>
          <w:lang w:val="en-US"/>
        </w:rPr>
        <w:t>ind that loneliness, but not social isolation, increases the risk of heart disease and stroke, Hakulinen et al. (2018) report both loneliness and social isolation as risk factors</w:t>
      </w:r>
      <w:commentRangeEnd w:id="15"/>
      <w:r w:rsidR="00CD4C65">
        <w:rPr>
          <w:rStyle w:val="CommentReference"/>
        </w:rPr>
        <w:commentReference w:id="15"/>
      </w:r>
      <w:r w:rsidRPr="00EF3326">
        <w:rPr>
          <w:rFonts w:ascii="Times New Roman" w:eastAsia="Times New Roman" w:hAnsi="Times New Roman" w:cs="Times New Roman"/>
          <w:sz w:val="24"/>
          <w:szCs w:val="24"/>
          <w:lang w:val="en-US"/>
        </w:rPr>
        <w:t xml:space="preserve">. The evidence on the cumulative effect of loneliness on cardiovascular disease risk is equally mixed: Hawkley et al. (2010) and Caspi et al. (2006) suggest a dose-response relationship, but </w:t>
      </w:r>
      <w:proofErr w:type="spellStart"/>
      <w:r w:rsidRPr="00EF3326">
        <w:rPr>
          <w:rFonts w:ascii="Times New Roman" w:eastAsia="Times New Roman" w:hAnsi="Times New Roman" w:cs="Times New Roman"/>
          <w:sz w:val="24"/>
          <w:szCs w:val="24"/>
          <w:lang w:val="en-US"/>
        </w:rPr>
        <w:t>Valtorta</w:t>
      </w:r>
      <w:proofErr w:type="spellEnd"/>
      <w:r w:rsidRPr="00EF3326">
        <w:rPr>
          <w:rFonts w:ascii="Times New Roman" w:eastAsia="Times New Roman" w:hAnsi="Times New Roman" w:cs="Times New Roman"/>
          <w:sz w:val="24"/>
          <w:szCs w:val="24"/>
          <w:lang w:val="en-US"/>
        </w:rPr>
        <w:t xml:space="preserve"> et al. (2018) does not. These </w:t>
      </w:r>
      <w:r w:rsidRPr="00EF3326">
        <w:rPr>
          <w:rFonts w:ascii="Times New Roman" w:eastAsia="Times New Roman" w:hAnsi="Times New Roman" w:cs="Times New Roman"/>
          <w:sz w:val="24"/>
          <w:szCs w:val="24"/>
          <w:lang w:val="en-US"/>
        </w:rPr>
        <w:lastRenderedPageBreak/>
        <w:t xml:space="preserve">differences between reports may be due to sampling differences, inaccuracies in statistical reporting, or measurement error. </w:t>
      </w:r>
    </w:p>
    <w:p w14:paraId="12D33602" w14:textId="77777777"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Perhaps part of the problem of measuring </w:t>
      </w:r>
      <w:commentRangeStart w:id="16"/>
      <w:r w:rsidRPr="00EF3326">
        <w:rPr>
          <w:rFonts w:ascii="Times New Roman" w:eastAsia="Times New Roman" w:hAnsi="Times New Roman" w:cs="Times New Roman"/>
          <w:sz w:val="24"/>
          <w:szCs w:val="24"/>
          <w:lang w:val="en-US"/>
        </w:rPr>
        <w:t>loneliness is conceptual</w:t>
      </w:r>
      <w:commentRangeEnd w:id="16"/>
      <w:r w:rsidR="00165980">
        <w:rPr>
          <w:rStyle w:val="CommentReference"/>
        </w:rPr>
        <w:commentReference w:id="16"/>
      </w:r>
      <w:r w:rsidRPr="00EF3326">
        <w:rPr>
          <w:rFonts w:ascii="Times New Roman" w:eastAsia="Times New Roman" w:hAnsi="Times New Roman" w:cs="Times New Roman"/>
          <w:sz w:val="24"/>
          <w:szCs w:val="24"/>
          <w:lang w:val="en-US"/>
        </w:rPr>
        <w:t xml:space="preserve">. Loneliness has been defined as </w:t>
      </w:r>
      <w:commentRangeStart w:id="17"/>
      <w:r w:rsidRPr="00EF3326">
        <w:rPr>
          <w:rFonts w:ascii="Times New Roman" w:eastAsia="Times New Roman" w:hAnsi="Times New Roman" w:cs="Times New Roman"/>
          <w:sz w:val="24"/>
          <w:szCs w:val="24"/>
          <w:lang w:val="en-US"/>
        </w:rPr>
        <w:t>subjective social isolation</w:t>
      </w:r>
      <w:commentRangeEnd w:id="17"/>
      <w:r w:rsidR="00401C30">
        <w:rPr>
          <w:rStyle w:val="CommentReference"/>
        </w:rPr>
        <w:commentReference w:id="17"/>
      </w:r>
      <w:r w:rsidRPr="00EF3326">
        <w:rPr>
          <w:rFonts w:ascii="Times New Roman" w:eastAsia="Times New Roman" w:hAnsi="Times New Roman" w:cs="Times New Roman"/>
          <w:sz w:val="24"/>
          <w:szCs w:val="24"/>
          <w:lang w:val="en-US"/>
        </w:rPr>
        <w:t xml:space="preserve"> (Holt-Lunstad et al., 2015) or as the negative experience caused by a discrepancy between one’s desired and achieved social relations (Perlman &amp; Peplau, 1981). Loneliness is most commonly assessed as a general construct (e.g., Russell., 1996), yet researchers have long argued for the multidimensionality of loneliness (Van Tilburg, 2021; Weiss, 1973). Researchers and practitioners alike often distinguish between </w:t>
      </w:r>
      <w:commentRangeStart w:id="18"/>
      <w:r w:rsidRPr="00EF3326">
        <w:rPr>
          <w:rFonts w:ascii="Times New Roman" w:eastAsia="Times New Roman" w:hAnsi="Times New Roman" w:cs="Times New Roman"/>
          <w:i/>
          <w:sz w:val="24"/>
          <w:szCs w:val="24"/>
          <w:lang w:val="en-US"/>
        </w:rPr>
        <w:t>social loneliness</w:t>
      </w:r>
      <w:commentRangeEnd w:id="18"/>
      <w:r w:rsidR="007276E4">
        <w:rPr>
          <w:rStyle w:val="CommentReference"/>
        </w:rPr>
        <w:commentReference w:id="18"/>
      </w:r>
      <w:r w:rsidRPr="00EF3326">
        <w:rPr>
          <w:rFonts w:ascii="Times New Roman" w:eastAsia="Times New Roman" w:hAnsi="Times New Roman" w:cs="Times New Roman"/>
          <w:sz w:val="24"/>
          <w:szCs w:val="24"/>
          <w:lang w:val="en-US"/>
        </w:rPr>
        <w:t xml:space="preserve">, the type of loneliness that arises when a person </w:t>
      </w:r>
      <w:commentRangeStart w:id="19"/>
      <w:r w:rsidRPr="00EF3326">
        <w:rPr>
          <w:rFonts w:ascii="Times New Roman" w:eastAsia="Times New Roman" w:hAnsi="Times New Roman" w:cs="Times New Roman"/>
          <w:sz w:val="24"/>
          <w:szCs w:val="24"/>
          <w:lang w:val="en-US"/>
        </w:rPr>
        <w:t>perceives to lack the relationship provisions of a network of contacts</w:t>
      </w:r>
      <w:commentRangeEnd w:id="19"/>
      <w:r w:rsidR="00D43B3B">
        <w:rPr>
          <w:rStyle w:val="CommentReference"/>
        </w:rPr>
        <w:commentReference w:id="19"/>
      </w:r>
      <w:r w:rsidRPr="00EF3326">
        <w:rPr>
          <w:rFonts w:ascii="Times New Roman" w:eastAsia="Times New Roman" w:hAnsi="Times New Roman" w:cs="Times New Roman"/>
          <w:sz w:val="24"/>
          <w:szCs w:val="24"/>
          <w:lang w:val="en-US"/>
        </w:rPr>
        <w:t xml:space="preserve">, and </w:t>
      </w:r>
      <w:r w:rsidRPr="00EF3326">
        <w:rPr>
          <w:rFonts w:ascii="Times New Roman" w:eastAsia="Times New Roman" w:hAnsi="Times New Roman" w:cs="Times New Roman"/>
          <w:i/>
          <w:sz w:val="24"/>
          <w:szCs w:val="24"/>
          <w:lang w:val="en-US"/>
        </w:rPr>
        <w:t>emotional loneliness</w:t>
      </w:r>
      <w:r w:rsidRPr="00EF3326">
        <w:rPr>
          <w:rFonts w:ascii="Times New Roman" w:eastAsia="Times New Roman" w:hAnsi="Times New Roman" w:cs="Times New Roman"/>
          <w:sz w:val="24"/>
          <w:szCs w:val="24"/>
          <w:lang w:val="en-US"/>
        </w:rPr>
        <w:t xml:space="preserve">, the type of loneliness that arises when a person perceives to lack the relationship provisions of close emotional attachments (Maes et al., 2022). At the heart of all of these issues is the mapping of the concept of loneliness to its measurement. To effectively design and implement targeted interventions and policies for addressing loneliness in the EU, one crucial first step is to evaluate measurement tools for population surveys. </w:t>
      </w:r>
    </w:p>
    <w:p w14:paraId="4BCBA339" w14:textId="77777777" w:rsidR="00F96DE9" w:rsidRPr="00EF3326" w:rsidRDefault="00075A96">
      <w:pPr>
        <w:spacing w:line="480" w:lineRule="auto"/>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Measures of Loneliness: Focus on Population Monitoring</w:t>
      </w:r>
    </w:p>
    <w:p w14:paraId="5E4199E5" w14:textId="77777777"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Current-available (short or long-form) measures are likely not suitable to provide longer-term policy recommendations. First, correlations between different single-item measures of loneliness and multi-item measures can be as low as .27 (Gallup, 2022). Second, uncertainty around prevalence rates remains. For instance, within the same year (2022), prevalence rates of </w:t>
      </w:r>
      <w:commentRangeStart w:id="20"/>
      <w:r w:rsidRPr="00EF3326">
        <w:rPr>
          <w:rFonts w:ascii="Times New Roman" w:eastAsia="Times New Roman" w:hAnsi="Times New Roman" w:cs="Times New Roman"/>
          <w:sz w:val="24"/>
          <w:szCs w:val="24"/>
          <w:lang w:val="en-US"/>
        </w:rPr>
        <w:t>single-item loneliness</w:t>
      </w:r>
      <w:commentRangeEnd w:id="20"/>
      <w:r w:rsidR="006D15A4">
        <w:rPr>
          <w:rStyle w:val="CommentReference"/>
        </w:rPr>
        <w:commentReference w:id="20"/>
      </w:r>
      <w:r w:rsidRPr="00EF3326">
        <w:rPr>
          <w:rFonts w:ascii="Times New Roman" w:eastAsia="Times New Roman" w:hAnsi="Times New Roman" w:cs="Times New Roman"/>
          <w:sz w:val="24"/>
          <w:szCs w:val="24"/>
          <w:lang w:val="en-US"/>
        </w:rPr>
        <w:t xml:space="preserve"> estimated by different surveys (the JRC EU-wide loneliness measurement [which we currently study] and the Meta-Gallup State of Social Connection study; Gallup, 2022) differs – on average – by </w:t>
      </w:r>
      <w:commentRangeStart w:id="21"/>
      <w:r w:rsidRPr="00EF3326">
        <w:rPr>
          <w:rFonts w:ascii="Times New Roman" w:eastAsia="Times New Roman" w:hAnsi="Times New Roman" w:cs="Times New Roman"/>
          <w:sz w:val="24"/>
          <w:szCs w:val="24"/>
          <w:lang w:val="en-US"/>
        </w:rPr>
        <w:t>4.04</w:t>
      </w:r>
      <w:commentRangeEnd w:id="21"/>
      <w:r w:rsidR="002E0583">
        <w:rPr>
          <w:rStyle w:val="CommentReference"/>
        </w:rPr>
        <w:commentReference w:id="21"/>
      </w:r>
      <w:r w:rsidRPr="00EF3326">
        <w:rPr>
          <w:rFonts w:ascii="Times New Roman" w:eastAsia="Times New Roman" w:hAnsi="Times New Roman" w:cs="Times New Roman"/>
          <w:sz w:val="24"/>
          <w:szCs w:val="24"/>
          <w:lang w:val="en-US"/>
        </w:rPr>
        <w:t xml:space="preserve">% in 23 EU member states, </w:t>
      </w:r>
      <w:r w:rsidRPr="00EF3326">
        <w:rPr>
          <w:rFonts w:ascii="Times New Roman" w:eastAsia="Times New Roman" w:hAnsi="Times New Roman" w:cs="Times New Roman"/>
          <w:sz w:val="24"/>
          <w:szCs w:val="24"/>
          <w:lang w:val="en-US"/>
        </w:rPr>
        <w:lastRenderedPageBreak/>
        <w:t>with some estimates differing by as much as 8 percentage points.</w:t>
      </w:r>
      <w:r w:rsidRPr="00EF3326">
        <w:rPr>
          <w:rFonts w:ascii="Times New Roman" w:eastAsia="Times New Roman" w:hAnsi="Times New Roman" w:cs="Times New Roman"/>
          <w:sz w:val="24"/>
          <w:szCs w:val="24"/>
          <w:vertAlign w:val="superscript"/>
          <w:lang w:val="en-US"/>
        </w:rPr>
        <w:footnoteReference w:id="1"/>
      </w:r>
      <w:r w:rsidRPr="00EF3326">
        <w:rPr>
          <w:rFonts w:ascii="Times New Roman" w:eastAsia="Times New Roman" w:hAnsi="Times New Roman" w:cs="Times New Roman"/>
          <w:sz w:val="24"/>
          <w:szCs w:val="24"/>
          <w:lang w:val="en-US"/>
        </w:rPr>
        <w:t xml:space="preserve"> Finally, different researchers have vastly different inferences for the same populations in whether loneliness remains stable (Hawkley et al., 2019), decreases in prevalence (Clark et al., 2015; </w:t>
      </w:r>
      <w:proofErr w:type="spellStart"/>
      <w:r w:rsidRPr="00EF3326">
        <w:rPr>
          <w:rFonts w:ascii="Times New Roman" w:eastAsia="Times New Roman" w:hAnsi="Times New Roman" w:cs="Times New Roman"/>
          <w:sz w:val="24"/>
          <w:szCs w:val="24"/>
          <w:lang w:val="en-US"/>
        </w:rPr>
        <w:t>Trzesniewski</w:t>
      </w:r>
      <w:proofErr w:type="spellEnd"/>
      <w:r w:rsidRPr="00EF3326">
        <w:rPr>
          <w:rFonts w:ascii="Times New Roman" w:eastAsia="Times New Roman" w:hAnsi="Times New Roman" w:cs="Times New Roman"/>
          <w:sz w:val="24"/>
          <w:szCs w:val="24"/>
          <w:lang w:val="en-US"/>
        </w:rPr>
        <w:t xml:space="preserve"> &amp; Donnellan, 2010), slightly increases in prevalence (Buecker et al., 2021), or increases so rapidly that it can be classified as an epidemic (</w:t>
      </w:r>
      <w:proofErr w:type="spellStart"/>
      <w:r w:rsidRPr="00EF3326">
        <w:rPr>
          <w:rFonts w:ascii="Times New Roman" w:eastAsia="Times New Roman" w:hAnsi="Times New Roman" w:cs="Times New Roman"/>
          <w:sz w:val="24"/>
          <w:szCs w:val="24"/>
          <w:lang w:val="en-US"/>
        </w:rPr>
        <w:t>Scheimer</w:t>
      </w:r>
      <w:proofErr w:type="spellEnd"/>
      <w:r w:rsidRPr="00EF3326">
        <w:rPr>
          <w:rFonts w:ascii="Times New Roman" w:eastAsia="Times New Roman" w:hAnsi="Times New Roman" w:cs="Times New Roman"/>
          <w:sz w:val="24"/>
          <w:szCs w:val="24"/>
          <w:lang w:val="en-US"/>
        </w:rPr>
        <w:t xml:space="preserve"> &amp; Chakrabarti, 2020). Measurement error is potentially at the heart of such different inferences. </w:t>
      </w:r>
    </w:p>
    <w:p w14:paraId="15B9DE61" w14:textId="2DDB96B1" w:rsidR="00F96DE9" w:rsidRPr="00EF3326" w:rsidRDefault="00075A96">
      <w:pPr>
        <w:spacing w:line="480" w:lineRule="auto"/>
        <w:ind w:firstLine="720"/>
        <w:rPr>
          <w:rFonts w:ascii="Times New Roman" w:eastAsia="Times New Roman" w:hAnsi="Times New Roman" w:cs="Times New Roman"/>
          <w:sz w:val="24"/>
          <w:szCs w:val="24"/>
          <w:lang w:val="en-US"/>
        </w:rPr>
      </w:pPr>
      <w:del w:id="22" w:author="Mary Louise Pomeroy" w:date="2024-01-25T13:37:00Z">
        <w:r w:rsidRPr="00EF3326" w:rsidDel="00DD5C6D">
          <w:rPr>
            <w:rFonts w:ascii="Times New Roman" w:eastAsia="Times New Roman" w:hAnsi="Times New Roman" w:cs="Times New Roman"/>
            <w:sz w:val="24"/>
            <w:szCs w:val="24"/>
            <w:lang w:val="en-US"/>
          </w:rPr>
          <w:delText>Generally speaking, a variety of m</w:delText>
        </w:r>
      </w:del>
      <w:ins w:id="23" w:author="Mary Louise Pomeroy" w:date="2024-01-25T13:37:00Z">
        <w:r w:rsidR="00DD5C6D">
          <w:rPr>
            <w:rFonts w:ascii="Times New Roman" w:eastAsia="Times New Roman" w:hAnsi="Times New Roman" w:cs="Times New Roman"/>
            <w:sz w:val="24"/>
            <w:szCs w:val="24"/>
            <w:lang w:val="en-US"/>
          </w:rPr>
          <w:t>M</w:t>
        </w:r>
      </w:ins>
      <w:r w:rsidRPr="00EF3326">
        <w:rPr>
          <w:rFonts w:ascii="Times New Roman" w:eastAsia="Times New Roman" w:hAnsi="Times New Roman" w:cs="Times New Roman"/>
          <w:sz w:val="24"/>
          <w:szCs w:val="24"/>
          <w:lang w:val="en-US"/>
        </w:rPr>
        <w:t xml:space="preserve">easures to assess loneliness in the general population </w:t>
      </w:r>
      <w:del w:id="24" w:author="Mary Louise Pomeroy" w:date="2024-01-25T13:37:00Z">
        <w:r w:rsidRPr="00EF3326" w:rsidDel="00DD5C6D">
          <w:rPr>
            <w:rFonts w:ascii="Times New Roman" w:eastAsia="Times New Roman" w:hAnsi="Times New Roman" w:cs="Times New Roman"/>
            <w:sz w:val="24"/>
            <w:szCs w:val="24"/>
            <w:lang w:val="en-US"/>
          </w:rPr>
          <w:delText>currently exist, ranging</w:delText>
        </w:r>
      </w:del>
      <w:ins w:id="25" w:author="Mary Louise Pomeroy" w:date="2024-01-25T13:37:00Z">
        <w:r w:rsidR="00DD5C6D">
          <w:rPr>
            <w:rFonts w:ascii="Times New Roman" w:eastAsia="Times New Roman" w:hAnsi="Times New Roman" w:cs="Times New Roman"/>
            <w:sz w:val="24"/>
            <w:szCs w:val="24"/>
            <w:lang w:val="en-US"/>
          </w:rPr>
          <w:t>range</w:t>
        </w:r>
      </w:ins>
      <w:r w:rsidRPr="00EF3326">
        <w:rPr>
          <w:rFonts w:ascii="Times New Roman" w:eastAsia="Times New Roman" w:hAnsi="Times New Roman" w:cs="Times New Roman"/>
          <w:sz w:val="24"/>
          <w:szCs w:val="24"/>
          <w:lang w:val="en-US"/>
        </w:rPr>
        <w:t xml:space="preserve"> from single-item measures to questionnaires, with various degrees of suitability for population surveys (for recent reviews of loneliness measures, see Maes et al., 2022; Mund et al., 2023), ranging from single-item (e.g., “How much of the time, during the past 4 weeks, have you been feeling lonely”, European Commission, 2018) to composite indexes (e.g., the UCLA loneliness scale; Russell et al., 1978). While single-item measures are cost-effective and easy to deploy for the monitoring of larger population</w:t>
      </w:r>
      <w:r w:rsidRPr="00EF3326">
        <w:rPr>
          <w:rFonts w:ascii="Times New Roman" w:eastAsia="Times New Roman" w:hAnsi="Times New Roman" w:cs="Times New Roman"/>
          <w:sz w:val="24"/>
          <w:szCs w:val="24"/>
          <w:lang w:val="en-US"/>
        </w:rPr>
        <w:t xml:space="preserve">s, they come with several disadvantages: The terms "loneliness" or "lonely" are explicitly stated in these measures, making them more vulnerable to social desirability bias for those respondents who perceive stigma surrounding </w:t>
      </w:r>
      <w:commentRangeStart w:id="26"/>
      <w:r w:rsidRPr="00EF3326">
        <w:rPr>
          <w:rFonts w:ascii="Times New Roman" w:eastAsia="Times New Roman" w:hAnsi="Times New Roman" w:cs="Times New Roman"/>
          <w:sz w:val="24"/>
          <w:szCs w:val="24"/>
          <w:lang w:val="en-US"/>
        </w:rPr>
        <w:t>loneliness</w:t>
      </w:r>
      <w:commentRangeEnd w:id="26"/>
      <w:r w:rsidR="007679E6">
        <w:rPr>
          <w:rStyle w:val="CommentReference"/>
        </w:rPr>
        <w:commentReference w:id="26"/>
      </w:r>
      <w:r w:rsidRPr="00EF3326">
        <w:rPr>
          <w:rFonts w:ascii="Times New Roman" w:eastAsia="Times New Roman" w:hAnsi="Times New Roman" w:cs="Times New Roman"/>
          <w:sz w:val="24"/>
          <w:szCs w:val="24"/>
          <w:lang w:val="en-US"/>
        </w:rPr>
        <w:t xml:space="preserve"> (Barreto et al., 2022; Kerr &amp; Stanley, 2021; Russell, 1982). Relatedly, single-item measures are typically associated with higher measurement error with a concomitant less precise assessment of the underlying construct (Allen et al., 2022). It is further difficult to establish to which degree people from different groups (e.g., EU member states) </w:t>
      </w:r>
      <w:commentRangeStart w:id="27"/>
      <w:r w:rsidRPr="00EF3326">
        <w:rPr>
          <w:rFonts w:ascii="Times New Roman" w:eastAsia="Times New Roman" w:hAnsi="Times New Roman" w:cs="Times New Roman"/>
          <w:sz w:val="24"/>
          <w:szCs w:val="24"/>
          <w:lang w:val="en-US"/>
        </w:rPr>
        <w:t>compare, as measurement invariance tests cannot be applied to single-item measures</w:t>
      </w:r>
      <w:commentRangeEnd w:id="27"/>
      <w:r w:rsidR="00334B21">
        <w:rPr>
          <w:rStyle w:val="CommentReference"/>
        </w:rPr>
        <w:commentReference w:id="27"/>
      </w:r>
      <w:r w:rsidRPr="00EF3326">
        <w:rPr>
          <w:rFonts w:ascii="Times New Roman" w:eastAsia="Times New Roman" w:hAnsi="Times New Roman" w:cs="Times New Roman"/>
          <w:sz w:val="24"/>
          <w:szCs w:val="24"/>
          <w:lang w:val="en-US"/>
        </w:rPr>
        <w:t xml:space="preserve"> (Chen, 2008; Greiff &amp; Scherer, 2018; Meredith, 1993). </w:t>
      </w:r>
    </w:p>
    <w:p w14:paraId="1694F034" w14:textId="7D05113C"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lastRenderedPageBreak/>
        <w:t>On the other hand, composite indexes typically provide more robust insights into the multi-dimensional nature of loneliness (e.g., for general loneliness</w:t>
      </w:r>
      <w:r w:rsidR="00286B24">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lang w:val="en-US"/>
        </w:rPr>
        <w:t xml:space="preserve"> Russell et al., 1978; for emotional and social loneliness</w:t>
      </w:r>
      <w:r w:rsidR="00286B24">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lang w:val="en-US"/>
        </w:rPr>
        <w:t xml:space="preserve"> DiTommaso &amp; Spinner, 1993), across different age groups (e.g., children, Asher et al., 1984, Marcoen et al., 1987; adolescents, Marcoen et al., 1987; adults, DiTommaso &amp; Spinner, 1993), and different contexts (e.g., school, Twenge et al., 2021; work, Wright et al., 2006). The most commonly used questionnaires of loneliness include the various versions of the UCLA Loneliness Scale (Russell, 1996; Russell et al., 1978, 1980) and the De Jong</w:t>
      </w:r>
      <w:r w:rsidR="00006EE8">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sz w:val="24"/>
          <w:szCs w:val="24"/>
          <w:lang w:val="en-US"/>
        </w:rPr>
        <w:t>Gierveld</w:t>
      </w:r>
      <w:r w:rsidRPr="00EF3326">
        <w:rPr>
          <w:rFonts w:ascii="Times New Roman" w:eastAsia="Times New Roman" w:hAnsi="Times New Roman" w:cs="Times New Roman"/>
          <w:sz w:val="24"/>
          <w:szCs w:val="24"/>
          <w:lang w:val="en-US"/>
        </w:rPr>
        <w:t xml:space="preserve"> Loneliness Scale (DJGLS; De Jong Gierveld &amp; Kamphuis, 1985). While these questionnaires are specifically designed to overcome the limitations of single-item measures, a major drawback to using them in population surveys is their length. </w:t>
      </w:r>
    </w:p>
    <w:p w14:paraId="6ACFC0DF" w14:textId="620927E7"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Researchers have therefore reduced lengthier scales to a three-item UCLA Loneliness Scale (T-ILS; Hughes et al., 2004), designed to assess general loneliness, and a six-item DJGLS (DJGLS-6; De Jong Gierveld &amp; Van Tilburg, 2006), </w:t>
      </w:r>
      <w:r w:rsidRPr="00EF3326">
        <w:rPr>
          <w:rFonts w:ascii="Times New Roman" w:eastAsia="Times New Roman" w:hAnsi="Times New Roman" w:cs="Times New Roman"/>
          <w:sz w:val="24"/>
          <w:szCs w:val="24"/>
          <w:lang w:val="en-US"/>
        </w:rPr>
        <w:t xml:space="preserve">designed </w:t>
      </w:r>
      <w:r w:rsidRPr="00EF3326">
        <w:rPr>
          <w:rFonts w:ascii="Times New Roman" w:eastAsia="Times New Roman" w:hAnsi="Times New Roman" w:cs="Times New Roman"/>
          <w:sz w:val="24"/>
          <w:szCs w:val="24"/>
          <w:lang w:val="en-US"/>
        </w:rPr>
        <w:t xml:space="preserve">to assess </w:t>
      </w:r>
      <w:del w:id="28" w:author="Mary Louise Pomeroy" w:date="2024-01-25T13:40:00Z">
        <w:r w:rsidRPr="00EF3326" w:rsidDel="00663442">
          <w:rPr>
            <w:rFonts w:ascii="Times New Roman" w:eastAsia="Times New Roman" w:hAnsi="Times New Roman" w:cs="Times New Roman"/>
            <w:sz w:val="24"/>
            <w:szCs w:val="24"/>
            <w:lang w:val="en-US"/>
          </w:rPr>
          <w:delText xml:space="preserve">both </w:delText>
        </w:r>
      </w:del>
      <w:ins w:id="29" w:author="Mary Louise Pomeroy" w:date="2024-01-25T13:40:00Z">
        <w:r w:rsidR="00663442">
          <w:rPr>
            <w:rFonts w:ascii="Times New Roman" w:eastAsia="Times New Roman" w:hAnsi="Times New Roman" w:cs="Times New Roman"/>
            <w:sz w:val="24"/>
            <w:szCs w:val="24"/>
            <w:lang w:val="en-US"/>
          </w:rPr>
          <w:t>either</w:t>
        </w:r>
        <w:r w:rsidR="00663442" w:rsidRPr="00EF3326">
          <w:rPr>
            <w:rFonts w:ascii="Times New Roman" w:eastAsia="Times New Roman" w:hAnsi="Times New Roman" w:cs="Times New Roman"/>
            <w:sz w:val="24"/>
            <w:szCs w:val="24"/>
            <w:lang w:val="en-US"/>
          </w:rPr>
          <w:t xml:space="preserve"> </w:t>
        </w:r>
      </w:ins>
      <w:r w:rsidRPr="00EF3326">
        <w:rPr>
          <w:rFonts w:ascii="Times New Roman" w:eastAsia="Times New Roman" w:hAnsi="Times New Roman" w:cs="Times New Roman"/>
          <w:sz w:val="24"/>
          <w:szCs w:val="24"/>
          <w:lang w:val="en-US"/>
        </w:rPr>
        <w:t>general loneliness or social and emotional loneliness. Recent item-content analysis on both scales suggests that the T-ILS assesses social loneliness (with the three items) and that the DJGLS-6 assesses both social loneliness (with two items) and emotional loneliness (with three items), with one item identified as not measuring loneliness (Maes et al., 2022).</w:t>
      </w:r>
    </w:p>
    <w:p w14:paraId="3F271DE1" w14:textId="77777777" w:rsidR="00F96DE9" w:rsidRPr="00EF3326" w:rsidRDefault="00075A96">
      <w:pPr>
        <w:spacing w:line="480" w:lineRule="auto"/>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Gaps in Our Psychometric Understanding of the DJGLS-6, the T-ILS, and single-item measures in the European Union</w:t>
      </w:r>
    </w:p>
    <w:p w14:paraId="5AB205BF" w14:textId="601F756E"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ab/>
      </w:r>
      <w:commentRangeStart w:id="30"/>
      <w:r w:rsidRPr="00EF3326">
        <w:rPr>
          <w:rFonts w:ascii="Times New Roman" w:eastAsia="Times New Roman" w:hAnsi="Times New Roman" w:cs="Times New Roman"/>
          <w:sz w:val="24"/>
          <w:szCs w:val="24"/>
          <w:lang w:val="en-US"/>
        </w:rPr>
        <w:t>Overall</w:t>
      </w:r>
      <w:commentRangeEnd w:id="30"/>
      <w:r w:rsidR="008473AD">
        <w:rPr>
          <w:rStyle w:val="CommentReference"/>
        </w:rPr>
        <w:commentReference w:id="30"/>
      </w:r>
      <w:r w:rsidRPr="00EF3326">
        <w:rPr>
          <w:rFonts w:ascii="Times New Roman" w:eastAsia="Times New Roman" w:hAnsi="Times New Roman" w:cs="Times New Roman"/>
          <w:sz w:val="24"/>
          <w:szCs w:val="24"/>
          <w:lang w:val="en-US"/>
        </w:rPr>
        <w:t xml:space="preserve">, some psychometric evidence for the factor structure and the comparability of the DJGLS-6 and the T-ILS, as well as evidence for the reliability and the construct validity of the DJGLS-6, T-ILS, and direct measures of loneliness in the </w:t>
      </w:r>
      <w:del w:id="31" w:author="Mary Louise Pomeroy" w:date="2024-01-25T13:52:00Z">
        <w:r w:rsidRPr="00EF3326" w:rsidDel="00A87ABB">
          <w:rPr>
            <w:rFonts w:ascii="Times New Roman" w:eastAsia="Times New Roman" w:hAnsi="Times New Roman" w:cs="Times New Roman"/>
            <w:sz w:val="24"/>
            <w:szCs w:val="24"/>
            <w:lang w:val="en-US"/>
          </w:rPr>
          <w:delText>European Union</w:delText>
        </w:r>
      </w:del>
      <w:ins w:id="32" w:author="Mary Louise Pomeroy" w:date="2024-01-25T13:52:00Z">
        <w:r w:rsidR="00A87ABB">
          <w:rPr>
            <w:rFonts w:ascii="Times New Roman" w:eastAsia="Times New Roman" w:hAnsi="Times New Roman" w:cs="Times New Roman"/>
            <w:sz w:val="24"/>
            <w:szCs w:val="24"/>
            <w:lang w:val="en-US"/>
          </w:rPr>
          <w:t>EU</w:t>
        </w:r>
      </w:ins>
      <w:r w:rsidRPr="00EF3326">
        <w:rPr>
          <w:rFonts w:ascii="Times New Roman" w:eastAsia="Times New Roman" w:hAnsi="Times New Roman" w:cs="Times New Roman"/>
          <w:sz w:val="24"/>
          <w:szCs w:val="24"/>
          <w:lang w:val="en-US"/>
        </w:rPr>
        <w:t xml:space="preserve"> exist, but considerable gap remains if one were to use these measures for population monitoring. </w:t>
      </w:r>
    </w:p>
    <w:p w14:paraId="7A935563" w14:textId="77777777"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lastRenderedPageBreak/>
        <w:t>Recent reviews of the available evidence of internal structure consistency of the DJGLS-6 (</w:t>
      </w:r>
      <w:proofErr w:type="spellStart"/>
      <w:r w:rsidRPr="00EF3326">
        <w:rPr>
          <w:rFonts w:ascii="Times New Roman" w:eastAsia="Times New Roman" w:hAnsi="Times New Roman" w:cs="Times New Roman"/>
          <w:sz w:val="24"/>
          <w:szCs w:val="24"/>
          <w:lang w:val="en-US"/>
        </w:rPr>
        <w:t>Alsubheen</w:t>
      </w:r>
      <w:proofErr w:type="spellEnd"/>
      <w:r w:rsidRPr="00EF3326">
        <w:rPr>
          <w:rFonts w:ascii="Times New Roman" w:eastAsia="Times New Roman" w:hAnsi="Times New Roman" w:cs="Times New Roman"/>
          <w:sz w:val="24"/>
          <w:szCs w:val="24"/>
          <w:lang w:val="en-US"/>
        </w:rPr>
        <w:t xml:space="preserve"> et al., 2023) and the T-ILS (</w:t>
      </w:r>
      <w:proofErr w:type="spellStart"/>
      <w:r w:rsidRPr="00EF3326">
        <w:rPr>
          <w:rFonts w:ascii="Times New Roman" w:eastAsia="Times New Roman" w:hAnsi="Times New Roman" w:cs="Times New Roman"/>
          <w:sz w:val="24"/>
          <w:szCs w:val="24"/>
          <w:lang w:val="en-US"/>
        </w:rPr>
        <w:t>Alsubheen</w:t>
      </w:r>
      <w:proofErr w:type="spellEnd"/>
      <w:r w:rsidRPr="00EF3326">
        <w:rPr>
          <w:rFonts w:ascii="Times New Roman" w:eastAsia="Times New Roman" w:hAnsi="Times New Roman" w:cs="Times New Roman"/>
          <w:sz w:val="24"/>
          <w:szCs w:val="24"/>
          <w:lang w:val="en-US"/>
        </w:rPr>
        <w:t xml:space="preserve"> et al., 2021) show that their respective factor structure has been studied unevenly across the European Union. The DJGLS-6 demonstrated a two-factor model in Bulgaria, France, Germany, the Netherlands, and Spain (Caballer et al., 2022; De Jong Gierveld &amp; Van Tilburg, 2006, 2010) but no data seem available for other countries. Conversely, evidence of structural validity for the T-ILS appears to be lacking in the European Union, with apparently no formal assess</w:t>
      </w:r>
      <w:r w:rsidRPr="00EF3326">
        <w:rPr>
          <w:rFonts w:ascii="Times New Roman" w:eastAsia="Times New Roman" w:hAnsi="Times New Roman" w:cs="Times New Roman"/>
          <w:sz w:val="24"/>
          <w:szCs w:val="24"/>
          <w:lang w:val="en-US"/>
        </w:rPr>
        <w:t>ment of its factor structure to date. In addition, the DJGLS-6 demonstrated evidence of sufficient internal consistency in Bulgaria, France, Germany, and the Netherlands (De Jong Gierveld &amp; Van Tilburg, 2006, 2010), but insufficient internal consistency in Spain (Caballer et al., 2022), whereas evidence of sufficient internal consistency has been reported for the T-ILS in Denmark, Finland, Germany, Hungary, Norway, and Spain (Anderssen et al., 2020; Caballer et al., 2022; Jakobsen et al., 2020; Lukács et al</w:t>
      </w:r>
      <w:r w:rsidRPr="00EF3326">
        <w:rPr>
          <w:rFonts w:ascii="Times New Roman" w:eastAsia="Times New Roman" w:hAnsi="Times New Roman" w:cs="Times New Roman"/>
          <w:sz w:val="24"/>
          <w:szCs w:val="24"/>
          <w:lang w:val="en-US"/>
        </w:rPr>
        <w:t xml:space="preserve">., 2019; Mund et al., 2023; Oksanen et al., 2023; </w:t>
      </w:r>
      <w:proofErr w:type="spellStart"/>
      <w:r w:rsidRPr="00EF3326">
        <w:rPr>
          <w:rFonts w:ascii="Times New Roman" w:eastAsia="Times New Roman" w:hAnsi="Times New Roman" w:cs="Times New Roman"/>
          <w:sz w:val="24"/>
          <w:szCs w:val="24"/>
          <w:lang w:val="en-US"/>
        </w:rPr>
        <w:t>Witthöft</w:t>
      </w:r>
      <w:proofErr w:type="spellEnd"/>
      <w:r w:rsidRPr="00EF3326">
        <w:rPr>
          <w:rFonts w:ascii="Times New Roman" w:eastAsia="Times New Roman" w:hAnsi="Times New Roman" w:cs="Times New Roman"/>
          <w:sz w:val="24"/>
          <w:szCs w:val="24"/>
          <w:lang w:val="en-US"/>
        </w:rPr>
        <w:t xml:space="preserve"> et al., 2022). However, internal consistency is typically examined through Cronbach’s Alpha, which often yields biased estimates of internal consistency due to the assumption of tau equivalence that rarely holds (Flora, 2020; McNeish, 2018; </w:t>
      </w:r>
      <w:proofErr w:type="spellStart"/>
      <w:r w:rsidRPr="00EF3326">
        <w:rPr>
          <w:rFonts w:ascii="Times New Roman" w:eastAsia="Times New Roman" w:hAnsi="Times New Roman" w:cs="Times New Roman"/>
          <w:sz w:val="24"/>
          <w:szCs w:val="24"/>
          <w:lang w:val="en-US"/>
        </w:rPr>
        <w:t>Sijtsma</w:t>
      </w:r>
      <w:proofErr w:type="spellEnd"/>
      <w:r w:rsidRPr="00EF3326">
        <w:rPr>
          <w:rFonts w:ascii="Times New Roman" w:eastAsia="Times New Roman" w:hAnsi="Times New Roman" w:cs="Times New Roman"/>
          <w:sz w:val="24"/>
          <w:szCs w:val="24"/>
          <w:lang w:val="en-US"/>
        </w:rPr>
        <w:t>, 2009).</w:t>
      </w:r>
    </w:p>
    <w:p w14:paraId="013FB17A" w14:textId="77777777" w:rsidR="00F96DE9" w:rsidRPr="00EF3326" w:rsidRDefault="00075A96">
      <w:pPr>
        <w:spacing w:line="480" w:lineRule="auto"/>
        <w:ind w:firstLine="720"/>
        <w:rPr>
          <w:rFonts w:ascii="Times New Roman" w:eastAsia="Times New Roman" w:hAnsi="Times New Roman" w:cs="Times New Roman"/>
          <w:sz w:val="24"/>
          <w:szCs w:val="24"/>
          <w:highlight w:val="yellow"/>
          <w:lang w:val="en-US"/>
        </w:rPr>
      </w:pPr>
      <w:r w:rsidRPr="00EF3326">
        <w:rPr>
          <w:rFonts w:ascii="Times New Roman" w:eastAsia="Times New Roman" w:hAnsi="Times New Roman" w:cs="Times New Roman"/>
          <w:sz w:val="24"/>
          <w:szCs w:val="24"/>
          <w:lang w:val="en-US"/>
        </w:rPr>
        <w:t>Furthermore, while measurement invariance is a prerequisite to meaningfully compare loneliness scores between groups (Chen, 2008; Greiff &amp; Scherer, 2018; Meredith, 1993), its evidence for the DJGLS-6 and the T-ILS in the EU is still lacking (</w:t>
      </w:r>
      <w:proofErr w:type="spellStart"/>
      <w:r w:rsidRPr="00EF3326">
        <w:rPr>
          <w:rFonts w:ascii="Times New Roman" w:eastAsia="Times New Roman" w:hAnsi="Times New Roman" w:cs="Times New Roman"/>
          <w:sz w:val="24"/>
          <w:szCs w:val="24"/>
          <w:lang w:val="en-US"/>
        </w:rPr>
        <w:t>Alsubheen</w:t>
      </w:r>
      <w:proofErr w:type="spellEnd"/>
      <w:r w:rsidRPr="00EF3326">
        <w:rPr>
          <w:rFonts w:ascii="Times New Roman" w:eastAsia="Times New Roman" w:hAnsi="Times New Roman" w:cs="Times New Roman"/>
          <w:sz w:val="24"/>
          <w:szCs w:val="24"/>
          <w:lang w:val="en-US"/>
        </w:rPr>
        <w:t xml:space="preserve"> et al., 2021, 2023). Regional differences in loneliness across Europe (e.g., De Jong Gierveld &amp; Tesch-Römer, 2012; Hansen &amp; </w:t>
      </w:r>
      <w:proofErr w:type="spellStart"/>
      <w:r w:rsidRPr="00EF3326">
        <w:rPr>
          <w:rFonts w:ascii="Times New Roman" w:eastAsia="Times New Roman" w:hAnsi="Times New Roman" w:cs="Times New Roman"/>
          <w:sz w:val="24"/>
          <w:szCs w:val="24"/>
          <w:lang w:val="en-US"/>
        </w:rPr>
        <w:t>Slagsvold</w:t>
      </w:r>
      <w:proofErr w:type="spellEnd"/>
      <w:r w:rsidRPr="00EF3326">
        <w:rPr>
          <w:rFonts w:ascii="Times New Roman" w:eastAsia="Times New Roman" w:hAnsi="Times New Roman" w:cs="Times New Roman"/>
          <w:sz w:val="24"/>
          <w:szCs w:val="24"/>
          <w:lang w:val="en-US"/>
        </w:rPr>
        <w:t xml:space="preserve">, 2016; </w:t>
      </w:r>
      <w:proofErr w:type="spellStart"/>
      <w:r w:rsidRPr="00EF3326">
        <w:rPr>
          <w:rFonts w:ascii="Times New Roman" w:eastAsia="Times New Roman" w:hAnsi="Times New Roman" w:cs="Times New Roman"/>
          <w:sz w:val="24"/>
          <w:szCs w:val="24"/>
          <w:lang w:val="en-US"/>
        </w:rPr>
        <w:t>Surkalim</w:t>
      </w:r>
      <w:proofErr w:type="spellEnd"/>
      <w:r w:rsidRPr="00EF3326">
        <w:rPr>
          <w:rFonts w:ascii="Times New Roman" w:eastAsia="Times New Roman" w:hAnsi="Times New Roman" w:cs="Times New Roman"/>
          <w:sz w:val="24"/>
          <w:szCs w:val="24"/>
          <w:lang w:val="en-US"/>
        </w:rPr>
        <w:t xml:space="preserve"> et al., 2022; Yang &amp; Victor, 2011) may therefore rest on statistical artifacts if scalar invariance of the loneliness measure employed cannot be established between different regions. It is therefore unclear to what extent the DJGLS-6 and T-ILS can be meaningfully compared across EU member states, potentially rendering prevalence comparisons between </w:t>
      </w:r>
      <w:r w:rsidRPr="00EF3326">
        <w:rPr>
          <w:rFonts w:ascii="Times New Roman" w:eastAsia="Times New Roman" w:hAnsi="Times New Roman" w:cs="Times New Roman"/>
          <w:sz w:val="24"/>
          <w:szCs w:val="24"/>
          <w:lang w:val="en-US"/>
        </w:rPr>
        <w:t xml:space="preserve">countries meaningless. Of course, for single-item </w:t>
      </w:r>
      <w:r w:rsidRPr="00EF3326">
        <w:rPr>
          <w:rFonts w:ascii="Times New Roman" w:eastAsia="Times New Roman" w:hAnsi="Times New Roman" w:cs="Times New Roman"/>
          <w:sz w:val="24"/>
          <w:szCs w:val="24"/>
          <w:lang w:val="en-US"/>
        </w:rPr>
        <w:lastRenderedPageBreak/>
        <w:t xml:space="preserve">measures, no possibilities to test for factor structure, measurement invariance, or internal consistency exist. </w:t>
      </w:r>
    </w:p>
    <w:p w14:paraId="03884833" w14:textId="754773C4"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ab/>
      </w:r>
      <w:r w:rsidRPr="00EF3326">
        <w:rPr>
          <w:rFonts w:ascii="Times New Roman" w:eastAsia="Times New Roman" w:hAnsi="Times New Roman" w:cs="Times New Roman"/>
          <w:sz w:val="24"/>
          <w:szCs w:val="24"/>
          <w:lang w:val="en-US"/>
        </w:rPr>
        <w:t xml:space="preserve">Similar gaps exist for these measures’ construct validity which is identified through the nomological network. Scores to these measures have been associated with indicators of social connectedness, emotions, and health, but evidence has been gathered non-exhaustively across the </w:t>
      </w:r>
      <w:del w:id="33" w:author="Mary Louise Pomeroy" w:date="2024-01-25T13:47:00Z">
        <w:r w:rsidRPr="00EF3326" w:rsidDel="0081188D">
          <w:rPr>
            <w:rFonts w:ascii="Times New Roman" w:eastAsia="Times New Roman" w:hAnsi="Times New Roman" w:cs="Times New Roman"/>
            <w:sz w:val="24"/>
            <w:szCs w:val="24"/>
            <w:lang w:val="en-US"/>
          </w:rPr>
          <w:delText>European Union</w:delText>
        </w:r>
      </w:del>
      <w:ins w:id="34" w:author="Mary Louise Pomeroy" w:date="2024-01-25T13:47:00Z">
        <w:r w:rsidR="0081188D">
          <w:rPr>
            <w:rFonts w:ascii="Times New Roman" w:eastAsia="Times New Roman" w:hAnsi="Times New Roman" w:cs="Times New Roman"/>
            <w:sz w:val="24"/>
            <w:szCs w:val="24"/>
            <w:lang w:val="en-US"/>
          </w:rPr>
          <w:t>EU</w:t>
        </w:r>
      </w:ins>
      <w:r w:rsidRPr="00EF3326">
        <w:rPr>
          <w:rFonts w:ascii="Times New Roman" w:eastAsia="Times New Roman" w:hAnsi="Times New Roman" w:cs="Times New Roman"/>
          <w:sz w:val="24"/>
          <w:szCs w:val="24"/>
          <w:lang w:val="en-US"/>
        </w:rPr>
        <w:t xml:space="preserve">. For instance, higher scores </w:t>
      </w:r>
      <w:del w:id="35" w:author="Mary Louise Pomeroy" w:date="2024-01-25T13:46:00Z">
        <w:r w:rsidRPr="00EF3326" w:rsidDel="00E04AE9">
          <w:rPr>
            <w:rFonts w:ascii="Times New Roman" w:eastAsia="Times New Roman" w:hAnsi="Times New Roman" w:cs="Times New Roman"/>
            <w:sz w:val="24"/>
            <w:szCs w:val="24"/>
            <w:lang w:val="en-US"/>
          </w:rPr>
          <w:delText xml:space="preserve">onto </w:delText>
        </w:r>
      </w:del>
      <w:ins w:id="36" w:author="Mary Louise Pomeroy" w:date="2024-01-25T13:47:00Z">
        <w:r w:rsidR="0081188D">
          <w:rPr>
            <w:rFonts w:ascii="Times New Roman" w:eastAsia="Times New Roman" w:hAnsi="Times New Roman" w:cs="Times New Roman"/>
            <w:sz w:val="24"/>
            <w:szCs w:val="24"/>
            <w:lang w:val="en-US"/>
          </w:rPr>
          <w:t>on</w:t>
        </w:r>
      </w:ins>
      <w:ins w:id="37" w:author="Mary Louise Pomeroy" w:date="2024-01-25T13:46:00Z">
        <w:r w:rsidR="00E04AE9" w:rsidRPr="00EF3326">
          <w:rPr>
            <w:rFonts w:ascii="Times New Roman" w:eastAsia="Times New Roman" w:hAnsi="Times New Roman" w:cs="Times New Roman"/>
            <w:sz w:val="24"/>
            <w:szCs w:val="24"/>
            <w:lang w:val="en-US"/>
          </w:rPr>
          <w:t xml:space="preserve"> </w:t>
        </w:r>
      </w:ins>
      <w:r w:rsidRPr="00EF3326">
        <w:rPr>
          <w:rFonts w:ascii="Times New Roman" w:eastAsia="Times New Roman" w:hAnsi="Times New Roman" w:cs="Times New Roman"/>
          <w:sz w:val="24"/>
          <w:szCs w:val="24"/>
          <w:lang w:val="en-US"/>
        </w:rPr>
        <w:t xml:space="preserve">the DJGLS-6 (indicating greater feelings of loneliness) were found among participants who lived alone (Austrian and Greek samples; Heidinger &amp; Richter, 2020; </w:t>
      </w:r>
      <w:proofErr w:type="spellStart"/>
      <w:r w:rsidRPr="00EF3326">
        <w:rPr>
          <w:rFonts w:ascii="Times New Roman" w:eastAsia="Times New Roman" w:hAnsi="Times New Roman" w:cs="Times New Roman"/>
          <w:sz w:val="24"/>
          <w:szCs w:val="24"/>
          <w:lang w:val="en-US"/>
        </w:rPr>
        <w:t>Parlapani</w:t>
      </w:r>
      <w:proofErr w:type="spellEnd"/>
      <w:r w:rsidRPr="00EF3326">
        <w:rPr>
          <w:rFonts w:ascii="Times New Roman" w:eastAsia="Times New Roman" w:hAnsi="Times New Roman" w:cs="Times New Roman"/>
          <w:sz w:val="24"/>
          <w:szCs w:val="24"/>
          <w:lang w:val="en-US"/>
        </w:rPr>
        <w:t xml:space="preserve"> et al., 2020), and those that were non-married (Croatian and German samples; Kristensen et al., 2019; </w:t>
      </w:r>
      <w:proofErr w:type="spellStart"/>
      <w:r w:rsidRPr="00EF3326">
        <w:rPr>
          <w:rFonts w:ascii="Times New Roman" w:eastAsia="Times New Roman" w:hAnsi="Times New Roman" w:cs="Times New Roman"/>
          <w:sz w:val="24"/>
          <w:szCs w:val="24"/>
          <w:lang w:val="en-US"/>
        </w:rPr>
        <w:t>Piccitto</w:t>
      </w:r>
      <w:proofErr w:type="spellEnd"/>
      <w:r w:rsidRPr="00EF3326">
        <w:rPr>
          <w:rFonts w:ascii="Times New Roman" w:eastAsia="Times New Roman" w:hAnsi="Times New Roman" w:cs="Times New Roman"/>
          <w:sz w:val="24"/>
          <w:szCs w:val="24"/>
          <w:lang w:val="en-US"/>
        </w:rPr>
        <w:t xml:space="preserve"> et al., 2022). Higher scores were also were associated with poorer subjective health (Dutch and Spanish samples; De Jong Gierveld &amp; Van Tilburg, 2006; Pino et al., 2014), higher depressive symptoms (French, German, Irish, and Italian</w:t>
      </w:r>
      <w:r w:rsidRPr="00EF3326">
        <w:rPr>
          <w:rFonts w:ascii="Times New Roman" w:eastAsia="Times New Roman" w:hAnsi="Times New Roman" w:cs="Times New Roman"/>
          <w:sz w:val="24"/>
          <w:szCs w:val="24"/>
          <w:lang w:val="en-US"/>
        </w:rPr>
        <w:t xml:space="preserve"> sample; Cena et al., 2023; Kristensen et al., 2019; Schnittger et al., 2012; </w:t>
      </w:r>
      <w:r w:rsidR="00286B24">
        <w:rPr>
          <w:rFonts w:ascii="Times New Roman" w:eastAsia="Times New Roman" w:hAnsi="Times New Roman" w:cs="Times New Roman"/>
          <w:sz w:val="24"/>
          <w:szCs w:val="24"/>
          <w:lang w:val="en-US"/>
        </w:rPr>
        <w:t>V</w:t>
      </w:r>
      <w:r w:rsidRPr="00EF3326">
        <w:rPr>
          <w:rFonts w:ascii="Times New Roman" w:eastAsia="Times New Roman" w:hAnsi="Times New Roman" w:cs="Times New Roman"/>
          <w:sz w:val="24"/>
          <w:szCs w:val="24"/>
          <w:lang w:val="en-US"/>
        </w:rPr>
        <w:t>an den Broek &amp; Grundy, 2018), and more frequent suicidal thoughts (Estonian sample; Stickley et al., 2018).</w:t>
      </w:r>
    </w:p>
    <w:p w14:paraId="1E468CD2" w14:textId="77777777" w:rsidR="00F96DE9" w:rsidRPr="00EF3326" w:rsidRDefault="00075A96">
      <w:pPr>
        <w:spacing w:line="480" w:lineRule="auto"/>
        <w:ind w:firstLine="720"/>
        <w:rPr>
          <w:rFonts w:ascii="Times New Roman" w:eastAsia="Times New Roman" w:hAnsi="Times New Roman" w:cs="Times New Roman"/>
          <w:b/>
          <w:sz w:val="24"/>
          <w:szCs w:val="24"/>
          <w:lang w:val="en-US"/>
        </w:rPr>
      </w:pPr>
      <w:r w:rsidRPr="00EF3326">
        <w:rPr>
          <w:rFonts w:ascii="Times New Roman" w:eastAsia="Times New Roman" w:hAnsi="Times New Roman" w:cs="Times New Roman"/>
          <w:sz w:val="24"/>
          <w:szCs w:val="24"/>
          <w:lang w:val="en-US"/>
        </w:rPr>
        <w:t xml:space="preserve">Similarly, while the T-ILS has demonstrated evidence of construct validity in Austria, Belgium, Czech Republic, Luxembourg, and Spain (Ayuso-Mateos et al., 2023; Loran et al., 2021; </w:t>
      </w:r>
      <w:proofErr w:type="spellStart"/>
      <w:r w:rsidRPr="00EF3326">
        <w:rPr>
          <w:rFonts w:ascii="Times New Roman" w:eastAsia="Times New Roman" w:hAnsi="Times New Roman" w:cs="Times New Roman"/>
          <w:sz w:val="24"/>
          <w:szCs w:val="24"/>
          <w:lang w:val="en-US"/>
        </w:rPr>
        <w:t>Mayerl</w:t>
      </w:r>
      <w:proofErr w:type="spellEnd"/>
      <w:r w:rsidRPr="00EF3326">
        <w:rPr>
          <w:rFonts w:ascii="Times New Roman" w:eastAsia="Times New Roman" w:hAnsi="Times New Roman" w:cs="Times New Roman"/>
          <w:sz w:val="24"/>
          <w:szCs w:val="24"/>
          <w:lang w:val="en-US"/>
        </w:rPr>
        <w:t xml:space="preserve"> et al., 2021; </w:t>
      </w:r>
      <w:proofErr w:type="spellStart"/>
      <w:r w:rsidRPr="00EF3326">
        <w:rPr>
          <w:rFonts w:ascii="Times New Roman" w:eastAsia="Times New Roman" w:hAnsi="Times New Roman" w:cs="Times New Roman"/>
          <w:sz w:val="24"/>
          <w:szCs w:val="24"/>
          <w:lang w:val="en-US"/>
        </w:rPr>
        <w:t>Meckovsky</w:t>
      </w:r>
      <w:proofErr w:type="spellEnd"/>
      <w:r w:rsidRPr="00EF3326">
        <w:rPr>
          <w:rFonts w:ascii="Times New Roman" w:eastAsia="Times New Roman" w:hAnsi="Times New Roman" w:cs="Times New Roman"/>
          <w:sz w:val="24"/>
          <w:szCs w:val="24"/>
          <w:lang w:val="en-US"/>
        </w:rPr>
        <w:t xml:space="preserve"> et al., 2023; Ribeiro et al., 2021), evidence from other EU member states appears to be lacking. Higher loneliness scores to the T-ILS (indicating greater feelings of loneliness) were observed more frequently among non-married individuals (Czech and Luxembourger samples; </w:t>
      </w:r>
      <w:proofErr w:type="spellStart"/>
      <w:r w:rsidRPr="00EF3326">
        <w:rPr>
          <w:rFonts w:ascii="Times New Roman" w:eastAsia="Times New Roman" w:hAnsi="Times New Roman" w:cs="Times New Roman"/>
          <w:sz w:val="24"/>
          <w:szCs w:val="24"/>
          <w:lang w:val="en-US"/>
        </w:rPr>
        <w:t>Meckovsky</w:t>
      </w:r>
      <w:proofErr w:type="spellEnd"/>
      <w:r w:rsidRPr="00EF3326">
        <w:rPr>
          <w:rFonts w:ascii="Times New Roman" w:eastAsia="Times New Roman" w:hAnsi="Times New Roman" w:cs="Times New Roman"/>
          <w:sz w:val="24"/>
          <w:szCs w:val="24"/>
          <w:lang w:val="en-US"/>
        </w:rPr>
        <w:t xml:space="preserve"> et al., 2023; Ribeiro et al., 2021), as well as in individuals with higher depressive symptoms (Austrian and Spanish samples; Ayuso-Mateos et al., 2023; </w:t>
      </w:r>
      <w:proofErr w:type="spellStart"/>
      <w:r w:rsidRPr="00EF3326">
        <w:rPr>
          <w:rFonts w:ascii="Times New Roman" w:eastAsia="Times New Roman" w:hAnsi="Times New Roman" w:cs="Times New Roman"/>
          <w:sz w:val="24"/>
          <w:szCs w:val="24"/>
          <w:lang w:val="en-US"/>
        </w:rPr>
        <w:t>Mayerl</w:t>
      </w:r>
      <w:proofErr w:type="spellEnd"/>
      <w:r w:rsidRPr="00EF3326">
        <w:rPr>
          <w:rFonts w:ascii="Times New Roman" w:eastAsia="Times New Roman" w:hAnsi="Times New Roman" w:cs="Times New Roman"/>
          <w:sz w:val="24"/>
          <w:szCs w:val="24"/>
          <w:lang w:val="en-US"/>
        </w:rPr>
        <w:t xml:space="preserve"> et al., 2021), and higher psychological</w:t>
      </w:r>
      <w:r w:rsidRPr="00EF3326">
        <w:rPr>
          <w:rFonts w:ascii="Times New Roman" w:eastAsia="Times New Roman" w:hAnsi="Times New Roman" w:cs="Times New Roman"/>
          <w:sz w:val="24"/>
          <w:szCs w:val="24"/>
          <w:lang w:val="en-US"/>
        </w:rPr>
        <w:t xml:space="preserve"> distress (Belgian sample; Loran et al., 2021).</w:t>
      </w:r>
    </w:p>
    <w:p w14:paraId="13950D6C" w14:textId="4C5753AA"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Finally, evidence of great test-retest reliability has recently been reported for three single-item measures of loneliness (i.e., “I feel lonely”, “I feel alone”, “How often do you </w:t>
      </w:r>
      <w:r w:rsidRPr="00EF3326">
        <w:rPr>
          <w:rFonts w:ascii="Times New Roman" w:eastAsia="Times New Roman" w:hAnsi="Times New Roman" w:cs="Times New Roman"/>
          <w:sz w:val="24"/>
          <w:szCs w:val="24"/>
          <w:lang w:val="en-US"/>
        </w:rPr>
        <w:lastRenderedPageBreak/>
        <w:t xml:space="preserve">feel lonely”) in a German sample (Mund et al., 2023). The authors also reported the single-item measures to be well-integrated into a nomological network of variables. For instance, single-item measures yielded higher loneliness scores among participants with higher </w:t>
      </w:r>
      <w:del w:id="38" w:author="Mary Louise Pomeroy" w:date="2024-01-25T13:50:00Z">
        <w:r w:rsidRPr="00EF3326" w:rsidDel="001756A0">
          <w:rPr>
            <w:rFonts w:ascii="Times New Roman" w:eastAsia="Times New Roman" w:hAnsi="Times New Roman" w:cs="Times New Roman"/>
            <w:sz w:val="24"/>
            <w:szCs w:val="24"/>
            <w:lang w:val="en-US"/>
          </w:rPr>
          <w:delText>depressiveness</w:delText>
        </w:r>
      </w:del>
      <w:ins w:id="39" w:author="Mary Louise Pomeroy" w:date="2024-01-25T13:50:00Z">
        <w:r w:rsidR="001756A0" w:rsidRPr="00EF3326">
          <w:rPr>
            <w:rFonts w:ascii="Times New Roman" w:eastAsia="Times New Roman" w:hAnsi="Times New Roman" w:cs="Times New Roman"/>
            <w:sz w:val="24"/>
            <w:szCs w:val="24"/>
            <w:lang w:val="en-US"/>
          </w:rPr>
          <w:t>depressive</w:t>
        </w:r>
        <w:r w:rsidR="001756A0">
          <w:rPr>
            <w:rFonts w:ascii="Times New Roman" w:eastAsia="Times New Roman" w:hAnsi="Times New Roman" w:cs="Times New Roman"/>
            <w:sz w:val="24"/>
            <w:szCs w:val="24"/>
            <w:lang w:val="en-US"/>
          </w:rPr>
          <w:t xml:space="preserve"> symptoms</w:t>
        </w:r>
      </w:ins>
      <w:r w:rsidRPr="00EF3326">
        <w:rPr>
          <w:rFonts w:ascii="Times New Roman" w:eastAsia="Times New Roman" w:hAnsi="Times New Roman" w:cs="Times New Roman"/>
          <w:sz w:val="24"/>
          <w:szCs w:val="24"/>
          <w:lang w:val="en-US"/>
        </w:rPr>
        <w:t>, smaller support network</w:t>
      </w:r>
      <w:ins w:id="40" w:author="Mary Louise Pomeroy" w:date="2024-01-25T13:50:00Z">
        <w:r w:rsidR="000336DD">
          <w:rPr>
            <w:rFonts w:ascii="Times New Roman" w:eastAsia="Times New Roman" w:hAnsi="Times New Roman" w:cs="Times New Roman"/>
            <w:sz w:val="24"/>
            <w:szCs w:val="24"/>
            <w:lang w:val="en-US"/>
          </w:rPr>
          <w:t>s</w:t>
        </w:r>
      </w:ins>
      <w:r w:rsidRPr="00EF3326">
        <w:rPr>
          <w:rFonts w:ascii="Times New Roman" w:eastAsia="Times New Roman" w:hAnsi="Times New Roman" w:cs="Times New Roman"/>
          <w:sz w:val="24"/>
          <w:szCs w:val="24"/>
          <w:lang w:val="en-US"/>
        </w:rPr>
        <w:t xml:space="preserve">, or less satisfaction with friends and social contacts. However, these results may not generalize to other single-item measures </w:t>
      </w:r>
      <w:del w:id="41" w:author="Mary Louise Pomeroy" w:date="2024-01-25T13:50:00Z">
        <w:r w:rsidRPr="00EF3326" w:rsidDel="000336DD">
          <w:rPr>
            <w:rFonts w:ascii="Times New Roman" w:eastAsia="Times New Roman" w:hAnsi="Times New Roman" w:cs="Times New Roman"/>
            <w:sz w:val="24"/>
            <w:szCs w:val="24"/>
            <w:lang w:val="en-US"/>
          </w:rPr>
          <w:delText xml:space="preserve">and </w:delText>
        </w:r>
      </w:del>
      <w:ins w:id="42" w:author="Mary Louise Pomeroy" w:date="2024-01-25T13:50:00Z">
        <w:r w:rsidR="000336DD">
          <w:rPr>
            <w:rFonts w:ascii="Times New Roman" w:eastAsia="Times New Roman" w:hAnsi="Times New Roman" w:cs="Times New Roman"/>
            <w:sz w:val="24"/>
            <w:szCs w:val="24"/>
            <w:lang w:val="en-US"/>
          </w:rPr>
          <w:t>or</w:t>
        </w:r>
        <w:r w:rsidR="000336DD" w:rsidRPr="00EF3326">
          <w:rPr>
            <w:rFonts w:ascii="Times New Roman" w:eastAsia="Times New Roman" w:hAnsi="Times New Roman" w:cs="Times New Roman"/>
            <w:sz w:val="24"/>
            <w:szCs w:val="24"/>
            <w:lang w:val="en-US"/>
          </w:rPr>
          <w:t xml:space="preserve"> </w:t>
        </w:r>
      </w:ins>
      <w:r w:rsidRPr="00EF3326">
        <w:rPr>
          <w:rFonts w:ascii="Times New Roman" w:eastAsia="Times New Roman" w:hAnsi="Times New Roman" w:cs="Times New Roman"/>
          <w:sz w:val="24"/>
          <w:szCs w:val="24"/>
          <w:lang w:val="en-US"/>
        </w:rPr>
        <w:t xml:space="preserve">across the </w:t>
      </w:r>
      <w:del w:id="43" w:author="Mary Louise Pomeroy" w:date="2024-01-25T13:50:00Z">
        <w:r w:rsidRPr="00EF3326" w:rsidDel="000336DD">
          <w:rPr>
            <w:rFonts w:ascii="Times New Roman" w:eastAsia="Times New Roman" w:hAnsi="Times New Roman" w:cs="Times New Roman"/>
            <w:sz w:val="24"/>
            <w:szCs w:val="24"/>
            <w:lang w:val="en-US"/>
          </w:rPr>
          <w:delText>European Union</w:delText>
        </w:r>
      </w:del>
      <w:ins w:id="44" w:author="Mary Louise Pomeroy" w:date="2024-01-25T13:50:00Z">
        <w:r w:rsidR="000336DD">
          <w:rPr>
            <w:rFonts w:ascii="Times New Roman" w:eastAsia="Times New Roman" w:hAnsi="Times New Roman" w:cs="Times New Roman"/>
            <w:sz w:val="24"/>
            <w:szCs w:val="24"/>
            <w:lang w:val="en-US"/>
          </w:rPr>
          <w:t>EU</w:t>
        </w:r>
      </w:ins>
      <w:r w:rsidRPr="00EF3326">
        <w:rPr>
          <w:rFonts w:ascii="Times New Roman" w:eastAsia="Times New Roman" w:hAnsi="Times New Roman" w:cs="Times New Roman"/>
          <w:sz w:val="24"/>
          <w:szCs w:val="24"/>
          <w:lang w:val="en-US"/>
        </w:rPr>
        <w:t>. In sum, a broader evaluation of a variety of measurement properties of the DJGLS-6, T-ILS, and the single-item measure of loneliness included in the present study is needed to determine their suitability for EU population surveys.</w:t>
      </w:r>
    </w:p>
    <w:p w14:paraId="5830941B" w14:textId="77777777" w:rsidR="00F96DE9" w:rsidRPr="00EF3326" w:rsidRDefault="00075A96">
      <w:pPr>
        <w:spacing w:line="480" w:lineRule="auto"/>
        <w:jc w:val="cente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Research Overview</w:t>
      </w:r>
    </w:p>
    <w:p w14:paraId="5AAEA3EA" w14:textId="77777777"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ab/>
      </w:r>
      <w:r w:rsidRPr="00EF3326">
        <w:rPr>
          <w:rFonts w:ascii="Times New Roman" w:eastAsia="Times New Roman" w:hAnsi="Times New Roman" w:cs="Times New Roman"/>
          <w:sz w:val="24"/>
          <w:szCs w:val="24"/>
          <w:lang w:val="en-US"/>
        </w:rPr>
        <w:t xml:space="preserve">The goal of the present study was to provide an EU-wide evaluation of the measurement properties of three loneliness measures potentially suitable for population surveys: the DJGLS-6, the T-ILS, and a single-item measure of loneliness. Our work contributes to the existing literature by providing an assessment of the factor structure, </w:t>
      </w:r>
      <w:commentRangeStart w:id="45"/>
      <w:r w:rsidRPr="00EF3326">
        <w:rPr>
          <w:rFonts w:ascii="Times New Roman" w:eastAsia="Times New Roman" w:hAnsi="Times New Roman" w:cs="Times New Roman"/>
          <w:sz w:val="24"/>
          <w:szCs w:val="24"/>
          <w:lang w:val="en-US"/>
        </w:rPr>
        <w:t xml:space="preserve">reliability, measurement invariance, and nomological network of the DJGLS-6 and T-ILS and the nomological network </w:t>
      </w:r>
      <w:commentRangeEnd w:id="45"/>
      <w:r w:rsidR="009E54B5">
        <w:rPr>
          <w:rStyle w:val="CommentReference"/>
        </w:rPr>
        <w:commentReference w:id="45"/>
      </w:r>
      <w:r w:rsidRPr="00EF3326">
        <w:rPr>
          <w:rFonts w:ascii="Times New Roman" w:eastAsia="Times New Roman" w:hAnsi="Times New Roman" w:cs="Times New Roman"/>
          <w:sz w:val="24"/>
          <w:szCs w:val="24"/>
          <w:lang w:val="en-US"/>
        </w:rPr>
        <w:t xml:space="preserve">of a single-item measure of loneliness for all the 27 EU member states. In order to do so, we relied on data from the </w:t>
      </w:r>
      <w:r w:rsidRPr="00EF3326">
        <w:rPr>
          <w:rFonts w:ascii="Times New Roman" w:eastAsia="Times New Roman" w:hAnsi="Times New Roman" w:cs="Times New Roman"/>
          <w:i/>
          <w:sz w:val="24"/>
          <w:szCs w:val="24"/>
          <w:lang w:val="en-US"/>
        </w:rPr>
        <w:t>EU Loneliness Survey</w:t>
      </w:r>
      <w:r w:rsidRPr="00EF3326">
        <w:rPr>
          <w:rFonts w:ascii="Times New Roman" w:eastAsia="Times New Roman" w:hAnsi="Times New Roman" w:cs="Times New Roman"/>
          <w:sz w:val="24"/>
          <w:szCs w:val="24"/>
          <w:lang w:val="en-US"/>
        </w:rPr>
        <w:t xml:space="preserve">, an EU-wide survey conducted by the </w:t>
      </w:r>
      <w:r w:rsidRPr="00EF3326">
        <w:rPr>
          <w:rFonts w:ascii="Times New Roman" w:eastAsia="Times New Roman" w:hAnsi="Times New Roman" w:cs="Times New Roman"/>
          <w:i/>
          <w:sz w:val="24"/>
          <w:szCs w:val="24"/>
          <w:lang w:val="en-US"/>
        </w:rPr>
        <w:t>Joint Research Centre</w:t>
      </w:r>
      <w:r w:rsidRPr="00EF3326">
        <w:rPr>
          <w:rFonts w:ascii="Times New Roman" w:eastAsia="Times New Roman" w:hAnsi="Times New Roman" w:cs="Times New Roman"/>
          <w:sz w:val="24"/>
          <w:szCs w:val="24"/>
          <w:lang w:val="en-US"/>
        </w:rPr>
        <w:t xml:space="preserve"> and totaling 25,646 respondents representing the 27 EU member states. </w:t>
      </w:r>
    </w:p>
    <w:p w14:paraId="78D330E7" w14:textId="7A4AD310"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ab/>
      </w:r>
      <w:r w:rsidR="00286B24">
        <w:rPr>
          <w:rFonts w:ascii="Times New Roman" w:eastAsia="Times New Roman" w:hAnsi="Times New Roman" w:cs="Times New Roman"/>
          <w:sz w:val="24"/>
          <w:szCs w:val="24"/>
          <w:lang w:val="en-US"/>
        </w:rPr>
        <w:t>Based on previous research</w:t>
      </w:r>
      <w:r w:rsidRPr="00EF3326">
        <w:rPr>
          <w:rFonts w:ascii="Times New Roman" w:eastAsia="Times New Roman" w:hAnsi="Times New Roman" w:cs="Times New Roman"/>
          <w:sz w:val="24"/>
          <w:szCs w:val="24"/>
          <w:lang w:val="en-US"/>
        </w:rPr>
        <w:t>, we expected the DJGLS-6 to provide a sufficient fit for a two-factor model assessing emotional and social loneliness with sufficient internal consistency, and the T-ILS to provide a sufficient fit for a one-factor model assessing general loneliness with sufficient internal consistency. We also expected the DJGLS-6, T-ILS, and direct measure of loneliness to be well integrated into their nomological network, with positive correlations between loneliness scores and indicators of ne</w:t>
      </w:r>
      <w:r w:rsidRPr="00EF3326">
        <w:rPr>
          <w:rFonts w:ascii="Times New Roman" w:eastAsia="Times New Roman" w:hAnsi="Times New Roman" w:cs="Times New Roman"/>
          <w:sz w:val="24"/>
          <w:szCs w:val="24"/>
          <w:lang w:val="en-US"/>
        </w:rPr>
        <w:t>gative emotion</w:t>
      </w:r>
      <w:r w:rsidR="00C97450">
        <w:rPr>
          <w:rFonts w:ascii="Times New Roman" w:eastAsia="Times New Roman" w:hAnsi="Times New Roman" w:cs="Times New Roman"/>
          <w:sz w:val="24"/>
          <w:szCs w:val="24"/>
          <w:lang w:val="en-US"/>
        </w:rPr>
        <w:t>s</w:t>
      </w:r>
      <w:r w:rsidRPr="00EF3326">
        <w:rPr>
          <w:rFonts w:ascii="Times New Roman" w:eastAsia="Times New Roman" w:hAnsi="Times New Roman" w:cs="Times New Roman"/>
          <w:sz w:val="24"/>
          <w:szCs w:val="24"/>
          <w:lang w:val="en-US"/>
        </w:rPr>
        <w:t xml:space="preserve">, and </w:t>
      </w:r>
      <w:r w:rsidRPr="00EF3326">
        <w:rPr>
          <w:rFonts w:ascii="Times New Roman" w:eastAsia="Times New Roman" w:hAnsi="Times New Roman" w:cs="Times New Roman"/>
          <w:sz w:val="24"/>
          <w:szCs w:val="24"/>
          <w:lang w:val="en-US"/>
        </w:rPr>
        <w:lastRenderedPageBreak/>
        <w:t xml:space="preserve">negative correlations between loneliness scores and indicators of social </w:t>
      </w:r>
      <w:r w:rsidRPr="00EF3326">
        <w:rPr>
          <w:rFonts w:ascii="Times New Roman" w:eastAsia="Times New Roman" w:hAnsi="Times New Roman" w:cs="Times New Roman"/>
          <w:sz w:val="24"/>
          <w:szCs w:val="24"/>
          <w:lang w:val="en-US"/>
        </w:rPr>
        <w:t>connectedness, positive emotion, and health</w:t>
      </w:r>
      <w:r w:rsidR="00C97450">
        <w:rPr>
          <w:rFonts w:ascii="Times New Roman" w:eastAsia="Times New Roman" w:hAnsi="Times New Roman" w:cs="Times New Roman"/>
          <w:sz w:val="24"/>
          <w:szCs w:val="24"/>
          <w:lang w:val="en-US"/>
        </w:rPr>
        <w:t xml:space="preserve"> (exact predictions will be sharpened – to the level of shape and CI of the correlations </w:t>
      </w:r>
      <w:r w:rsidR="00006EE8">
        <w:rPr>
          <w:rFonts w:ascii="Times New Roman" w:eastAsia="Times New Roman" w:hAnsi="Times New Roman" w:cs="Times New Roman"/>
          <w:sz w:val="24"/>
          <w:szCs w:val="24"/>
          <w:lang w:val="en-US"/>
        </w:rPr>
        <w:t>– after</w:t>
      </w:r>
      <w:r w:rsidR="00C97450">
        <w:rPr>
          <w:rFonts w:ascii="Times New Roman" w:eastAsia="Times New Roman" w:hAnsi="Times New Roman" w:cs="Times New Roman"/>
          <w:sz w:val="24"/>
          <w:szCs w:val="24"/>
          <w:lang w:val="en-US"/>
        </w:rPr>
        <w:t xml:space="preserve"> the analyses in the exploratory fold)</w:t>
      </w:r>
      <w:r w:rsidRPr="00EF3326">
        <w:rPr>
          <w:rFonts w:ascii="Times New Roman" w:eastAsia="Times New Roman" w:hAnsi="Times New Roman" w:cs="Times New Roman"/>
          <w:sz w:val="24"/>
          <w:szCs w:val="24"/>
          <w:lang w:val="en-US"/>
        </w:rPr>
        <w:t xml:space="preserve">. However, our confidence in deriving these predictions was not very strong given that the psychometric properties of the DJGLS-6, T-ILS, and single-item measures have been examined unevenly across the </w:t>
      </w:r>
      <w:del w:id="46" w:author="Mary Louise Pomeroy" w:date="2024-01-25T13:51:00Z">
        <w:r w:rsidRPr="00EF3326" w:rsidDel="00AA4576">
          <w:rPr>
            <w:rFonts w:ascii="Times New Roman" w:eastAsia="Times New Roman" w:hAnsi="Times New Roman" w:cs="Times New Roman"/>
            <w:sz w:val="24"/>
            <w:szCs w:val="24"/>
            <w:lang w:val="en-US"/>
          </w:rPr>
          <w:delText>European Union</w:delText>
        </w:r>
      </w:del>
      <w:ins w:id="47" w:author="Mary Louise Pomeroy" w:date="2024-01-25T13:51:00Z">
        <w:r w:rsidR="00AA4576">
          <w:rPr>
            <w:rFonts w:ascii="Times New Roman" w:eastAsia="Times New Roman" w:hAnsi="Times New Roman" w:cs="Times New Roman"/>
            <w:sz w:val="24"/>
            <w:szCs w:val="24"/>
            <w:lang w:val="en-US"/>
          </w:rPr>
          <w:t>EU</w:t>
        </w:r>
      </w:ins>
      <w:r w:rsidRPr="00EF3326">
        <w:rPr>
          <w:rFonts w:ascii="Times New Roman" w:eastAsia="Times New Roman" w:hAnsi="Times New Roman" w:cs="Times New Roman"/>
          <w:sz w:val="24"/>
          <w:szCs w:val="24"/>
          <w:lang w:val="en-US"/>
        </w:rPr>
        <w:t xml:space="preserve">. We did not </w:t>
      </w:r>
      <w:r w:rsidR="00286B24">
        <w:rPr>
          <w:rFonts w:ascii="Times New Roman" w:eastAsia="Times New Roman" w:hAnsi="Times New Roman" w:cs="Times New Roman"/>
          <w:sz w:val="24"/>
          <w:szCs w:val="24"/>
          <w:lang w:val="en-US"/>
        </w:rPr>
        <w:t>have any predictions</w:t>
      </w:r>
      <w:r w:rsidR="00286B24"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sz w:val="24"/>
          <w:szCs w:val="24"/>
          <w:lang w:val="en-US"/>
        </w:rPr>
        <w:t xml:space="preserve">for the </w:t>
      </w:r>
      <w:r w:rsidR="00286B24">
        <w:rPr>
          <w:rFonts w:ascii="Times New Roman" w:eastAsia="Times New Roman" w:hAnsi="Times New Roman" w:cs="Times New Roman"/>
          <w:sz w:val="24"/>
          <w:szCs w:val="24"/>
          <w:lang w:val="en-US"/>
        </w:rPr>
        <w:t xml:space="preserve">outcomes of our </w:t>
      </w:r>
      <w:r w:rsidRPr="00EF3326">
        <w:rPr>
          <w:rFonts w:ascii="Times New Roman" w:eastAsia="Times New Roman" w:hAnsi="Times New Roman" w:cs="Times New Roman"/>
          <w:sz w:val="24"/>
          <w:szCs w:val="24"/>
          <w:lang w:val="en-US"/>
        </w:rPr>
        <w:t xml:space="preserve">measurement invariance </w:t>
      </w:r>
      <w:r w:rsidR="00286B24">
        <w:rPr>
          <w:rFonts w:ascii="Times New Roman" w:eastAsia="Times New Roman" w:hAnsi="Times New Roman" w:cs="Times New Roman"/>
          <w:sz w:val="24"/>
          <w:szCs w:val="24"/>
          <w:lang w:val="en-US"/>
        </w:rPr>
        <w:t>analyses, given the d</w:t>
      </w:r>
      <w:ins w:id="48" w:author="Mary Louise Pomeroy" w:date="2024-01-25T13:57:00Z">
        <w:r w:rsidR="000B585F">
          <w:rPr>
            <w:rFonts w:ascii="Times New Roman" w:eastAsia="Times New Roman" w:hAnsi="Times New Roman" w:cs="Times New Roman"/>
            <w:sz w:val="24"/>
            <w:szCs w:val="24"/>
            <w:lang w:val="en-US"/>
          </w:rPr>
          <w:t>e</w:t>
        </w:r>
      </w:ins>
      <w:r w:rsidR="00286B24">
        <w:rPr>
          <w:rFonts w:ascii="Times New Roman" w:eastAsia="Times New Roman" w:hAnsi="Times New Roman" w:cs="Times New Roman"/>
          <w:sz w:val="24"/>
          <w:szCs w:val="24"/>
          <w:lang w:val="en-US"/>
        </w:rPr>
        <w:t>arth of research on the topic across the EU</w:t>
      </w:r>
      <w:r w:rsidRPr="00EF3326">
        <w:rPr>
          <w:rFonts w:ascii="Times New Roman" w:eastAsia="Times New Roman" w:hAnsi="Times New Roman" w:cs="Times New Roman"/>
          <w:sz w:val="24"/>
          <w:szCs w:val="24"/>
          <w:lang w:val="en-US"/>
        </w:rPr>
        <w:t>.</w:t>
      </w:r>
    </w:p>
    <w:p w14:paraId="59081982" w14:textId="77777777" w:rsidR="00F96DE9" w:rsidRPr="00EF3326" w:rsidRDefault="00075A96">
      <w:pPr>
        <w:spacing w:line="480" w:lineRule="auto"/>
        <w:jc w:val="cente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Methods</w:t>
      </w:r>
    </w:p>
    <w:p w14:paraId="26C7795A"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Participants</w:t>
      </w:r>
    </w:p>
    <w:p w14:paraId="4D874577" w14:textId="7777777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The Joint Research Centre (represented by Elizabeth Casabianca and Béatrice </w:t>
      </w:r>
      <w:proofErr w:type="spellStart"/>
      <w:r w:rsidRPr="00EF3326">
        <w:rPr>
          <w:rFonts w:ascii="Times New Roman" w:eastAsia="Times New Roman" w:hAnsi="Times New Roman" w:cs="Times New Roman"/>
          <w:sz w:val="24"/>
          <w:szCs w:val="24"/>
          <w:lang w:val="en-US"/>
        </w:rPr>
        <w:t>d’Hombres</w:t>
      </w:r>
      <w:proofErr w:type="spellEnd"/>
      <w:r w:rsidRPr="00EF3326">
        <w:rPr>
          <w:rFonts w:ascii="Times New Roman" w:eastAsia="Times New Roman" w:hAnsi="Times New Roman" w:cs="Times New Roman"/>
          <w:sz w:val="24"/>
          <w:szCs w:val="24"/>
          <w:lang w:val="en-US"/>
        </w:rPr>
        <w:t xml:space="preserve"> in this report) recruited respondents of the </w:t>
      </w:r>
      <w:r w:rsidRPr="00EF3326">
        <w:rPr>
          <w:rFonts w:ascii="Times New Roman" w:eastAsia="Times New Roman" w:hAnsi="Times New Roman" w:cs="Times New Roman"/>
          <w:i/>
          <w:sz w:val="24"/>
          <w:szCs w:val="24"/>
          <w:lang w:val="en-US"/>
        </w:rPr>
        <w:t>EU Loneliness Survey</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N</w:t>
      </w:r>
      <w:r w:rsidRPr="00EF3326">
        <w:rPr>
          <w:rFonts w:ascii="Times New Roman" w:eastAsia="Times New Roman" w:hAnsi="Times New Roman" w:cs="Times New Roman"/>
          <w:sz w:val="24"/>
          <w:szCs w:val="24"/>
          <w:lang w:val="en-US"/>
        </w:rPr>
        <w:t xml:space="preserve"> = 25,646) from established online consumer panels, with approximately 1,000 completed responses per country except for Cyprus, Luxembourg and Malta (</w:t>
      </w:r>
      <w:r w:rsidRPr="00EF3326">
        <w:rPr>
          <w:rFonts w:ascii="Times New Roman" w:eastAsia="Times New Roman" w:hAnsi="Times New Roman" w:cs="Times New Roman"/>
          <w:i/>
          <w:sz w:val="24"/>
          <w:szCs w:val="24"/>
          <w:lang w:val="en-US"/>
        </w:rPr>
        <w:t>N</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w:t>
      </w:r>
      <w:r w:rsidRPr="00EF3326">
        <w:rPr>
          <w:rFonts w:ascii="Times New Roman" w:eastAsia="Times New Roman" w:hAnsi="Times New Roman" w:cs="Times New Roman"/>
          <w:sz w:val="24"/>
          <w:szCs w:val="24"/>
          <w:lang w:val="en-US"/>
        </w:rPr>
        <w:t xml:space="preserve"> 503, </w:t>
      </w:r>
      <w:r w:rsidRPr="00EF3326">
        <w:rPr>
          <w:rFonts w:ascii="Times New Roman" w:eastAsia="Times New Roman" w:hAnsi="Times New Roman" w:cs="Times New Roman"/>
          <w:i/>
          <w:sz w:val="24"/>
          <w:szCs w:val="24"/>
          <w:lang w:val="en-US"/>
        </w:rPr>
        <w:t>N</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 xml:space="preserve">= </w:t>
      </w:r>
      <w:r w:rsidRPr="00EF3326">
        <w:rPr>
          <w:rFonts w:ascii="Times New Roman" w:eastAsia="Times New Roman" w:hAnsi="Times New Roman" w:cs="Times New Roman"/>
          <w:sz w:val="24"/>
          <w:szCs w:val="24"/>
          <w:lang w:val="en-US"/>
        </w:rPr>
        <w:t xml:space="preserve">370 and </w:t>
      </w:r>
      <w:r w:rsidRPr="00EF3326">
        <w:rPr>
          <w:rFonts w:ascii="Times New Roman" w:eastAsia="Times New Roman" w:hAnsi="Times New Roman" w:cs="Times New Roman"/>
          <w:i/>
          <w:sz w:val="24"/>
          <w:szCs w:val="24"/>
          <w:lang w:val="en-US"/>
        </w:rPr>
        <w:t>N</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 xml:space="preserve">= </w:t>
      </w:r>
      <w:r w:rsidRPr="00EF3326">
        <w:rPr>
          <w:rFonts w:ascii="Times New Roman" w:eastAsia="Times New Roman" w:hAnsi="Times New Roman" w:cs="Times New Roman"/>
          <w:sz w:val="24"/>
          <w:szCs w:val="24"/>
          <w:lang w:val="en-US"/>
        </w:rPr>
        <w:t xml:space="preserve">529, respectively). The targeted population were adults 16 years or older, who were residents in the country. Quotas based on the population of each Member State were used for sample selection. They reflected the target population in terms of age, gender, educational attainment, and NUTS region of residence based on available data from Eurostat. Moreover, </w:t>
      </w:r>
      <w:r w:rsidRPr="00EF3326">
        <w:rPr>
          <w:rFonts w:ascii="Times New Roman" w:eastAsia="Times New Roman" w:hAnsi="Times New Roman" w:cs="Times New Roman"/>
          <w:i/>
          <w:sz w:val="24"/>
          <w:szCs w:val="24"/>
          <w:lang w:val="en-US"/>
        </w:rPr>
        <w:t>ex-post</w:t>
      </w:r>
      <w:r w:rsidRPr="00EF3326">
        <w:rPr>
          <w:rFonts w:ascii="Times New Roman" w:eastAsia="Times New Roman" w:hAnsi="Times New Roman" w:cs="Times New Roman"/>
          <w:sz w:val="24"/>
          <w:szCs w:val="24"/>
          <w:lang w:val="en-US"/>
        </w:rPr>
        <w:t xml:space="preserve"> weights were calculated to account for possible further underrepresentation of the abovementioned socio-demographic groups. We present the sample </w:t>
      </w:r>
      <w:r w:rsidRPr="00EF3326">
        <w:rPr>
          <w:rFonts w:ascii="Times New Roman" w:eastAsia="Times New Roman" w:hAnsi="Times New Roman" w:cs="Times New Roman"/>
          <w:sz w:val="24"/>
          <w:szCs w:val="24"/>
          <w:lang w:val="en-US"/>
        </w:rPr>
        <w:t>sizes and descriptives on age, gender, and loneliness scores by country in Table 1.</w:t>
      </w:r>
    </w:p>
    <w:p w14:paraId="5980C2EA"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Data collection</w:t>
      </w:r>
    </w:p>
    <w:p w14:paraId="3BC27F4C" w14:textId="7777777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Data collection occurred between November and December 2022. A Consortium consisting of LE Europe, Ipsos and VVA Market Research devised the sampling strategy and selected the survey provider based on the JRC data collection requirements. The Consortium selected CINT, a single network of panels that covered all EU 27 Member States, to collect </w:t>
      </w:r>
      <w:r w:rsidRPr="00EF3326">
        <w:rPr>
          <w:rFonts w:ascii="Times New Roman" w:eastAsia="Times New Roman" w:hAnsi="Times New Roman" w:cs="Times New Roman"/>
          <w:sz w:val="24"/>
          <w:szCs w:val="24"/>
          <w:lang w:val="en-US"/>
        </w:rPr>
        <w:lastRenderedPageBreak/>
        <w:t xml:space="preserve">the data. CINT was selected after assessing its geographical coverage and their ability of sourcing </w:t>
      </w:r>
      <w:proofErr w:type="spellStart"/>
      <w:r w:rsidRPr="00EF3326">
        <w:rPr>
          <w:rFonts w:ascii="Times New Roman" w:eastAsia="Times New Roman" w:hAnsi="Times New Roman" w:cs="Times New Roman"/>
          <w:sz w:val="24"/>
          <w:szCs w:val="24"/>
          <w:lang w:val="en-US"/>
        </w:rPr>
        <w:t>unsurveyed</w:t>
      </w:r>
      <w:proofErr w:type="spellEnd"/>
      <w:r w:rsidRPr="00EF3326">
        <w:rPr>
          <w:rFonts w:ascii="Times New Roman" w:eastAsia="Times New Roman" w:hAnsi="Times New Roman" w:cs="Times New Roman"/>
          <w:sz w:val="24"/>
          <w:szCs w:val="24"/>
          <w:lang w:val="en-US"/>
        </w:rPr>
        <w:t xml:space="preserve"> respondents. The recruitment and sampling strategy was based on the use of panel providers with established online consumer panels in all EU 27 Member States.</w:t>
      </w:r>
    </w:p>
    <w:p w14:paraId="2F9A5CDA" w14:textId="7777777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commentRangeStart w:id="49"/>
      <w:r w:rsidRPr="00EF3326">
        <w:rPr>
          <w:rFonts w:ascii="Times New Roman" w:eastAsia="Times New Roman" w:hAnsi="Times New Roman" w:cs="Times New Roman"/>
          <w:sz w:val="24"/>
          <w:szCs w:val="24"/>
          <w:lang w:val="en-US"/>
        </w:rPr>
        <w:t>The survey was originally drafted in English. Once the English version was finalized, professional translators forward-translated the entire survey into the national language of each member state (with the exception of Ireland and Malta, where only an English version of the survey was used). Thirty-one out of the 82 survey questions of the main questionnaire were back translated. Back translation was reserved for more complex questions. For the remainder of the questions either existing translations (4 ques</w:t>
      </w:r>
      <w:r w:rsidRPr="00EF3326">
        <w:rPr>
          <w:rFonts w:ascii="Times New Roman" w:eastAsia="Times New Roman" w:hAnsi="Times New Roman" w:cs="Times New Roman"/>
          <w:sz w:val="24"/>
          <w:szCs w:val="24"/>
          <w:lang w:val="en-US"/>
        </w:rPr>
        <w:t xml:space="preserve">tions) or forward translation were used. </w:t>
      </w:r>
      <w:commentRangeEnd w:id="49"/>
      <w:r w:rsidR="00BE7796">
        <w:rPr>
          <w:rStyle w:val="CommentReference"/>
        </w:rPr>
        <w:commentReference w:id="49"/>
      </w:r>
    </w:p>
    <w:p w14:paraId="4FE8F3A8" w14:textId="2C7EBD5C"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Eligible participants received invitations to fill the online survey, for an average completion time of 28 minutes. As the survey included sensitive and ‘special category’ data as defined under the General Data Protection Regulation (GDPR), such as questions on health, participants were asked to give informed consent to participate in the survey by answering positively to the question "Do you agree to answer the survey?". If participants did not agree, they were informed that they could not continue the sur</w:t>
      </w:r>
      <w:r w:rsidRPr="00EF3326">
        <w:rPr>
          <w:rFonts w:ascii="Times New Roman" w:eastAsia="Times New Roman" w:hAnsi="Times New Roman" w:cs="Times New Roman"/>
          <w:sz w:val="24"/>
          <w:szCs w:val="24"/>
          <w:lang w:val="en-US"/>
        </w:rPr>
        <w:t>vey and then asked once again for their agreement. Participants then answered questions. The T-ILS and DJGLS-6 were counterbalanced in order, such that half of the respondents were randomly assigned to a version of the questionnaire where the T-ILS was shown first and the DJGLS-6 second, with a battery of unrelated questions in between, and for the other half of the sample the order of the scales was reversed. The first section of the survey included screening and profiling questions that gathered demograph</w:t>
      </w:r>
      <w:r w:rsidRPr="00EF3326">
        <w:rPr>
          <w:rFonts w:ascii="Times New Roman" w:eastAsia="Times New Roman" w:hAnsi="Times New Roman" w:cs="Times New Roman"/>
          <w:sz w:val="24"/>
          <w:szCs w:val="24"/>
          <w:lang w:val="en-US"/>
        </w:rPr>
        <w:t>ic information to implement the quotas. Respondents were then screened out if they were not eligible based on age (i.e. less than 16 years old) or if their quota had already been filled (i.e.</w:t>
      </w:r>
      <w:r w:rsidR="00286B24">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lang w:val="en-US"/>
        </w:rPr>
        <w:t xml:space="preserve"> the maximum number of responses for the relevant socio-</w:t>
      </w:r>
      <w:r w:rsidRPr="00EF3326">
        <w:rPr>
          <w:rFonts w:ascii="Times New Roman" w:eastAsia="Times New Roman" w:hAnsi="Times New Roman" w:cs="Times New Roman"/>
          <w:sz w:val="24"/>
          <w:szCs w:val="24"/>
          <w:lang w:val="en-US"/>
        </w:rPr>
        <w:lastRenderedPageBreak/>
        <w:t xml:space="preserve">demographic group had already been reached). Following the screening questions, participants </w:t>
      </w:r>
      <w:r w:rsidR="00286B24">
        <w:rPr>
          <w:rFonts w:ascii="Times New Roman" w:eastAsia="Times New Roman" w:hAnsi="Times New Roman" w:cs="Times New Roman"/>
          <w:sz w:val="24"/>
          <w:szCs w:val="24"/>
          <w:lang w:val="en-US"/>
        </w:rPr>
        <w:t>answered th</w:t>
      </w:r>
      <w:r w:rsidRPr="00EF3326">
        <w:rPr>
          <w:rFonts w:ascii="Times New Roman" w:eastAsia="Times New Roman" w:hAnsi="Times New Roman" w:cs="Times New Roman"/>
          <w:sz w:val="24"/>
          <w:szCs w:val="24"/>
          <w:lang w:val="en-US"/>
        </w:rPr>
        <w:t>e survey.</w:t>
      </w:r>
    </w:p>
    <w:p w14:paraId="36D8536A"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Measures</w:t>
      </w:r>
    </w:p>
    <w:p w14:paraId="2404EC1E" w14:textId="09DCA524" w:rsidR="00F96DE9" w:rsidRPr="00EF3326" w:rsidRDefault="00075A96">
      <w:pPr>
        <w:spacing w:line="480" w:lineRule="auto"/>
        <w:ind w:firstLine="720"/>
        <w:rPr>
          <w:rFonts w:ascii="Times New Roman" w:eastAsia="Times New Roman" w:hAnsi="Times New Roman" w:cs="Times New Roman"/>
          <w:b/>
          <w:sz w:val="24"/>
          <w:szCs w:val="24"/>
          <w:lang w:val="en-US"/>
        </w:rPr>
      </w:pPr>
      <w:r w:rsidRPr="00EF3326">
        <w:rPr>
          <w:rFonts w:ascii="Times New Roman" w:eastAsia="Times New Roman" w:hAnsi="Times New Roman" w:cs="Times New Roman"/>
          <w:sz w:val="24"/>
          <w:szCs w:val="24"/>
          <w:lang w:val="en-US"/>
        </w:rPr>
        <w:t xml:space="preserve">The selection of the measures and items was based on their inclusion in social surveys at </w:t>
      </w:r>
      <w:ins w:id="50" w:author="Mary Louise Pomeroy" w:date="2024-01-25T14:01:00Z">
        <w:r w:rsidR="00544560">
          <w:rPr>
            <w:rFonts w:ascii="Times New Roman" w:eastAsia="Times New Roman" w:hAnsi="Times New Roman" w:cs="Times New Roman"/>
            <w:sz w:val="24"/>
            <w:szCs w:val="24"/>
            <w:lang w:val="en-US"/>
          </w:rPr>
          <w:t xml:space="preserve">the </w:t>
        </w:r>
      </w:ins>
      <w:r w:rsidRPr="00EF3326">
        <w:rPr>
          <w:rFonts w:ascii="Times New Roman" w:eastAsia="Times New Roman" w:hAnsi="Times New Roman" w:cs="Times New Roman"/>
          <w:sz w:val="24"/>
          <w:szCs w:val="24"/>
          <w:lang w:val="en-US"/>
        </w:rPr>
        <w:t xml:space="preserve">European and international level, such as the ESS (European Social Survey) and SHARE (Survey on Health Ageing and Retirement in Europe). Minor changes to the wording of some questions were made following feedback from the Consortium and results of cognitive testing. </w:t>
      </w:r>
    </w:p>
    <w:p w14:paraId="6BE2EFDF" w14:textId="77777777"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Loneliness was assessed using the </w:t>
      </w:r>
      <w:commentRangeStart w:id="51"/>
      <w:r w:rsidRPr="00EF3326">
        <w:rPr>
          <w:rFonts w:ascii="Times New Roman" w:eastAsia="Times New Roman" w:hAnsi="Times New Roman" w:cs="Times New Roman"/>
          <w:sz w:val="24"/>
          <w:szCs w:val="24"/>
          <w:lang w:val="en-US"/>
        </w:rPr>
        <w:t>DJGLS-6, T-ILS, and a single-item measure</w:t>
      </w:r>
      <w:commentRangeEnd w:id="51"/>
      <w:r w:rsidR="00B51F52">
        <w:rPr>
          <w:rStyle w:val="CommentReference"/>
        </w:rPr>
        <w:commentReference w:id="51"/>
      </w:r>
      <w:r w:rsidRPr="00EF3326">
        <w:rPr>
          <w:rFonts w:ascii="Times New Roman" w:eastAsia="Times New Roman" w:hAnsi="Times New Roman" w:cs="Times New Roman"/>
          <w:sz w:val="24"/>
          <w:szCs w:val="24"/>
          <w:lang w:val="en-US"/>
        </w:rPr>
        <w:t xml:space="preserve">. The DJGLS-6 consisted of six items (e.g., “I miss having people around”) answered with </w:t>
      </w:r>
      <w:r w:rsidRPr="00EF3326">
        <w:rPr>
          <w:rFonts w:ascii="Times New Roman" w:eastAsia="Times New Roman" w:hAnsi="Times New Roman" w:cs="Times New Roman"/>
          <w:i/>
          <w:sz w:val="24"/>
          <w:szCs w:val="24"/>
          <w:lang w:val="en-US"/>
        </w:rPr>
        <w:t xml:space="preserve">No </w:t>
      </w:r>
      <w:r w:rsidRPr="00EF3326">
        <w:rPr>
          <w:rFonts w:ascii="Times New Roman" w:eastAsia="Times New Roman" w:hAnsi="Times New Roman" w:cs="Times New Roman"/>
          <w:sz w:val="24"/>
          <w:szCs w:val="24"/>
          <w:lang w:val="en-US"/>
        </w:rPr>
        <w:t>(0),</w:t>
      </w:r>
    </w:p>
    <w:p w14:paraId="7C1927F5"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i/>
          <w:sz w:val="24"/>
          <w:szCs w:val="24"/>
          <w:lang w:val="en-US"/>
        </w:rPr>
        <w:t>More or less</w:t>
      </w:r>
      <w:r w:rsidRPr="00EF3326">
        <w:rPr>
          <w:rFonts w:ascii="Times New Roman" w:eastAsia="Times New Roman" w:hAnsi="Times New Roman" w:cs="Times New Roman"/>
          <w:sz w:val="24"/>
          <w:szCs w:val="24"/>
          <w:lang w:val="en-US"/>
        </w:rPr>
        <w:t xml:space="preserve"> (1), or </w:t>
      </w:r>
      <w:r w:rsidRPr="00EF3326">
        <w:rPr>
          <w:rFonts w:ascii="Times New Roman" w:eastAsia="Times New Roman" w:hAnsi="Times New Roman" w:cs="Times New Roman"/>
          <w:i/>
          <w:sz w:val="24"/>
          <w:szCs w:val="24"/>
          <w:lang w:val="en-US"/>
        </w:rPr>
        <w:t xml:space="preserve">Yes </w:t>
      </w:r>
      <w:r w:rsidRPr="00EF3326">
        <w:rPr>
          <w:rFonts w:ascii="Times New Roman" w:eastAsia="Times New Roman" w:hAnsi="Times New Roman" w:cs="Times New Roman"/>
          <w:sz w:val="24"/>
          <w:szCs w:val="24"/>
          <w:lang w:val="en-US"/>
        </w:rPr>
        <w:t>(2), and was used to measure social (</w:t>
      </w:r>
      <w:proofErr w:type="spellStart"/>
      <w:r w:rsidRPr="00EF3326">
        <w:rPr>
          <w:rFonts w:ascii="Times New Roman" w:eastAsia="Times New Roman" w:hAnsi="Times New Roman" w:cs="Times New Roman"/>
          <w:sz w:val="24"/>
          <w:szCs w:val="24"/>
          <w:lang w:val="en-US"/>
        </w:rPr>
        <w:t>ω</w:t>
      </w:r>
      <w:r w:rsidRPr="00EF3326">
        <w:rPr>
          <w:rFonts w:ascii="Times New Roman" w:eastAsia="Times New Roman" w:hAnsi="Times New Roman" w:cs="Times New Roman"/>
          <w:sz w:val="24"/>
          <w:szCs w:val="24"/>
          <w:vertAlign w:val="subscript"/>
          <w:lang w:val="en-US"/>
        </w:rPr>
        <w:t>social</w:t>
      </w:r>
      <w:proofErr w:type="spellEnd"/>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 and emotional loneliness (</w:t>
      </w:r>
      <w:proofErr w:type="spellStart"/>
      <w:r w:rsidRPr="00EF3326">
        <w:rPr>
          <w:rFonts w:ascii="Times New Roman" w:eastAsia="Times New Roman" w:hAnsi="Times New Roman" w:cs="Times New Roman"/>
          <w:sz w:val="24"/>
          <w:szCs w:val="24"/>
          <w:lang w:val="en-US"/>
        </w:rPr>
        <w:t>ω</w:t>
      </w:r>
      <w:r w:rsidRPr="00EF3326">
        <w:rPr>
          <w:rFonts w:ascii="Times New Roman" w:eastAsia="Times New Roman" w:hAnsi="Times New Roman" w:cs="Times New Roman"/>
          <w:sz w:val="24"/>
          <w:szCs w:val="24"/>
          <w:vertAlign w:val="subscript"/>
          <w:lang w:val="en-US"/>
        </w:rPr>
        <w:t>emotional</w:t>
      </w:r>
      <w:proofErr w:type="spellEnd"/>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 xml:space="preserve">). The T-ILS consisted of three items (e.g., “How often do you feel isolated from others”) answered with </w:t>
      </w:r>
      <w:r w:rsidRPr="00EF3326">
        <w:rPr>
          <w:rFonts w:ascii="Times New Roman" w:eastAsia="Times New Roman" w:hAnsi="Times New Roman" w:cs="Times New Roman"/>
          <w:i/>
          <w:sz w:val="24"/>
          <w:szCs w:val="24"/>
          <w:lang w:val="en-US"/>
        </w:rPr>
        <w:t xml:space="preserve">Hardly ever or never </w:t>
      </w:r>
      <w:r w:rsidRPr="00EF3326">
        <w:rPr>
          <w:rFonts w:ascii="Times New Roman" w:eastAsia="Times New Roman" w:hAnsi="Times New Roman" w:cs="Times New Roman"/>
          <w:sz w:val="24"/>
          <w:szCs w:val="24"/>
          <w:lang w:val="en-US"/>
        </w:rPr>
        <w:t xml:space="preserve">(1), </w:t>
      </w:r>
      <w:r w:rsidRPr="00EF3326">
        <w:rPr>
          <w:rFonts w:ascii="Times New Roman" w:eastAsia="Times New Roman" w:hAnsi="Times New Roman" w:cs="Times New Roman"/>
          <w:i/>
          <w:sz w:val="24"/>
          <w:szCs w:val="24"/>
          <w:lang w:val="en-US"/>
        </w:rPr>
        <w:t>Some of the time</w:t>
      </w:r>
      <w:r w:rsidRPr="00EF3326">
        <w:rPr>
          <w:rFonts w:ascii="Times New Roman" w:eastAsia="Times New Roman" w:hAnsi="Times New Roman" w:cs="Times New Roman"/>
          <w:sz w:val="24"/>
          <w:szCs w:val="24"/>
          <w:lang w:val="en-US"/>
        </w:rPr>
        <w:t xml:space="preserve"> (2), or </w:t>
      </w:r>
      <w:r w:rsidRPr="00EF3326">
        <w:rPr>
          <w:rFonts w:ascii="Times New Roman" w:eastAsia="Times New Roman" w:hAnsi="Times New Roman" w:cs="Times New Roman"/>
          <w:i/>
          <w:sz w:val="24"/>
          <w:szCs w:val="24"/>
          <w:lang w:val="en-US"/>
        </w:rPr>
        <w:t xml:space="preserve">Often </w:t>
      </w:r>
      <w:r w:rsidRPr="00EF3326">
        <w:rPr>
          <w:rFonts w:ascii="Times New Roman" w:eastAsia="Times New Roman" w:hAnsi="Times New Roman" w:cs="Times New Roman"/>
          <w:sz w:val="24"/>
          <w:szCs w:val="24"/>
          <w:lang w:val="en-US"/>
        </w:rPr>
        <w:t>(3), and was used to measure general loneliness (</w:t>
      </w:r>
      <w:proofErr w:type="spellStart"/>
      <w:r w:rsidRPr="00EF3326">
        <w:rPr>
          <w:rFonts w:ascii="Times New Roman" w:eastAsia="Times New Roman" w:hAnsi="Times New Roman" w:cs="Times New Roman"/>
          <w:sz w:val="24"/>
          <w:szCs w:val="24"/>
          <w:lang w:val="en-US"/>
        </w:rPr>
        <w:t>ω</w:t>
      </w:r>
      <w:r w:rsidRPr="00EF3326">
        <w:rPr>
          <w:rFonts w:ascii="Times New Roman" w:eastAsia="Times New Roman" w:hAnsi="Times New Roman" w:cs="Times New Roman"/>
          <w:sz w:val="24"/>
          <w:szCs w:val="24"/>
          <w:vertAlign w:val="subscript"/>
          <w:lang w:val="en-US"/>
        </w:rPr>
        <w:t>u</w:t>
      </w:r>
      <w:proofErr w:type="spellEnd"/>
      <w:r w:rsidRPr="00EF3326">
        <w:rPr>
          <w:rFonts w:ascii="Times New Roman" w:eastAsia="Times New Roman" w:hAnsi="Times New Roman" w:cs="Times New Roman"/>
          <w:sz w:val="24"/>
          <w:szCs w:val="24"/>
          <w:vertAlign w:val="subscript"/>
          <w:lang w:val="en-US"/>
        </w:rPr>
        <w:t xml:space="preserve">-cat </w:t>
      </w:r>
      <w:r w:rsidRPr="00EF3326">
        <w:rPr>
          <w:rFonts w:ascii="Times New Roman" w:eastAsia="Times New Roman" w:hAnsi="Times New Roman" w:cs="Times New Roman"/>
          <w:sz w:val="24"/>
          <w:szCs w:val="24"/>
          <w:lang w:val="en-US"/>
        </w:rPr>
        <w:t>=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 The single-item measure came from the EUSILC survey (European Commission, 2018), and asked the respondent to report on the frequency of feeling lonely over the preceding 4 weeks (i.e., “How much of the time, during the past 4 weeks, have you been feeling lonely”) on a 5-point scale, ra</w:t>
      </w:r>
      <w:r w:rsidRPr="00EF3326">
        <w:rPr>
          <w:rFonts w:ascii="Times New Roman" w:eastAsia="Times New Roman" w:hAnsi="Times New Roman" w:cs="Times New Roman"/>
          <w:sz w:val="24"/>
          <w:szCs w:val="24"/>
          <w:lang w:val="en-US"/>
        </w:rPr>
        <w:t xml:space="preserve">nging from </w:t>
      </w:r>
      <w:r w:rsidRPr="00EF3326">
        <w:rPr>
          <w:rFonts w:ascii="Times New Roman" w:eastAsia="Times New Roman" w:hAnsi="Times New Roman" w:cs="Times New Roman"/>
          <w:i/>
          <w:sz w:val="24"/>
          <w:szCs w:val="24"/>
          <w:lang w:val="en-US"/>
        </w:rPr>
        <w:t>None of the time</w:t>
      </w:r>
      <w:r w:rsidRPr="00EF3326">
        <w:rPr>
          <w:rFonts w:ascii="Times New Roman" w:eastAsia="Times New Roman" w:hAnsi="Times New Roman" w:cs="Times New Roman"/>
          <w:sz w:val="24"/>
          <w:szCs w:val="24"/>
          <w:lang w:val="en-US"/>
        </w:rPr>
        <w:t xml:space="preserve"> to (1) to </w:t>
      </w:r>
      <w:r w:rsidRPr="00EF3326">
        <w:rPr>
          <w:rFonts w:ascii="Times New Roman" w:eastAsia="Times New Roman" w:hAnsi="Times New Roman" w:cs="Times New Roman"/>
          <w:i/>
          <w:sz w:val="24"/>
          <w:szCs w:val="24"/>
          <w:lang w:val="en-US"/>
        </w:rPr>
        <w:t xml:space="preserve">All of the time </w:t>
      </w:r>
      <w:r w:rsidRPr="00EF3326">
        <w:rPr>
          <w:rFonts w:ascii="Times New Roman" w:eastAsia="Times New Roman" w:hAnsi="Times New Roman" w:cs="Times New Roman"/>
          <w:sz w:val="24"/>
          <w:szCs w:val="24"/>
          <w:lang w:val="en-US"/>
        </w:rPr>
        <w:t>(5). For all measures, higher scores indicated higher loneliness.</w:t>
      </w:r>
    </w:p>
    <w:p w14:paraId="6C1EDC36" w14:textId="7777777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A number of modules covering a variety of topics were administered along with the loneliness measures. These modules included –but were not limited to– social media consumption behaviors (17 items; e.g., “I use social media to get in contact with new people”), civic attitudes (3 items; e.g., “I’m willing to give to good causes without expecting anything in return”), or child experiences (5 items; e.g., “When growing up, have you always lived with both of your parents?”). We selected a number of measures to </w:t>
      </w:r>
      <w:r w:rsidRPr="00EF3326">
        <w:rPr>
          <w:rFonts w:ascii="Times New Roman" w:eastAsia="Times New Roman" w:hAnsi="Times New Roman" w:cs="Times New Roman"/>
          <w:sz w:val="24"/>
          <w:szCs w:val="24"/>
          <w:lang w:val="en-US"/>
        </w:rPr>
        <w:t xml:space="preserve">be part of the </w:t>
      </w:r>
      <w:r w:rsidRPr="00EF3326">
        <w:rPr>
          <w:rFonts w:ascii="Times New Roman" w:eastAsia="Times New Roman" w:hAnsi="Times New Roman" w:cs="Times New Roman"/>
          <w:sz w:val="24"/>
          <w:szCs w:val="24"/>
          <w:lang w:val="en-US"/>
        </w:rPr>
        <w:lastRenderedPageBreak/>
        <w:t xml:space="preserve">nomological network analyses. Those consisted of indicators of social connectedness, indicators of positive and negative emotions, and an indicator of health. The indicators of social connectedness comprised a composite measure of </w:t>
      </w:r>
      <w:commentRangeStart w:id="52"/>
      <w:r w:rsidRPr="00EF3326">
        <w:rPr>
          <w:rFonts w:ascii="Times New Roman" w:eastAsia="Times New Roman" w:hAnsi="Times New Roman" w:cs="Times New Roman"/>
          <w:sz w:val="24"/>
          <w:szCs w:val="24"/>
          <w:lang w:val="en-US"/>
        </w:rPr>
        <w:t xml:space="preserve">social </w:t>
      </w:r>
      <w:commentRangeEnd w:id="52"/>
      <w:r w:rsidR="009F6B27">
        <w:rPr>
          <w:rStyle w:val="CommentReference"/>
        </w:rPr>
        <w:commentReference w:id="52"/>
      </w:r>
      <w:r w:rsidRPr="00EF3326">
        <w:rPr>
          <w:rFonts w:ascii="Times New Roman" w:eastAsia="Times New Roman" w:hAnsi="Times New Roman" w:cs="Times New Roman"/>
          <w:sz w:val="24"/>
          <w:szCs w:val="24"/>
          <w:lang w:val="en-US"/>
        </w:rPr>
        <w:t xml:space="preserve">support (4 items; e.g., “how often is available someone to share your most private worries and fears with”; </w:t>
      </w:r>
      <w:proofErr w:type="spellStart"/>
      <w:r w:rsidRPr="00EF3326">
        <w:rPr>
          <w:rFonts w:ascii="Times New Roman" w:eastAsia="Times New Roman" w:hAnsi="Times New Roman" w:cs="Times New Roman"/>
          <w:sz w:val="24"/>
          <w:szCs w:val="24"/>
          <w:lang w:val="en-US"/>
        </w:rPr>
        <w:t>ω</w:t>
      </w:r>
      <w:r w:rsidRPr="00EF3326">
        <w:rPr>
          <w:rFonts w:ascii="Times New Roman" w:eastAsia="Times New Roman" w:hAnsi="Times New Roman" w:cs="Times New Roman"/>
          <w:sz w:val="24"/>
          <w:szCs w:val="24"/>
          <w:vertAlign w:val="subscript"/>
          <w:lang w:val="en-US"/>
        </w:rPr>
        <w:t>u</w:t>
      </w:r>
      <w:proofErr w:type="spellEnd"/>
      <w:r w:rsidRPr="00EF3326">
        <w:rPr>
          <w:rFonts w:ascii="Times New Roman" w:eastAsia="Times New Roman" w:hAnsi="Times New Roman" w:cs="Times New Roman"/>
          <w:sz w:val="24"/>
          <w:szCs w:val="24"/>
          <w:vertAlign w:val="subscript"/>
          <w:lang w:val="en-US"/>
        </w:rPr>
        <w:t xml:space="preserve">-cat </w:t>
      </w:r>
      <w:r w:rsidRPr="00EF3326">
        <w:rPr>
          <w:rFonts w:ascii="Times New Roman" w:eastAsia="Times New Roman" w:hAnsi="Times New Roman" w:cs="Times New Roman"/>
          <w:sz w:val="24"/>
          <w:szCs w:val="24"/>
          <w:lang w:val="en-US"/>
        </w:rPr>
        <w:t>=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 and single-item measures of the participants closeness in relationship with friends and family, occurrences of in-person and remote (virtual or telecommunication) meetings with friends and family, occurrences of contacts with neighbours, and frequency of participation in social activities. Indicators of positive and negative emotion comprised single-item measures of happiness and depress</w:t>
      </w:r>
      <w:r w:rsidRPr="00EF3326">
        <w:rPr>
          <w:rFonts w:ascii="Times New Roman" w:eastAsia="Times New Roman" w:hAnsi="Times New Roman" w:cs="Times New Roman"/>
          <w:sz w:val="24"/>
          <w:szCs w:val="24"/>
          <w:lang w:val="en-US"/>
        </w:rPr>
        <w:t xml:space="preserve">ed feelings, and the indicator of health assessed the participants self-perceived health. The full survey is available at our OSF page: </w:t>
      </w:r>
      <w:hyperlink r:id="rId11">
        <w:r w:rsidRPr="00EF3326">
          <w:rPr>
            <w:rFonts w:ascii="Times New Roman" w:eastAsia="Times New Roman" w:hAnsi="Times New Roman" w:cs="Times New Roman"/>
            <w:color w:val="1155CC"/>
            <w:sz w:val="24"/>
            <w:szCs w:val="24"/>
            <w:u w:val="single"/>
            <w:lang w:val="en-US"/>
          </w:rPr>
          <w:t>https://osf.io/3dxsv/</w:t>
        </w:r>
      </w:hyperlink>
      <w:r w:rsidRPr="00EF3326">
        <w:rPr>
          <w:rFonts w:ascii="Times New Roman" w:eastAsia="Times New Roman" w:hAnsi="Times New Roman" w:cs="Times New Roman"/>
          <w:sz w:val="24"/>
          <w:szCs w:val="24"/>
          <w:lang w:val="en-US"/>
        </w:rPr>
        <w:t>.</w:t>
      </w:r>
    </w:p>
    <w:p w14:paraId="76F2E758"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 xml:space="preserve">General Analytic Plan </w:t>
      </w:r>
    </w:p>
    <w:p w14:paraId="5FA2122E" w14:textId="7777777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We followed a cross-validation procedure to evaluate the measurement properties of the DJGLS-6, T-ILS, and single-item measure of </w:t>
      </w:r>
      <w:r w:rsidRPr="00EF3326">
        <w:rPr>
          <w:rFonts w:ascii="Times New Roman" w:eastAsia="Times New Roman" w:hAnsi="Times New Roman" w:cs="Times New Roman"/>
          <w:sz w:val="24"/>
          <w:szCs w:val="24"/>
          <w:lang w:val="en-US"/>
        </w:rPr>
        <w:t>loneliness. Elizabeth Casabianca, an author not involved at the level of data contingent choices, employed a fixed random seed to partition the dataset into two folds—exploratory and confirmatory—of equal sample sizes</w:t>
      </w:r>
      <w:r w:rsidRPr="00EF3326">
        <w:rPr>
          <w:rFonts w:ascii="Times New Roman" w:eastAsia="Times New Roman" w:hAnsi="Times New Roman" w:cs="Times New Roman"/>
          <w:sz w:val="24"/>
          <w:szCs w:val="24"/>
          <w:vertAlign w:val="superscript"/>
          <w:lang w:val="en-US"/>
        </w:rPr>
        <w:footnoteReference w:id="2"/>
      </w:r>
      <w:r w:rsidRPr="00EF3326">
        <w:rPr>
          <w:rFonts w:ascii="Times New Roman" w:eastAsia="Times New Roman" w:hAnsi="Times New Roman" w:cs="Times New Roman"/>
          <w:sz w:val="24"/>
          <w:szCs w:val="24"/>
          <w:lang w:val="en-US"/>
        </w:rPr>
        <w:t xml:space="preserve">. Stratification was performed based on the </w:t>
      </w:r>
      <w:r w:rsidRPr="00EF3326">
        <w:rPr>
          <w:rFonts w:ascii="Times New Roman" w:eastAsia="Times New Roman" w:hAnsi="Times New Roman" w:cs="Times New Roman"/>
          <w:i/>
          <w:sz w:val="24"/>
          <w:szCs w:val="24"/>
          <w:lang w:val="en-US"/>
        </w:rPr>
        <w:t xml:space="preserve">country </w:t>
      </w:r>
      <w:r w:rsidRPr="00EF3326">
        <w:rPr>
          <w:rFonts w:ascii="Times New Roman" w:eastAsia="Times New Roman" w:hAnsi="Times New Roman" w:cs="Times New Roman"/>
          <w:sz w:val="24"/>
          <w:szCs w:val="24"/>
          <w:lang w:val="en-US"/>
        </w:rPr>
        <w:t xml:space="preserve">variable to maintain a consistent representation of countries between folds. We first conducted the analyses of the measurement properties of the loneliness instruments on the exploratory fold. Once we had analyzed the exploratory fold, we then wrote our conclusions and then pre-registered the findings and the resulting hypothesis prior to testing them in our confirmatory fold. </w:t>
      </w:r>
    </w:p>
    <w:p w14:paraId="67A04840" w14:textId="563FECE8"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b/>
          <w:sz w:val="24"/>
          <w:szCs w:val="24"/>
          <w:lang w:val="en-US"/>
        </w:rPr>
      </w:pPr>
      <w:r w:rsidRPr="00EF3326">
        <w:rPr>
          <w:rFonts w:ascii="Times New Roman" w:eastAsia="Times New Roman" w:hAnsi="Times New Roman" w:cs="Times New Roman"/>
          <w:sz w:val="24"/>
          <w:szCs w:val="24"/>
          <w:lang w:val="en-US"/>
        </w:rPr>
        <w:t xml:space="preserve">For the DJGLS-6 and T-ILS, we (a) determined their optimal factor structure through exploratory factor analyses and subsequently validated it through confirmatory factor analyses, along which we evaluated the fit of the factor structures usually employed in the </w:t>
      </w:r>
      <w:r w:rsidRPr="00EF3326">
        <w:rPr>
          <w:rFonts w:ascii="Times New Roman" w:eastAsia="Times New Roman" w:hAnsi="Times New Roman" w:cs="Times New Roman"/>
          <w:sz w:val="24"/>
          <w:szCs w:val="24"/>
          <w:lang w:val="en-US"/>
        </w:rPr>
        <w:lastRenderedPageBreak/>
        <w:t>literature using confirmatory factor analysis, (b) assessed their internal consistency using McDonald’s Omega, (c) assessed their measurement invariance properties through a combination of multigroup confirmatory factor analyses and mixture multigroup factor analyses. Finally, we evaluated the construct validity of the DGLS-6, T-ILS, and single-item measure of loneliness through analyses of their nomological network. We conducted analyses using the R programming language (version</w:t>
      </w:r>
      <w:r w:rsidRPr="00EF3326">
        <w:rPr>
          <w:rFonts w:ascii="Times New Roman" w:eastAsia="Times New Roman" w:hAnsi="Times New Roman" w:cs="Times New Roman"/>
          <w:sz w:val="24"/>
          <w:szCs w:val="24"/>
          <w:highlight w:val="yellow"/>
          <w:lang w:val="en-US"/>
        </w:rPr>
        <w:t xml:space="preserve"> X.X.X</w:t>
      </w:r>
      <w:r w:rsidRPr="00EF3326">
        <w:rPr>
          <w:rFonts w:ascii="Times New Roman" w:eastAsia="Times New Roman" w:hAnsi="Times New Roman" w:cs="Times New Roman"/>
          <w:sz w:val="24"/>
          <w:szCs w:val="24"/>
          <w:lang w:val="en-US"/>
        </w:rPr>
        <w:t xml:space="preserve">; R Core Team, 2022). </w:t>
      </w:r>
      <w:proofErr w:type="gramStart"/>
      <w:r w:rsidRPr="00EF3326">
        <w:rPr>
          <w:rFonts w:ascii="Times New Roman" w:eastAsia="Times New Roman" w:hAnsi="Times New Roman" w:cs="Times New Roman"/>
          <w:sz w:val="24"/>
          <w:szCs w:val="24"/>
          <w:lang w:val="en-US"/>
        </w:rPr>
        <w:t xml:space="preserve">All </w:t>
      </w:r>
      <w:ins w:id="53" w:author="Mary Louise Pomeroy" w:date="2024-01-25T14:10:00Z">
        <w:r w:rsidR="00917729">
          <w:rPr>
            <w:rFonts w:ascii="Times New Roman" w:eastAsia="Times New Roman" w:hAnsi="Times New Roman" w:cs="Times New Roman"/>
            <w:sz w:val="24"/>
            <w:szCs w:val="24"/>
            <w:lang w:val="en-US"/>
          </w:rPr>
          <w:t>of</w:t>
        </w:r>
        <w:proofErr w:type="gramEnd"/>
        <w:r w:rsidR="00917729">
          <w:rPr>
            <w:rFonts w:ascii="Times New Roman" w:eastAsia="Times New Roman" w:hAnsi="Times New Roman" w:cs="Times New Roman"/>
            <w:sz w:val="24"/>
            <w:szCs w:val="24"/>
            <w:lang w:val="en-US"/>
          </w:rPr>
          <w:t xml:space="preserve"> </w:t>
        </w:r>
      </w:ins>
      <w:r w:rsidRPr="00EF3326">
        <w:rPr>
          <w:rFonts w:ascii="Times New Roman" w:eastAsia="Times New Roman" w:hAnsi="Times New Roman" w:cs="Times New Roman"/>
          <w:sz w:val="24"/>
          <w:szCs w:val="24"/>
          <w:lang w:val="en-US"/>
        </w:rPr>
        <w:t xml:space="preserve">our scripts are available at our OSF page: </w:t>
      </w:r>
      <w:hyperlink r:id="rId12">
        <w:r w:rsidRPr="00EF3326">
          <w:rPr>
            <w:rFonts w:ascii="Times New Roman" w:eastAsia="Times New Roman" w:hAnsi="Times New Roman" w:cs="Times New Roman"/>
            <w:color w:val="1155CC"/>
            <w:sz w:val="24"/>
            <w:szCs w:val="24"/>
            <w:u w:val="single"/>
            <w:lang w:val="en-US"/>
          </w:rPr>
          <w:t>https</w:t>
        </w:r>
      </w:hyperlink>
      <w:hyperlink r:id="rId13">
        <w:r w:rsidRPr="00EF3326">
          <w:rPr>
            <w:rFonts w:ascii="Times New Roman" w:eastAsia="Times New Roman" w:hAnsi="Times New Roman" w:cs="Times New Roman"/>
            <w:color w:val="1155CC"/>
            <w:sz w:val="24"/>
            <w:szCs w:val="24"/>
            <w:u w:val="single"/>
            <w:lang w:val="en-US"/>
          </w:rPr>
          <w:t>://osf.io/7u4e8/</w:t>
        </w:r>
      </w:hyperlink>
      <w:r w:rsidRPr="00EF3326">
        <w:rPr>
          <w:rFonts w:ascii="Times New Roman" w:eastAsia="Times New Roman" w:hAnsi="Times New Roman" w:cs="Times New Roman"/>
          <w:sz w:val="24"/>
          <w:szCs w:val="24"/>
          <w:lang w:val="en-US"/>
        </w:rPr>
        <w:t xml:space="preserve">. </w:t>
      </w:r>
    </w:p>
    <w:p w14:paraId="0B009B6A"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b/>
          <w:i/>
          <w:sz w:val="24"/>
          <w:szCs w:val="24"/>
          <w:lang w:val="en-US"/>
        </w:rPr>
      </w:pPr>
      <w:r w:rsidRPr="00EF3326">
        <w:rPr>
          <w:rFonts w:ascii="Times New Roman" w:eastAsia="Times New Roman" w:hAnsi="Times New Roman" w:cs="Times New Roman"/>
          <w:b/>
          <w:i/>
          <w:sz w:val="24"/>
          <w:szCs w:val="24"/>
          <w:lang w:val="en-US"/>
        </w:rPr>
        <w:t>Factor Analyses and Internal Consistency</w:t>
      </w:r>
    </w:p>
    <w:p w14:paraId="3156F505" w14:textId="7777777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The DJGLS-6 is typically thought to consist of two factors (assessing emotional and social loneliness; De Jong Gierveld &amp; Van Tilburg, 2006), while the T-ILS is thought to consist of one factor (assessing general loneliness; Hughes et al., 2004). However, given that factor structure is relatively unexamined in EU-wide samples, in our first fold, we conducted both exploratory (exploring the optimal factor structure for both scales) and confirmatory (testing the two predicted factors for the DJGLS-6 and one f</w:t>
      </w:r>
      <w:r w:rsidRPr="00EF3326">
        <w:rPr>
          <w:rFonts w:ascii="Times New Roman" w:eastAsia="Times New Roman" w:hAnsi="Times New Roman" w:cs="Times New Roman"/>
          <w:sz w:val="24"/>
          <w:szCs w:val="24"/>
          <w:lang w:val="en-US"/>
        </w:rPr>
        <w:t xml:space="preserve">actor for the T-ILS) factor analyses to identify its optimal structure across countries, balancing theoretical parsimony with model fit. </w:t>
      </w:r>
    </w:p>
    <w:p w14:paraId="40B38A5C" w14:textId="3E7B4BC0" w:rsidR="00C97450" w:rsidRDefault="00075A96">
      <w:pPr>
        <w:pBdr>
          <w:top w:val="nil"/>
          <w:left w:val="nil"/>
          <w:bottom w:val="nil"/>
          <w:right w:val="nil"/>
          <w:between w:val="nil"/>
        </w:pBdr>
        <w:spacing w:line="480" w:lineRule="auto"/>
        <w:ind w:firstLine="720"/>
        <w:rPr>
          <w:rFonts w:ascii="Times New Roman" w:eastAsia="Gungsuh" w:hAnsi="Times New Roman" w:cs="Times New Roman"/>
          <w:sz w:val="24"/>
          <w:szCs w:val="24"/>
          <w:lang w:val="en-US"/>
        </w:rPr>
      </w:pPr>
      <w:r w:rsidRPr="00EF3326">
        <w:rPr>
          <w:rFonts w:ascii="Times New Roman" w:eastAsia="Gungsuh" w:hAnsi="Times New Roman" w:cs="Times New Roman"/>
          <w:sz w:val="24"/>
          <w:szCs w:val="24"/>
          <w:lang w:val="en-US"/>
        </w:rPr>
        <w:t>To retain the most optimal factor structure following exploratory factor analyses, we used a combination of a judgment of theoretical parsimony and results from parallel analysis (Horn, 1965) and Empirical Kaiser Criterion (</w:t>
      </w:r>
      <w:proofErr w:type="spellStart"/>
      <w:r w:rsidRPr="00EF3326">
        <w:rPr>
          <w:rFonts w:ascii="Times New Roman" w:eastAsia="Gungsuh" w:hAnsi="Times New Roman" w:cs="Times New Roman"/>
          <w:sz w:val="24"/>
          <w:szCs w:val="24"/>
          <w:lang w:val="en-US"/>
        </w:rPr>
        <w:t>Braeken</w:t>
      </w:r>
      <w:proofErr w:type="spellEnd"/>
      <w:r w:rsidRPr="00EF3326">
        <w:rPr>
          <w:rFonts w:ascii="Times New Roman" w:eastAsia="Gungsuh" w:hAnsi="Times New Roman" w:cs="Times New Roman"/>
          <w:sz w:val="24"/>
          <w:szCs w:val="24"/>
          <w:lang w:val="en-US"/>
        </w:rPr>
        <w:t xml:space="preserve"> &amp; </w:t>
      </w:r>
      <w:r w:rsidR="00C97450">
        <w:rPr>
          <w:rFonts w:ascii="Times New Roman" w:eastAsia="Gungsuh" w:hAnsi="Times New Roman" w:cs="Times New Roman"/>
          <w:sz w:val="24"/>
          <w:szCs w:val="24"/>
          <w:lang w:val="en-US"/>
        </w:rPr>
        <w:t>V</w:t>
      </w:r>
      <w:r w:rsidRPr="00EF3326">
        <w:rPr>
          <w:rFonts w:ascii="Times New Roman" w:eastAsia="Gungsuh" w:hAnsi="Times New Roman" w:cs="Times New Roman"/>
          <w:sz w:val="24"/>
          <w:szCs w:val="24"/>
          <w:lang w:val="en-US"/>
        </w:rPr>
        <w:t xml:space="preserve">an Assen, 2017). Parallel analysis and Empirical Kaiser Criterion both retain a factor structure when its eigenvalue is greater than the mean eigenvalue from its random counterpart. In case these methods yielded inconsistent results, we favored the factor structure returned by the Empirical Kaiser Criterion (while still balancing the results with theoretical parsimony). The Empirical Kaiser Criterion tends to outperform parallel analysis when used on short scales with correlated </w:t>
      </w:r>
      <w:r w:rsidRPr="00EF3326">
        <w:rPr>
          <w:rFonts w:ascii="Times New Roman" w:eastAsia="Gungsuh" w:hAnsi="Times New Roman" w:cs="Times New Roman"/>
          <w:sz w:val="24"/>
          <w:szCs w:val="24"/>
          <w:lang w:val="en-US"/>
        </w:rPr>
        <w:lastRenderedPageBreak/>
        <w:t>dimensions (</w:t>
      </w:r>
      <w:proofErr w:type="spellStart"/>
      <w:r w:rsidRPr="00EF3326">
        <w:rPr>
          <w:rFonts w:ascii="Times New Roman" w:eastAsia="Gungsuh" w:hAnsi="Times New Roman" w:cs="Times New Roman"/>
          <w:sz w:val="24"/>
          <w:szCs w:val="24"/>
          <w:lang w:val="en-US"/>
        </w:rPr>
        <w:t>Braek</w:t>
      </w:r>
      <w:r w:rsidRPr="00EF3326">
        <w:rPr>
          <w:rFonts w:ascii="Times New Roman" w:eastAsia="Gungsuh" w:hAnsi="Times New Roman" w:cs="Times New Roman"/>
          <w:sz w:val="24"/>
          <w:szCs w:val="24"/>
          <w:lang w:val="en-US"/>
        </w:rPr>
        <w:t>en</w:t>
      </w:r>
      <w:proofErr w:type="spellEnd"/>
      <w:r w:rsidRPr="00EF3326">
        <w:rPr>
          <w:rFonts w:ascii="Times New Roman" w:eastAsia="Gungsuh" w:hAnsi="Times New Roman" w:cs="Times New Roman"/>
          <w:sz w:val="24"/>
          <w:szCs w:val="24"/>
          <w:lang w:val="en-US"/>
        </w:rPr>
        <w:t xml:space="preserve"> &amp; </w:t>
      </w:r>
      <w:r w:rsidR="00C97450">
        <w:rPr>
          <w:rFonts w:ascii="Times New Roman" w:eastAsia="Gungsuh" w:hAnsi="Times New Roman" w:cs="Times New Roman"/>
          <w:sz w:val="24"/>
          <w:szCs w:val="24"/>
          <w:lang w:val="en-US"/>
        </w:rPr>
        <w:t>V</w:t>
      </w:r>
      <w:r w:rsidRPr="00EF3326">
        <w:rPr>
          <w:rFonts w:ascii="Times New Roman" w:eastAsia="Gungsuh" w:hAnsi="Times New Roman" w:cs="Times New Roman"/>
          <w:sz w:val="24"/>
          <w:szCs w:val="24"/>
          <w:lang w:val="en-US"/>
        </w:rPr>
        <w:t xml:space="preserve">an Assen, 2017). We subsequently conducted confirmatory factor analyses to assess the fit of the structure we retained. </w:t>
      </w:r>
    </w:p>
    <w:p w14:paraId="70028D8A" w14:textId="51D0575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Gungsuh" w:hAnsi="Times New Roman" w:cs="Times New Roman"/>
          <w:sz w:val="24"/>
          <w:szCs w:val="24"/>
          <w:lang w:val="en-US"/>
        </w:rPr>
        <w:t xml:space="preserve">Following common guidelines, we evaluated the fit as acceptable with Comparative Fit Index (CFI) values ≥ .90 and Root Mean Squared Error of Approximation (RMSEA) values ≤ .08, and as very good with CFI values ≥ .95 and RMSEA values ≤ .06 (De Roover et al., 2022; Hu &amp; Bentler, 1999). Given the large size of the sample included in the study, we expected the </w:t>
      </w:r>
      <w:r w:rsidRPr="00EF3326">
        <w:rPr>
          <w:rFonts w:ascii="Times New Roman" w:eastAsia="Times New Roman" w:hAnsi="Times New Roman" w:cs="Times New Roman"/>
          <w:i/>
          <w:sz w:val="24"/>
          <w:szCs w:val="24"/>
          <w:lang w:val="en-US"/>
        </w:rPr>
        <w:t>χ²</w:t>
      </w:r>
      <w:r w:rsidRPr="00EF3326">
        <w:rPr>
          <w:rFonts w:ascii="Times New Roman" w:eastAsia="Times New Roman" w:hAnsi="Times New Roman" w:cs="Times New Roman"/>
          <w:sz w:val="24"/>
          <w:szCs w:val="24"/>
          <w:lang w:val="en-US"/>
        </w:rPr>
        <w:t xml:space="preserve"> test of model fit to consistently return significant </w:t>
      </w:r>
      <w:r w:rsidRPr="00EF3326">
        <w:rPr>
          <w:rFonts w:ascii="Times New Roman" w:eastAsia="Times New Roman" w:hAnsi="Times New Roman" w:cs="Times New Roman"/>
          <w:i/>
          <w:sz w:val="24"/>
          <w:szCs w:val="24"/>
          <w:lang w:val="en-US"/>
        </w:rPr>
        <w:t>p</w:t>
      </w:r>
      <w:r w:rsidRPr="00EF3326">
        <w:rPr>
          <w:rFonts w:ascii="Times New Roman" w:eastAsia="Times New Roman" w:hAnsi="Times New Roman" w:cs="Times New Roman"/>
          <w:sz w:val="24"/>
          <w:szCs w:val="24"/>
          <w:lang w:val="en-US"/>
        </w:rPr>
        <w:t xml:space="preserve">-values. As a consequence, we did not use </w:t>
      </w:r>
      <w:r w:rsidRPr="00EF3326">
        <w:rPr>
          <w:rFonts w:ascii="Times New Roman" w:eastAsia="Times New Roman" w:hAnsi="Times New Roman" w:cs="Times New Roman"/>
          <w:i/>
          <w:sz w:val="24"/>
          <w:szCs w:val="24"/>
          <w:lang w:val="en-US"/>
        </w:rPr>
        <w:t>p</w:t>
      </w:r>
      <w:r w:rsidRPr="00EF3326">
        <w:rPr>
          <w:rFonts w:ascii="Times New Roman" w:eastAsia="Times New Roman" w:hAnsi="Times New Roman" w:cs="Times New Roman"/>
          <w:sz w:val="24"/>
          <w:szCs w:val="24"/>
          <w:lang w:val="en-US"/>
        </w:rPr>
        <w:t xml:space="preserve">-values as indicators when evaluating the fit of the factor structures. In parallel, we conducted confirmatory factor analyses to assess the fit of the structures typically used in the literature for both measures (i.e., two factors assessing emotional and social loneliness for the DJGLS-6; one factor assessing general loneliness for the T-ILS), using the same guidelines to evaluate model fit (i.e., </w:t>
      </w:r>
      <w:r w:rsidRPr="00EF3326">
        <w:rPr>
          <w:rFonts w:ascii="Times New Roman" w:eastAsia="Gungsuh" w:hAnsi="Times New Roman" w:cs="Times New Roman"/>
          <w:sz w:val="24"/>
          <w:szCs w:val="24"/>
          <w:lang w:val="en-US"/>
        </w:rPr>
        <w:t>acceptabl</w:t>
      </w:r>
      <w:r w:rsidRPr="00EF3326">
        <w:rPr>
          <w:rFonts w:ascii="Times New Roman" w:eastAsia="Gungsuh" w:hAnsi="Times New Roman" w:cs="Times New Roman"/>
          <w:sz w:val="24"/>
          <w:szCs w:val="24"/>
          <w:lang w:val="en-US"/>
        </w:rPr>
        <w:t>e with Comparative Fit Index (CFI) values ≥ .90 and Root Mean Squared Error of Approximation (RMSEA) values ≤ .08; very good with CFI values ≥ .95 and RMSEA values ≤ .06)</w:t>
      </w:r>
      <w:r w:rsidRPr="00EF3326">
        <w:rPr>
          <w:rFonts w:ascii="Times New Roman" w:eastAsia="Times New Roman" w:hAnsi="Times New Roman" w:cs="Times New Roman"/>
          <w:sz w:val="24"/>
          <w:szCs w:val="24"/>
          <w:lang w:val="en-US"/>
        </w:rPr>
        <w:t>. If the factor structure typically used in the literature did not match the most optimal structure identified through exploratory factor analysis, we decided on a structure for the subsequent analyses. Again, our decision aimed to balance theoretical parsimony with model fit.</w:t>
      </w:r>
    </w:p>
    <w:p w14:paraId="2CFCE756" w14:textId="77777777"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We conducted the factor analyses using the Weighted Least Squares Mean and Variance adjusted (WLSMV) estimation method whenever possible. This choice stemmed from the unsuitability of treating the DJGLS-6 and T-ILS as continuous measures due to their response formats (i.e., 3-point Likert type answers for both measures). Previous research has shown that treating this type of measures as continuous would challenge the assumption of multivariate normality that undermines the Maximum Likelihood (ML) estimation</w:t>
      </w:r>
      <w:r w:rsidRPr="00EF3326">
        <w:rPr>
          <w:rFonts w:ascii="Times New Roman" w:eastAsia="Times New Roman" w:hAnsi="Times New Roman" w:cs="Times New Roman"/>
          <w:sz w:val="24"/>
          <w:szCs w:val="24"/>
          <w:lang w:val="en-US"/>
        </w:rPr>
        <w:t xml:space="preserve"> method commonly employed in factor analyses, making this estimation method less appropriate for </w:t>
      </w:r>
      <w:r w:rsidRPr="00EF3326">
        <w:rPr>
          <w:rFonts w:ascii="Times New Roman" w:eastAsia="Times New Roman" w:hAnsi="Times New Roman" w:cs="Times New Roman"/>
          <w:sz w:val="24"/>
          <w:szCs w:val="24"/>
          <w:lang w:val="en-US"/>
        </w:rPr>
        <w:lastRenderedPageBreak/>
        <w:t xml:space="preserve">measures answered with less than five response categories (Li, 2015; </w:t>
      </w:r>
      <w:proofErr w:type="spellStart"/>
      <w:r w:rsidRPr="00EF3326">
        <w:rPr>
          <w:rFonts w:ascii="Times New Roman" w:eastAsia="Times New Roman" w:hAnsi="Times New Roman" w:cs="Times New Roman"/>
          <w:sz w:val="24"/>
          <w:szCs w:val="24"/>
          <w:lang w:val="en-US"/>
        </w:rPr>
        <w:t>Rhemtulla</w:t>
      </w:r>
      <w:proofErr w:type="spellEnd"/>
      <w:r w:rsidRPr="00EF3326">
        <w:rPr>
          <w:rFonts w:ascii="Times New Roman" w:eastAsia="Times New Roman" w:hAnsi="Times New Roman" w:cs="Times New Roman"/>
          <w:sz w:val="24"/>
          <w:szCs w:val="24"/>
          <w:lang w:val="en-US"/>
        </w:rPr>
        <w:t xml:space="preserve"> et al., 2012; for contrasting views, see Robitzsch, 2020).</w:t>
      </w:r>
    </w:p>
    <w:p w14:paraId="7AF35B2C" w14:textId="77777777" w:rsidR="00C97450"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Finally, we assessed the internal consistency of the DJGLS-6 and T-ILS for each country separately using McDonald’s Omega (ω). While the Cronbach's Alpha (α) is the most popular metric for assessing internal consistency, its use is conditioned by a set of assumptions that are rarely met, leading to the reporting of biased estimates of internal consistency in most cases (Flora, 2020; McNeish, 2018; </w:t>
      </w:r>
      <w:proofErr w:type="spellStart"/>
      <w:r w:rsidRPr="00EF3326">
        <w:rPr>
          <w:rFonts w:ascii="Times New Roman" w:eastAsia="Times New Roman" w:hAnsi="Times New Roman" w:cs="Times New Roman"/>
          <w:sz w:val="24"/>
          <w:szCs w:val="24"/>
          <w:lang w:val="en-US"/>
        </w:rPr>
        <w:t>Sijtsma</w:t>
      </w:r>
      <w:proofErr w:type="spellEnd"/>
      <w:r w:rsidRPr="00EF3326">
        <w:rPr>
          <w:rFonts w:ascii="Times New Roman" w:eastAsia="Times New Roman" w:hAnsi="Times New Roman" w:cs="Times New Roman"/>
          <w:sz w:val="24"/>
          <w:szCs w:val="24"/>
          <w:lang w:val="en-US"/>
        </w:rPr>
        <w:t xml:space="preserve">, 2009). </w:t>
      </w:r>
    </w:p>
    <w:p w14:paraId="7D439FFC" w14:textId="61D00EFD" w:rsidR="00F96DE9" w:rsidRPr="00EF3326" w:rsidRDefault="00C97450">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To select the right metric for internal consistency of the DJGLS-6 and T-ILS, we</w:t>
      </w:r>
      <w:r w:rsidRPr="00EF3326">
        <w:rPr>
          <w:rFonts w:ascii="Times New Roman" w:eastAsia="Times New Roman" w:hAnsi="Times New Roman" w:cs="Times New Roman"/>
          <w:sz w:val="24"/>
          <w:szCs w:val="24"/>
          <w:lang w:val="en-US"/>
        </w:rPr>
        <w:t xml:space="preserve"> followed guidelines reported by Flora (2020). More specifically, we either reported the Omega unidimensional (</w:t>
      </w:r>
      <w:proofErr w:type="spellStart"/>
      <w:r w:rsidRPr="00EF3326">
        <w:rPr>
          <w:rFonts w:ascii="Times New Roman" w:eastAsia="Times New Roman" w:hAnsi="Times New Roman" w:cs="Times New Roman"/>
          <w:sz w:val="24"/>
          <w:szCs w:val="24"/>
          <w:lang w:val="en-US"/>
        </w:rPr>
        <w:t>ω</w:t>
      </w:r>
      <w:r w:rsidRPr="00EF3326">
        <w:rPr>
          <w:rFonts w:ascii="Times New Roman" w:eastAsia="Times New Roman" w:hAnsi="Times New Roman" w:cs="Times New Roman"/>
          <w:sz w:val="24"/>
          <w:szCs w:val="24"/>
          <w:vertAlign w:val="subscript"/>
          <w:lang w:val="en-US"/>
        </w:rPr>
        <w:t>u</w:t>
      </w:r>
      <w:proofErr w:type="spellEnd"/>
      <w:r w:rsidRPr="00EF3326">
        <w:rPr>
          <w:rFonts w:ascii="Times New Roman" w:eastAsia="Times New Roman" w:hAnsi="Times New Roman" w:cs="Times New Roman"/>
          <w:sz w:val="24"/>
          <w:szCs w:val="24"/>
          <w:vertAlign w:val="subscript"/>
          <w:lang w:val="en-US"/>
        </w:rPr>
        <w:t>-cat</w:t>
      </w:r>
      <w:r w:rsidRPr="00EF3326">
        <w:rPr>
          <w:rFonts w:ascii="Times New Roman" w:eastAsia="Times New Roman" w:hAnsi="Times New Roman" w:cs="Times New Roman"/>
          <w:sz w:val="24"/>
          <w:szCs w:val="24"/>
          <w:lang w:val="en-US"/>
        </w:rPr>
        <w:t>) in case of a one-factor structure, or the Omega hierarchical (</w:t>
      </w:r>
      <w:proofErr w:type="spellStart"/>
      <w:r w:rsidRPr="00EF3326">
        <w:rPr>
          <w:rFonts w:ascii="Times New Roman" w:eastAsia="Times New Roman" w:hAnsi="Times New Roman" w:cs="Times New Roman"/>
          <w:sz w:val="24"/>
          <w:szCs w:val="24"/>
          <w:lang w:val="en-US"/>
        </w:rPr>
        <w:t>ω</w:t>
      </w:r>
      <w:r w:rsidRPr="00EF3326">
        <w:rPr>
          <w:rFonts w:ascii="Times New Roman" w:eastAsia="Times New Roman" w:hAnsi="Times New Roman" w:cs="Times New Roman"/>
          <w:sz w:val="24"/>
          <w:szCs w:val="24"/>
          <w:vertAlign w:val="subscript"/>
          <w:lang w:val="en-US"/>
        </w:rPr>
        <w:t>h</w:t>
      </w:r>
      <w:proofErr w:type="spellEnd"/>
      <w:r w:rsidRPr="00EF3326">
        <w:rPr>
          <w:rFonts w:ascii="Times New Roman" w:eastAsia="Times New Roman" w:hAnsi="Times New Roman" w:cs="Times New Roman"/>
          <w:sz w:val="24"/>
          <w:szCs w:val="24"/>
          <w:vertAlign w:val="subscript"/>
          <w:lang w:val="en-US"/>
        </w:rPr>
        <w:t>-cat</w:t>
      </w:r>
      <w:r w:rsidRPr="00EF3326">
        <w:rPr>
          <w:rFonts w:ascii="Times New Roman" w:eastAsia="Cardo" w:hAnsi="Times New Roman" w:cs="Times New Roman"/>
          <w:sz w:val="24"/>
          <w:szCs w:val="24"/>
          <w:lang w:val="en-US"/>
        </w:rPr>
        <w:t>) in case of a n-factors structure. There are no clear guidelines as to which minimum ω value would indicate sufficient internal consistency, with some authors suggesting a minimum value ranging between .50 and .70 (</w:t>
      </w:r>
      <w:proofErr w:type="spellStart"/>
      <w:r w:rsidRPr="00EF3326">
        <w:rPr>
          <w:rFonts w:ascii="Times New Roman" w:eastAsia="Cardo" w:hAnsi="Times New Roman" w:cs="Times New Roman"/>
          <w:sz w:val="24"/>
          <w:szCs w:val="24"/>
          <w:lang w:val="en-US"/>
        </w:rPr>
        <w:t>Tavakol</w:t>
      </w:r>
      <w:proofErr w:type="spellEnd"/>
      <w:r w:rsidRPr="00EF3326">
        <w:rPr>
          <w:rFonts w:ascii="Times New Roman" w:eastAsia="Cardo" w:hAnsi="Times New Roman" w:cs="Times New Roman"/>
          <w:sz w:val="24"/>
          <w:szCs w:val="24"/>
          <w:lang w:val="en-US"/>
        </w:rPr>
        <w:t xml:space="preserve"> &amp; Dennick, 2011; Watkins, 2017). As internal consistency is positively correlated to the number of items of a measure (Cortina, 1993), we </w:t>
      </w:r>
      <w:r>
        <w:rPr>
          <w:rFonts w:ascii="Times New Roman" w:eastAsia="Cardo" w:hAnsi="Times New Roman" w:cs="Times New Roman"/>
          <w:sz w:val="24"/>
          <w:szCs w:val="24"/>
          <w:lang w:val="en-US"/>
        </w:rPr>
        <w:t>took a medium</w:t>
      </w:r>
      <w:r w:rsidRPr="00EF3326">
        <w:rPr>
          <w:rFonts w:ascii="Times New Roman" w:eastAsia="Cardo" w:hAnsi="Times New Roman" w:cs="Times New Roman"/>
          <w:sz w:val="24"/>
          <w:szCs w:val="24"/>
          <w:lang w:val="en-US"/>
        </w:rPr>
        <w:t xml:space="preserve"> ω value ≥ .60 as indicator of sufficient internal consistency given the short length of the DJGLS-6 and T-ILS.</w:t>
      </w:r>
    </w:p>
    <w:p w14:paraId="265D8D45"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b/>
          <w:i/>
          <w:sz w:val="24"/>
          <w:szCs w:val="24"/>
          <w:lang w:val="en-US"/>
        </w:rPr>
      </w:pPr>
      <w:r w:rsidRPr="00EF3326">
        <w:rPr>
          <w:rFonts w:ascii="Times New Roman" w:eastAsia="Times New Roman" w:hAnsi="Times New Roman" w:cs="Times New Roman"/>
          <w:b/>
          <w:i/>
          <w:sz w:val="24"/>
          <w:szCs w:val="24"/>
          <w:lang w:val="en-US"/>
        </w:rPr>
        <w:t>Measurement Invariance</w:t>
      </w:r>
    </w:p>
    <w:p w14:paraId="6E015A51"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ab/>
        <w:t>We conducted measurement invariance tests to assess the comparability of scores on the DJGLS-6 and T-ILS across countries in the EU, using a combination of multigroup confirmatory factor analysis (Meredith &amp; Teresi, 2006) and mixture multigroup factor analysis (De Roover, 2021; De Roover et al., 2017, 2022). In practice, measurement invariance tests are often conducted through multigroup confirmatory factor analysis, and allow for establishing measurement invariance at three different levels, in an increme</w:t>
      </w:r>
      <w:r w:rsidRPr="00EF3326">
        <w:rPr>
          <w:rFonts w:ascii="Times New Roman" w:eastAsia="Times New Roman" w:hAnsi="Times New Roman" w:cs="Times New Roman"/>
          <w:sz w:val="24"/>
          <w:szCs w:val="24"/>
          <w:lang w:val="en-US"/>
        </w:rPr>
        <w:t xml:space="preserve">ntal manner. First, configural invariance is established if the factor structure of the measurement model is equivalent across groups. In case configural invariance holds, metric (weak) </w:t>
      </w:r>
      <w:r w:rsidRPr="00EF3326">
        <w:rPr>
          <w:rFonts w:ascii="Times New Roman" w:eastAsia="Times New Roman" w:hAnsi="Times New Roman" w:cs="Times New Roman"/>
          <w:sz w:val="24"/>
          <w:szCs w:val="24"/>
          <w:lang w:val="en-US"/>
        </w:rPr>
        <w:lastRenderedPageBreak/>
        <w:t xml:space="preserve">invariance is then established if factor loadings are equivalent across groups, after which scalar (strong) invariance is established if both factor loadings and item intercepts are equivalent across groups. Following the rejection of one level of measurement invariance, researchers usually resort to pairwise comparisons of </w:t>
      </w:r>
      <w:r w:rsidRPr="00EF3326">
        <w:rPr>
          <w:rFonts w:ascii="Times New Roman" w:eastAsia="Times New Roman" w:hAnsi="Times New Roman" w:cs="Times New Roman"/>
          <w:sz w:val="24"/>
          <w:szCs w:val="24"/>
          <w:lang w:val="en-US"/>
        </w:rPr>
        <w:t xml:space="preserve">specific groups to establish that level of measurement invariance in a smaller number of groups. </w:t>
      </w:r>
    </w:p>
    <w:p w14:paraId="44F2D5DA" w14:textId="7777777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One important drawback to this strategy is the number of comparisons one would have to do in case the number of groups is large: With 27 groups (i.e., one for each EU member state), the number of pairwise comparisons would amount to 351, which increases the risk of false positives and makes it hard to disentangle invariant parameters from non-invariant parameters, and for which groups they apply (De Roover et al., 2022). Mixture multigroup factor analysis proposes a parsimonious solution to that problem, as</w:t>
      </w:r>
      <w:r w:rsidRPr="00EF3326">
        <w:rPr>
          <w:rFonts w:ascii="Times New Roman" w:eastAsia="Times New Roman" w:hAnsi="Times New Roman" w:cs="Times New Roman"/>
          <w:sz w:val="24"/>
          <w:szCs w:val="24"/>
          <w:lang w:val="en-US"/>
        </w:rPr>
        <w:t xml:space="preserve"> it allows to unravel clusters of groups in which the measurement model is invariant across groups on both factor loadings and item intercepts (i.e., clusters of groups that are invariant at the scalar level). However, mixture multigroup factor analysis is still an imperfect solution to our specific case, as it models factor analyses using the Maximum Likelihood (ML) method, which – as explained above – is less appropriate on 3-point Likert type measures like the DJGLS-6 and T-ILS.</w:t>
      </w:r>
    </w:p>
    <w:p w14:paraId="04BB4424" w14:textId="77777777" w:rsidR="00C97450" w:rsidRDefault="00075A96">
      <w:pPr>
        <w:pBdr>
          <w:top w:val="nil"/>
          <w:left w:val="nil"/>
          <w:bottom w:val="nil"/>
          <w:right w:val="nil"/>
          <w:between w:val="nil"/>
        </w:pBdr>
        <w:spacing w:line="480" w:lineRule="auto"/>
        <w:ind w:firstLine="720"/>
        <w:rPr>
          <w:rFonts w:ascii="Times New Roman" w:eastAsia="Gungsuh" w:hAnsi="Times New Roman" w:cs="Times New Roman"/>
          <w:sz w:val="24"/>
          <w:szCs w:val="24"/>
          <w:lang w:val="en-US"/>
        </w:rPr>
      </w:pPr>
      <w:r w:rsidRPr="00EF3326">
        <w:rPr>
          <w:rFonts w:ascii="Times New Roman" w:eastAsia="Gungsuh" w:hAnsi="Times New Roman" w:cs="Times New Roman"/>
          <w:sz w:val="24"/>
          <w:szCs w:val="24"/>
          <w:lang w:val="en-US"/>
        </w:rPr>
        <w:t>Our procedure for testing measurement invariance was thus as follows: We first tried to establish measurement invariance across the 27 EU member states using multigroup confirmatory factor analysis. Configural invariance was established following the same indicators as for our confirmatory factor analyses (CFI ≥ .90 and RMSEA values ≤ .08), metric invariance was established in case the model that imposed equivalent factor loadings had significant ΔCFI value ≥ -.02 or ΔRMSEA value ≤ .03 compared to the confi</w:t>
      </w:r>
      <w:r w:rsidRPr="00EF3326">
        <w:rPr>
          <w:rFonts w:ascii="Times New Roman" w:eastAsia="Gungsuh" w:hAnsi="Times New Roman" w:cs="Times New Roman"/>
          <w:sz w:val="24"/>
          <w:szCs w:val="24"/>
          <w:lang w:val="en-US"/>
        </w:rPr>
        <w:t xml:space="preserve">gural model, and scalar invariance was established in case the model that imposed equivalent factor loadings and item intercepts had ΔCFI value ≥ -.02 or ΔRMSEA value ≤ .03 compared to the </w:t>
      </w:r>
      <w:r w:rsidRPr="00EF3326">
        <w:rPr>
          <w:rFonts w:ascii="Times New Roman" w:eastAsia="Gungsuh" w:hAnsi="Times New Roman" w:cs="Times New Roman"/>
          <w:sz w:val="24"/>
          <w:szCs w:val="24"/>
          <w:lang w:val="en-US"/>
        </w:rPr>
        <w:lastRenderedPageBreak/>
        <w:t xml:space="preserve">metric model. Those cut-offs values appear to be appropriate for detecting measurement invariance across many groups (Rutkowski &amp; Svetina, 2014). </w:t>
      </w:r>
    </w:p>
    <w:p w14:paraId="199349E7" w14:textId="77777777" w:rsidR="00C97450" w:rsidRDefault="00075A96">
      <w:pPr>
        <w:pBdr>
          <w:top w:val="nil"/>
          <w:left w:val="nil"/>
          <w:bottom w:val="nil"/>
          <w:right w:val="nil"/>
          <w:between w:val="nil"/>
        </w:pBdr>
        <w:spacing w:line="480" w:lineRule="auto"/>
        <w:ind w:firstLine="720"/>
        <w:rPr>
          <w:rFonts w:ascii="Times New Roman" w:eastAsia="Gungsuh" w:hAnsi="Times New Roman" w:cs="Times New Roman"/>
          <w:sz w:val="24"/>
          <w:szCs w:val="24"/>
          <w:lang w:val="en-US"/>
        </w:rPr>
      </w:pPr>
      <w:r w:rsidRPr="00EF3326">
        <w:rPr>
          <w:rFonts w:ascii="Times New Roman" w:eastAsia="Gungsuh" w:hAnsi="Times New Roman" w:cs="Times New Roman"/>
          <w:sz w:val="24"/>
          <w:szCs w:val="24"/>
          <w:lang w:val="en-US"/>
        </w:rPr>
        <w:t xml:space="preserve">In case measurement invariance failed at any level, instead of doing pairwise comparisons to pinpoint invariant countries, we resorted to mixture multigroup factor analysis to unravel clusters of countries invariant at the scalar level. More specifically, we used the </w:t>
      </w:r>
      <w:proofErr w:type="spellStart"/>
      <w:r w:rsidRPr="00EF3326">
        <w:rPr>
          <w:rFonts w:ascii="Times New Roman" w:eastAsia="Gungsuh" w:hAnsi="Times New Roman" w:cs="Times New Roman"/>
          <w:sz w:val="24"/>
          <w:szCs w:val="24"/>
          <w:lang w:val="en-US"/>
        </w:rPr>
        <w:t>mixmgfa</w:t>
      </w:r>
      <w:proofErr w:type="spellEnd"/>
      <w:r w:rsidRPr="00EF3326">
        <w:rPr>
          <w:rFonts w:ascii="Times New Roman" w:eastAsia="Gungsuh" w:hAnsi="Times New Roman" w:cs="Times New Roman"/>
          <w:sz w:val="24"/>
          <w:szCs w:val="24"/>
          <w:lang w:val="en-US"/>
        </w:rPr>
        <w:t xml:space="preserve"> function from the </w:t>
      </w:r>
      <w:proofErr w:type="spellStart"/>
      <w:r w:rsidRPr="00EF3326">
        <w:rPr>
          <w:rFonts w:ascii="Times New Roman" w:eastAsia="Gungsuh" w:hAnsi="Times New Roman" w:cs="Times New Roman"/>
          <w:sz w:val="24"/>
          <w:szCs w:val="24"/>
          <w:lang w:val="en-US"/>
        </w:rPr>
        <w:t>mixmgfa</w:t>
      </w:r>
      <w:proofErr w:type="spellEnd"/>
      <w:r w:rsidRPr="00EF3326">
        <w:rPr>
          <w:rFonts w:ascii="Times New Roman" w:eastAsia="Gungsuh" w:hAnsi="Times New Roman" w:cs="Times New Roman"/>
          <w:sz w:val="24"/>
          <w:szCs w:val="24"/>
          <w:lang w:val="en-US"/>
        </w:rPr>
        <w:t xml:space="preserve"> R package (De Roover, 2021; De Roover et al., 2022) to provide cluster solutions of countries with equivalent factor loadings and item intercepts. We selected the best clustering solution using a combination of (a) the Convex Hull procedure (CHull; Ceulemans &amp; Kiers, 2006; Ceulemans &amp; Van </w:t>
      </w:r>
      <w:proofErr w:type="spellStart"/>
      <w:r w:rsidRPr="00EF3326">
        <w:rPr>
          <w:rFonts w:ascii="Times New Roman" w:eastAsia="Gungsuh" w:hAnsi="Times New Roman" w:cs="Times New Roman"/>
          <w:sz w:val="24"/>
          <w:szCs w:val="24"/>
          <w:lang w:val="en-US"/>
        </w:rPr>
        <w:t>Mechelen</w:t>
      </w:r>
      <w:proofErr w:type="spellEnd"/>
      <w:r w:rsidRPr="00EF3326">
        <w:rPr>
          <w:rFonts w:ascii="Times New Roman" w:eastAsia="Gungsuh" w:hAnsi="Times New Roman" w:cs="Times New Roman"/>
          <w:sz w:val="24"/>
          <w:szCs w:val="24"/>
          <w:lang w:val="en-US"/>
        </w:rPr>
        <w:t>, 2005), which is a generalization of the scree-test (Cattell, 1966) that provides the optimal clustering solution via a maximized scree ratio and visual detection of an elbow in t</w:t>
      </w:r>
      <w:r w:rsidRPr="00EF3326">
        <w:rPr>
          <w:rFonts w:ascii="Times New Roman" w:eastAsia="Gungsuh" w:hAnsi="Times New Roman" w:cs="Times New Roman"/>
          <w:sz w:val="24"/>
          <w:szCs w:val="24"/>
          <w:lang w:val="en-US"/>
        </w:rPr>
        <w:t xml:space="preserve">he CHull plot; and (b) the Bayesian Information Criterion (BIC; Schwarz, 1978) with the number of groups G as sample size (BIC_G) that provides the optimal clustering solution via a minimized BIC_G value. </w:t>
      </w:r>
    </w:p>
    <w:p w14:paraId="3302F2EC" w14:textId="1B63CEA4"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Gungsuh" w:hAnsi="Times New Roman" w:cs="Times New Roman"/>
          <w:sz w:val="24"/>
          <w:szCs w:val="24"/>
          <w:lang w:val="en-US"/>
        </w:rPr>
        <w:t>In case the two methods yielded different optimal clustering solutions, we favored the clustering solution returned by the CHull method</w:t>
      </w:r>
      <w:r w:rsidR="00C97450">
        <w:rPr>
          <w:rFonts w:ascii="Times New Roman" w:eastAsia="Gungsuh" w:hAnsi="Times New Roman" w:cs="Times New Roman"/>
          <w:sz w:val="24"/>
          <w:szCs w:val="24"/>
          <w:lang w:val="en-US"/>
        </w:rPr>
        <w:t xml:space="preserve">, which </w:t>
      </w:r>
      <w:r w:rsidRPr="00EF3326">
        <w:rPr>
          <w:rFonts w:ascii="Times New Roman" w:eastAsia="Gungsuh" w:hAnsi="Times New Roman" w:cs="Times New Roman"/>
          <w:sz w:val="24"/>
          <w:szCs w:val="24"/>
          <w:lang w:val="en-US"/>
        </w:rPr>
        <w:t xml:space="preserve">does not make distributional assumptions on the </w:t>
      </w:r>
      <w:r w:rsidRPr="00EF3326">
        <w:rPr>
          <w:rFonts w:ascii="Times New Roman" w:eastAsia="Gungsuh" w:hAnsi="Times New Roman" w:cs="Times New Roman"/>
          <w:sz w:val="24"/>
          <w:szCs w:val="24"/>
          <w:lang w:val="en-US"/>
        </w:rPr>
        <w:t>data (De Roover et al., 2022). Following this, as mixture multigroup factor analysis does not support the estimation method that best fits categorical data (De Roover et al., 2022), we subsequently assessed measurement invariance on the unraveled clusters using multigroup confirmatory factor analysis again, and concluded on the invariance of the measure following these analyses.</w:t>
      </w:r>
    </w:p>
    <w:p w14:paraId="132E22B3"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b/>
          <w:i/>
          <w:sz w:val="24"/>
          <w:szCs w:val="24"/>
          <w:lang w:val="en-US"/>
        </w:rPr>
      </w:pPr>
      <w:r w:rsidRPr="00EF3326">
        <w:rPr>
          <w:rFonts w:ascii="Times New Roman" w:eastAsia="Times New Roman" w:hAnsi="Times New Roman" w:cs="Times New Roman"/>
          <w:b/>
          <w:i/>
          <w:sz w:val="24"/>
          <w:szCs w:val="24"/>
          <w:lang w:val="en-US"/>
        </w:rPr>
        <w:t>Construct Validity: Nomological Network</w:t>
      </w:r>
    </w:p>
    <w:p w14:paraId="6BF5F422"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ab/>
        <w:t xml:space="preserve">We evaluated the construct validity of the DJGLS-6, T-ILS, and single-item measure of loneliness through analyses of their nomological network, by examining correlations between the loneliness measures with composite measures and items concurrently </w:t>
      </w:r>
      <w:r w:rsidRPr="00EF3326">
        <w:rPr>
          <w:rFonts w:ascii="Times New Roman" w:eastAsia="Times New Roman" w:hAnsi="Times New Roman" w:cs="Times New Roman"/>
          <w:sz w:val="24"/>
          <w:szCs w:val="24"/>
          <w:lang w:val="en-US"/>
        </w:rPr>
        <w:lastRenderedPageBreak/>
        <w:t>administered in the EU Loneliness Survey, for each country separately. We computed zero-order correlation coefficients to quantify the relationship between the three loneliness measures with indicators of social connectedness, indicators of emotions, and an indicator of health.</w:t>
      </w:r>
    </w:p>
    <w:p w14:paraId="55A3A4A7" w14:textId="6E7FDCDA"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We considered the loneliness measures to show sufficient construct validity in case</w:t>
      </w:r>
      <w:ins w:id="54" w:author="Mary Louise Pomeroy" w:date="2024-01-25T14:13:00Z">
        <w:r w:rsidR="007656C5">
          <w:rPr>
            <w:rFonts w:ascii="Times New Roman" w:eastAsia="Times New Roman" w:hAnsi="Times New Roman" w:cs="Times New Roman"/>
            <w:sz w:val="24"/>
            <w:szCs w:val="24"/>
            <w:lang w:val="en-US"/>
          </w:rPr>
          <w:t>s where</w:t>
        </w:r>
      </w:ins>
      <w:r w:rsidRPr="00EF3326">
        <w:rPr>
          <w:rFonts w:ascii="Times New Roman" w:eastAsia="Times New Roman" w:hAnsi="Times New Roman" w:cs="Times New Roman"/>
          <w:sz w:val="24"/>
          <w:szCs w:val="24"/>
          <w:lang w:val="en-US"/>
        </w:rPr>
        <w:t xml:space="preserve"> at least two-thirds of the correlations obtained were in the expected direction</w:t>
      </w:r>
      <w:r w:rsidR="00C97450">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sz w:val="24"/>
          <w:szCs w:val="24"/>
          <w:lang w:val="en-US"/>
        </w:rPr>
        <w:t>significant at the .05 level adjusted with Bonferroni correction applied at the country level (with 12 correlation tests per country, this corresponds to an alpha threshold adjusted to .004)</w:t>
      </w:r>
      <w:r w:rsidR="00C97450">
        <w:rPr>
          <w:rFonts w:ascii="Times New Roman" w:eastAsia="Times New Roman" w:hAnsi="Times New Roman" w:cs="Times New Roman"/>
          <w:sz w:val="24"/>
          <w:szCs w:val="24"/>
          <w:lang w:val="en-US"/>
        </w:rPr>
        <w:t>, and a</w:t>
      </w:r>
      <w:r w:rsidR="00006EE8">
        <w:rPr>
          <w:rFonts w:ascii="Times New Roman" w:eastAsia="Times New Roman" w:hAnsi="Times New Roman" w:cs="Times New Roman"/>
          <w:sz w:val="24"/>
          <w:szCs w:val="24"/>
          <w:lang w:val="en-US"/>
        </w:rPr>
        <w:t xml:space="preserve"> | </w:t>
      </w:r>
      <w:r w:rsidR="00C97450">
        <w:rPr>
          <w:rFonts w:ascii="Times New Roman" w:eastAsia="Times New Roman" w:hAnsi="Times New Roman" w:cs="Times New Roman"/>
          <w:i/>
          <w:iCs/>
          <w:sz w:val="24"/>
          <w:szCs w:val="24"/>
          <w:lang w:val="en-US"/>
        </w:rPr>
        <w:t>r</w:t>
      </w:r>
      <w:r w:rsidR="00006EE8">
        <w:rPr>
          <w:rFonts w:ascii="Times New Roman" w:eastAsia="Times New Roman" w:hAnsi="Times New Roman" w:cs="Times New Roman"/>
          <w:i/>
          <w:iCs/>
          <w:sz w:val="24"/>
          <w:szCs w:val="24"/>
          <w:lang w:val="en-US"/>
        </w:rPr>
        <w:t xml:space="preserve"> |</w:t>
      </w:r>
      <w:r w:rsidR="00C97450">
        <w:rPr>
          <w:rFonts w:ascii="Times New Roman" w:eastAsia="Times New Roman" w:hAnsi="Times New Roman" w:cs="Times New Roman"/>
          <w:i/>
          <w:iCs/>
          <w:sz w:val="24"/>
          <w:szCs w:val="24"/>
          <w:lang w:val="en-US"/>
        </w:rPr>
        <w:t xml:space="preserve"> </w:t>
      </w:r>
      <w:r w:rsidR="00B21AA8">
        <w:rPr>
          <w:rFonts w:ascii="Times New Roman" w:eastAsia="Times New Roman" w:hAnsi="Times New Roman" w:cs="Times New Roman"/>
          <w:sz w:val="24"/>
          <w:szCs w:val="24"/>
          <w:lang w:val="en-US"/>
        </w:rPr>
        <w:t>≥</w:t>
      </w:r>
      <w:r w:rsidR="00C97450">
        <w:rPr>
          <w:rFonts w:ascii="Times New Roman" w:eastAsia="Times New Roman" w:hAnsi="Times New Roman" w:cs="Times New Roman"/>
          <w:sz w:val="24"/>
          <w:szCs w:val="24"/>
          <w:lang w:val="en-US"/>
        </w:rPr>
        <w:t xml:space="preserve"> .010</w:t>
      </w:r>
      <w:r w:rsidRPr="00EF3326">
        <w:rPr>
          <w:rFonts w:ascii="Times New Roman" w:eastAsia="Times New Roman" w:hAnsi="Times New Roman" w:cs="Times New Roman"/>
          <w:sz w:val="24"/>
          <w:szCs w:val="24"/>
          <w:lang w:val="en-US"/>
        </w:rPr>
        <w:t xml:space="preserve">. We expected positive correlations between the loneliness scores and the indicator of negative emotion, and negative correlations between the loneliness scores and the indicators of social </w:t>
      </w:r>
      <w:r w:rsidRPr="00EF3326">
        <w:rPr>
          <w:rFonts w:ascii="Times New Roman" w:eastAsia="Times New Roman" w:hAnsi="Times New Roman" w:cs="Times New Roman"/>
          <w:sz w:val="24"/>
          <w:szCs w:val="24"/>
          <w:lang w:val="en-US"/>
        </w:rPr>
        <w:t>connectedness, positive emotion, and health. In addition, we computed correlation coefficients to quantify the relationship between the three loneliness measures (i.e., the DJGLS-6, T-ILS, and single-item measure of loneliness).</w:t>
      </w:r>
    </w:p>
    <w:p w14:paraId="01F06E84" w14:textId="77777777" w:rsidR="00F96DE9" w:rsidRPr="00EF3326" w:rsidRDefault="00075A96">
      <w:pPr>
        <w:pBdr>
          <w:top w:val="nil"/>
          <w:left w:val="nil"/>
          <w:bottom w:val="nil"/>
          <w:right w:val="nil"/>
          <w:between w:val="nil"/>
        </w:pBdr>
        <w:spacing w:line="480" w:lineRule="auto"/>
        <w:jc w:val="cente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Results</w:t>
      </w:r>
    </w:p>
    <w:p w14:paraId="7FCC7B3E"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 xml:space="preserve">Results from the </w:t>
      </w:r>
      <w:r w:rsidRPr="00EF3326">
        <w:rPr>
          <w:rFonts w:ascii="Times New Roman" w:eastAsia="Times New Roman" w:hAnsi="Times New Roman" w:cs="Times New Roman"/>
          <w:b/>
          <w:sz w:val="24"/>
          <w:szCs w:val="24"/>
          <w:lang w:val="en-US"/>
        </w:rPr>
        <w:t>exploratory dataset</w:t>
      </w:r>
    </w:p>
    <w:p w14:paraId="62A0E9B1"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ab/>
      </w:r>
      <w:r w:rsidRPr="00EF3326">
        <w:rPr>
          <w:rFonts w:ascii="Times New Roman" w:eastAsia="Times New Roman" w:hAnsi="Times New Roman" w:cs="Times New Roman"/>
          <w:sz w:val="24"/>
          <w:szCs w:val="24"/>
          <w:lang w:val="en-US"/>
        </w:rPr>
        <w:t>In summary, [</w:t>
      </w:r>
      <w:r w:rsidRPr="00EF3326">
        <w:rPr>
          <w:rFonts w:ascii="Times New Roman" w:eastAsia="Times New Roman" w:hAnsi="Times New Roman" w:cs="Times New Roman"/>
          <w:sz w:val="24"/>
          <w:szCs w:val="24"/>
          <w:highlight w:val="yellow"/>
          <w:lang w:val="en-US"/>
        </w:rPr>
        <w:t>only the DJGLS-6/only the T-ILS/both the DJGLS-6 and T-ILS/neither the DJGLS-6 nor the T-ILS</w:t>
      </w:r>
      <w:r w:rsidRPr="00EF3326">
        <w:rPr>
          <w:rFonts w:ascii="Times New Roman" w:eastAsia="Times New Roman" w:hAnsi="Times New Roman" w:cs="Times New Roman"/>
          <w:sz w:val="24"/>
          <w:szCs w:val="24"/>
          <w:lang w:val="en-US"/>
        </w:rPr>
        <w:t>] provided evidence of sufficient measurement properties on factor structure, internal consistency, measurement invariance, and construct validity. More specifically, the DJGLS-6 provided a [</w:t>
      </w:r>
      <w:r w:rsidRPr="00EF3326">
        <w:rPr>
          <w:rFonts w:ascii="Times New Roman" w:eastAsia="Times New Roman" w:hAnsi="Times New Roman" w:cs="Times New Roman"/>
          <w:sz w:val="24"/>
          <w:szCs w:val="24"/>
          <w:highlight w:val="yellow"/>
          <w:lang w:val="en-US"/>
        </w:rPr>
        <w:t>poor/acceptable/very good</w:t>
      </w:r>
      <w:r w:rsidRPr="00EF3326">
        <w:rPr>
          <w:rFonts w:ascii="Times New Roman" w:eastAsia="Times New Roman" w:hAnsi="Times New Roman" w:cs="Times New Roman"/>
          <w:sz w:val="24"/>
          <w:szCs w:val="24"/>
          <w:lang w:val="en-US"/>
        </w:rPr>
        <w:t>] fit for a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xml:space="preserve">] factor structure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t>
      </w:r>
      <w:r w:rsidRPr="00EF3326">
        <w:rPr>
          <w:rFonts w:ascii="Times New Roman" w:eastAsia="Times New Roman" w:hAnsi="Times New Roman" w:cs="Times New Roman"/>
          <w:sz w:val="24"/>
          <w:szCs w:val="24"/>
          <w:highlight w:val="yellow"/>
          <w:lang w:val="en-US"/>
        </w:rPr>
        <w:t>insufficient/sufficient</w:t>
      </w:r>
      <w:r w:rsidRPr="00EF3326">
        <w:rPr>
          <w:rFonts w:ascii="Times New Roman" w:eastAsia="Times New Roman" w:hAnsi="Times New Roman" w:cs="Times New Roman"/>
          <w:sz w:val="24"/>
          <w:szCs w:val="24"/>
          <w:lang w:val="en-US"/>
        </w:rPr>
        <w:t xml:space="preserve">] internal consistency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t>
      </w:r>
      <w:r w:rsidRPr="00EF3326">
        <w:rPr>
          <w:rFonts w:ascii="Times New Roman" w:eastAsia="Times New Roman" w:hAnsi="Times New Roman" w:cs="Times New Roman"/>
          <w:sz w:val="24"/>
          <w:szCs w:val="24"/>
          <w:highlight w:val="yellow"/>
          <w:lang w:val="en-US"/>
        </w:rPr>
        <w:t>provided/failed to provided</w:t>
      </w:r>
      <w:r w:rsidRPr="00EF3326">
        <w:rPr>
          <w:rFonts w:ascii="Times New Roman" w:eastAsia="Times New Roman" w:hAnsi="Times New Roman" w:cs="Times New Roman"/>
          <w:sz w:val="24"/>
          <w:szCs w:val="24"/>
          <w:lang w:val="en-US"/>
        </w:rPr>
        <w:t>] evidence of measurement invariance acro</w:t>
      </w:r>
      <w:r w:rsidRPr="00EF3326">
        <w:rPr>
          <w:rFonts w:ascii="Times New Roman" w:eastAsia="Times New Roman" w:hAnsi="Times New Roman" w:cs="Times New Roman"/>
          <w:sz w:val="24"/>
          <w:szCs w:val="24"/>
          <w:lang w:val="en-US"/>
        </w:rPr>
        <w:t>ss [</w:t>
      </w:r>
      <w:r w:rsidRPr="00EF3326">
        <w:rPr>
          <w:rFonts w:ascii="Times New Roman" w:eastAsia="Times New Roman" w:hAnsi="Times New Roman" w:cs="Times New Roman"/>
          <w:sz w:val="24"/>
          <w:szCs w:val="24"/>
          <w:highlight w:val="yellow"/>
          <w:lang w:val="en-US"/>
        </w:rPr>
        <w:t>the 27 EU member states/n different clusters of countries</w:t>
      </w:r>
      <w:r w:rsidRPr="00EF3326">
        <w:rPr>
          <w:rFonts w:ascii="Times New Roman" w:eastAsia="Times New Roman" w:hAnsi="Times New Roman" w:cs="Times New Roman"/>
          <w:sz w:val="24"/>
          <w:szCs w:val="24"/>
          <w:lang w:val="en-US"/>
        </w:rPr>
        <w:t>], and [</w:t>
      </w:r>
      <w:r w:rsidRPr="00EF3326">
        <w:rPr>
          <w:rFonts w:ascii="Times New Roman" w:eastAsia="Times New Roman" w:hAnsi="Times New Roman" w:cs="Times New Roman"/>
          <w:sz w:val="24"/>
          <w:szCs w:val="24"/>
          <w:highlight w:val="yellow"/>
          <w:lang w:val="en-US"/>
        </w:rPr>
        <w:t>provided/failed to provide</w:t>
      </w:r>
      <w:r w:rsidRPr="00EF3326">
        <w:rPr>
          <w:rFonts w:ascii="Times New Roman" w:eastAsia="Times New Roman" w:hAnsi="Times New Roman" w:cs="Times New Roman"/>
          <w:sz w:val="24"/>
          <w:szCs w:val="24"/>
          <w:lang w:val="en-US"/>
        </w:rPr>
        <w:t xml:space="preserve">] evidence of sufficient construct validity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The T-ILS provided a [</w:t>
      </w:r>
      <w:r w:rsidRPr="00EF3326">
        <w:rPr>
          <w:rFonts w:ascii="Times New Roman" w:eastAsia="Times New Roman" w:hAnsi="Times New Roman" w:cs="Times New Roman"/>
          <w:sz w:val="24"/>
          <w:szCs w:val="24"/>
          <w:highlight w:val="yellow"/>
          <w:lang w:val="en-US"/>
        </w:rPr>
        <w:t>poor/acceptable/very good</w:t>
      </w:r>
      <w:r w:rsidRPr="00EF3326">
        <w:rPr>
          <w:rFonts w:ascii="Times New Roman" w:eastAsia="Times New Roman" w:hAnsi="Times New Roman" w:cs="Times New Roman"/>
          <w:sz w:val="24"/>
          <w:szCs w:val="24"/>
          <w:lang w:val="en-US"/>
        </w:rPr>
        <w:t xml:space="preserve">] fit for a one factor structure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t>
      </w:r>
      <w:r w:rsidRPr="00EF3326">
        <w:rPr>
          <w:rFonts w:ascii="Times New Roman" w:eastAsia="Times New Roman" w:hAnsi="Times New Roman" w:cs="Times New Roman"/>
          <w:sz w:val="24"/>
          <w:szCs w:val="24"/>
          <w:highlight w:val="yellow"/>
          <w:lang w:val="en-US"/>
        </w:rPr>
        <w:t>insufficient/sufficient</w:t>
      </w:r>
      <w:r w:rsidRPr="00EF3326">
        <w:rPr>
          <w:rFonts w:ascii="Times New Roman" w:eastAsia="Times New Roman" w:hAnsi="Times New Roman" w:cs="Times New Roman"/>
          <w:sz w:val="24"/>
          <w:szCs w:val="24"/>
          <w:lang w:val="en-US"/>
        </w:rPr>
        <w:t xml:space="preserve">] internal consistency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t>
      </w:r>
      <w:r w:rsidRPr="00EF3326">
        <w:rPr>
          <w:rFonts w:ascii="Times New Roman" w:eastAsia="Times New Roman" w:hAnsi="Times New Roman" w:cs="Times New Roman"/>
          <w:sz w:val="24"/>
          <w:szCs w:val="24"/>
          <w:highlight w:val="yellow"/>
          <w:lang w:val="en-US"/>
        </w:rPr>
        <w:t>provided/failed to provide</w:t>
      </w:r>
      <w:r w:rsidRPr="00EF3326">
        <w:rPr>
          <w:rFonts w:ascii="Times New Roman" w:eastAsia="Times New Roman" w:hAnsi="Times New Roman" w:cs="Times New Roman"/>
          <w:sz w:val="24"/>
          <w:szCs w:val="24"/>
          <w:lang w:val="en-US"/>
        </w:rPr>
        <w:t>] evidence of measurement invariance across [</w:t>
      </w:r>
      <w:r w:rsidRPr="00EF3326">
        <w:rPr>
          <w:rFonts w:ascii="Times New Roman" w:eastAsia="Times New Roman" w:hAnsi="Times New Roman" w:cs="Times New Roman"/>
          <w:sz w:val="24"/>
          <w:szCs w:val="24"/>
          <w:highlight w:val="yellow"/>
          <w:lang w:val="en-US"/>
        </w:rPr>
        <w:t xml:space="preserve">the 27 EU </w:t>
      </w:r>
      <w:r w:rsidRPr="00EF3326">
        <w:rPr>
          <w:rFonts w:ascii="Times New Roman" w:eastAsia="Times New Roman" w:hAnsi="Times New Roman" w:cs="Times New Roman"/>
          <w:sz w:val="24"/>
          <w:szCs w:val="24"/>
          <w:highlight w:val="yellow"/>
          <w:lang w:val="en-US"/>
        </w:rPr>
        <w:lastRenderedPageBreak/>
        <w:t>member states/n different clusters of countries</w:t>
      </w:r>
      <w:r w:rsidRPr="00EF3326">
        <w:rPr>
          <w:rFonts w:ascii="Times New Roman" w:eastAsia="Times New Roman" w:hAnsi="Times New Roman" w:cs="Times New Roman"/>
          <w:sz w:val="24"/>
          <w:szCs w:val="24"/>
          <w:lang w:val="en-US"/>
        </w:rPr>
        <w:t>], and [</w:t>
      </w:r>
      <w:r w:rsidRPr="00EF3326">
        <w:rPr>
          <w:rFonts w:ascii="Times New Roman" w:eastAsia="Times New Roman" w:hAnsi="Times New Roman" w:cs="Times New Roman"/>
          <w:sz w:val="24"/>
          <w:szCs w:val="24"/>
          <w:highlight w:val="yellow"/>
          <w:lang w:val="en-US"/>
        </w:rPr>
        <w:t>provided/failed to provide</w:t>
      </w:r>
      <w:r w:rsidRPr="00EF3326">
        <w:rPr>
          <w:rFonts w:ascii="Times New Roman" w:eastAsia="Times New Roman" w:hAnsi="Times New Roman" w:cs="Times New Roman"/>
          <w:sz w:val="24"/>
          <w:szCs w:val="24"/>
          <w:lang w:val="en-US"/>
        </w:rPr>
        <w:t>] evidence of sufficient cons</w:t>
      </w:r>
      <w:r w:rsidRPr="00EF3326">
        <w:rPr>
          <w:rFonts w:ascii="Times New Roman" w:eastAsia="Times New Roman" w:hAnsi="Times New Roman" w:cs="Times New Roman"/>
          <w:sz w:val="24"/>
          <w:szCs w:val="24"/>
          <w:lang w:val="en-US"/>
        </w:rPr>
        <w:t xml:space="preserve">truct validity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The one–item measure of loneliness [</w:t>
      </w:r>
      <w:r w:rsidRPr="00EF3326">
        <w:rPr>
          <w:rFonts w:ascii="Times New Roman" w:eastAsia="Times New Roman" w:hAnsi="Times New Roman" w:cs="Times New Roman"/>
          <w:sz w:val="24"/>
          <w:szCs w:val="24"/>
          <w:highlight w:val="yellow"/>
          <w:lang w:val="en-US"/>
        </w:rPr>
        <w:t>provided/failed to provide</w:t>
      </w:r>
      <w:r w:rsidRPr="00EF3326">
        <w:rPr>
          <w:rFonts w:ascii="Times New Roman" w:eastAsia="Times New Roman" w:hAnsi="Times New Roman" w:cs="Times New Roman"/>
          <w:sz w:val="24"/>
          <w:szCs w:val="24"/>
          <w:lang w:val="en-US"/>
        </w:rPr>
        <w:t xml:space="preserve">] evidence of sufficient construct validity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w:t>
      </w:r>
    </w:p>
    <w:p w14:paraId="523218EC"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b/>
          <w:i/>
          <w:sz w:val="24"/>
          <w:szCs w:val="24"/>
          <w:lang w:val="en-US"/>
        </w:rPr>
      </w:pPr>
      <w:r w:rsidRPr="00EF3326">
        <w:rPr>
          <w:rFonts w:ascii="Times New Roman" w:eastAsia="Times New Roman" w:hAnsi="Times New Roman" w:cs="Times New Roman"/>
          <w:b/>
          <w:i/>
          <w:sz w:val="24"/>
          <w:szCs w:val="24"/>
          <w:lang w:val="en-US"/>
        </w:rPr>
        <w:t>Factor Analyses and Internal Consistency</w:t>
      </w:r>
    </w:p>
    <w:p w14:paraId="66F2E59B"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i/>
          <w:sz w:val="24"/>
          <w:szCs w:val="24"/>
          <w:lang w:val="en-US"/>
        </w:rPr>
        <w:tab/>
      </w:r>
      <w:r w:rsidRPr="00EF3326">
        <w:rPr>
          <w:rFonts w:ascii="Times New Roman" w:eastAsia="Times New Roman" w:hAnsi="Times New Roman" w:cs="Times New Roman"/>
          <w:sz w:val="24"/>
          <w:szCs w:val="24"/>
          <w:lang w:val="en-US"/>
        </w:rPr>
        <w:t xml:space="preserve">Following exploratory and confirmatory factor analyses, we decided to retain a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factor structure for the DJGLS-6, and a one factor structure for the T-ILS. The DJLGS-6 provided [</w:t>
      </w:r>
      <w:r w:rsidRPr="00EF3326">
        <w:rPr>
          <w:rFonts w:ascii="Times New Roman" w:eastAsia="Times New Roman" w:hAnsi="Times New Roman" w:cs="Times New Roman"/>
          <w:sz w:val="24"/>
          <w:szCs w:val="24"/>
          <w:highlight w:val="yellow"/>
          <w:lang w:val="en-US"/>
        </w:rPr>
        <w:t>a poor/an acceptable/a very good</w:t>
      </w:r>
      <w:r w:rsidRPr="00EF3326">
        <w:rPr>
          <w:rFonts w:ascii="Times New Roman" w:eastAsia="Times New Roman" w:hAnsi="Times New Roman" w:cs="Times New Roman"/>
          <w:sz w:val="24"/>
          <w:szCs w:val="24"/>
          <w:lang w:val="en-US"/>
        </w:rPr>
        <w:t>] fit to a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xml:space="preserve">] factor structure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with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xml:space="preserve">] internal consistency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the T-ILS provided [</w:t>
      </w:r>
      <w:r w:rsidRPr="00EF3326">
        <w:rPr>
          <w:rFonts w:ascii="Times New Roman" w:eastAsia="Times New Roman" w:hAnsi="Times New Roman" w:cs="Times New Roman"/>
          <w:sz w:val="24"/>
          <w:szCs w:val="24"/>
          <w:highlight w:val="yellow"/>
          <w:lang w:val="en-US"/>
        </w:rPr>
        <w:t>a poor/an acceptable/a very good</w:t>
      </w:r>
      <w:r w:rsidRPr="00EF3326">
        <w:rPr>
          <w:rFonts w:ascii="Times New Roman" w:eastAsia="Times New Roman" w:hAnsi="Times New Roman" w:cs="Times New Roman"/>
          <w:sz w:val="24"/>
          <w:szCs w:val="24"/>
          <w:lang w:val="en-US"/>
        </w:rPr>
        <w:t xml:space="preserve">] fit to a one factor structure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countries with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xml:space="preserve">] internal consistency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countrie</w:t>
      </w:r>
      <w:r w:rsidRPr="00EF3326">
        <w:rPr>
          <w:rFonts w:ascii="Times New Roman" w:eastAsia="Times New Roman" w:hAnsi="Times New Roman" w:cs="Times New Roman"/>
          <w:sz w:val="24"/>
          <w:szCs w:val="24"/>
          <w:lang w:val="en-US"/>
        </w:rPr>
        <w:t>s. Table 2 presents the model fit and internal consistency values obtained across the 27 EU member states and for each member state separately, for each measure.</w:t>
      </w:r>
    </w:p>
    <w:p w14:paraId="0F5F5D47" w14:textId="7777777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 xml:space="preserve">DJGLS-6. </w:t>
      </w:r>
      <w:r w:rsidRPr="00EF3326">
        <w:rPr>
          <w:rFonts w:ascii="Times New Roman" w:eastAsia="Times New Roman" w:hAnsi="Times New Roman" w:cs="Times New Roman"/>
          <w:sz w:val="24"/>
          <w:szCs w:val="24"/>
          <w:lang w:val="en-US"/>
        </w:rPr>
        <w:t>Results of the parallel analysis and Empirical Kaiser Criterion extraction techniques suggested that a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factor structure was the most appropriate for the DJGLS-6 across the 27 EU member states. We found this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factor model to provide [</w:t>
      </w:r>
      <w:r w:rsidRPr="00EF3326">
        <w:rPr>
          <w:rFonts w:ascii="Times New Roman" w:eastAsia="Times New Roman" w:hAnsi="Times New Roman" w:cs="Times New Roman"/>
          <w:sz w:val="24"/>
          <w:szCs w:val="24"/>
          <w:highlight w:val="yellow"/>
          <w:lang w:val="en-US"/>
        </w:rPr>
        <w:t>a poor/an acceptable/a very good</w:t>
      </w:r>
      <w:r w:rsidRPr="00EF3326">
        <w:rPr>
          <w:rFonts w:ascii="Times New Roman" w:eastAsia="Times New Roman" w:hAnsi="Times New Roman" w:cs="Times New Roman"/>
          <w:sz w:val="24"/>
          <w:szCs w:val="24"/>
          <w:lang w:val="en-US"/>
        </w:rPr>
        <w:t xml:space="preserve">] fit to the data (χ²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i/>
          <w:sz w:val="24"/>
          <w:szCs w:val="24"/>
          <w:lang w:val="en-US"/>
        </w:rPr>
        <w:t xml:space="preserve"> p</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CFI</w:t>
      </w:r>
      <w:r w:rsidRPr="00EF3326">
        <w:rPr>
          <w:rFonts w:ascii="Times New Roman" w:eastAsia="Times New Roman" w:hAnsi="Times New Roman" w:cs="Times New Roman"/>
          <w:i/>
          <w:sz w:val="24"/>
          <w:szCs w:val="24"/>
          <w:lang w:val="en-US"/>
        </w:rPr>
        <w:t xml:space="preserve"> =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RMSEA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CI 90% </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highlight w:val="yellow"/>
          <w:lang w:val="en-US"/>
        </w:rPr>
        <w:t>XXX, XXX</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lang w:val="en-US"/>
        </w:rPr>
        <w:t>) with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internal consistency ([</w:t>
      </w:r>
      <w:proofErr w:type="spellStart"/>
      <w:r w:rsidRPr="00EF3326">
        <w:rPr>
          <w:rFonts w:ascii="Times New Roman" w:eastAsia="Times New Roman" w:hAnsi="Times New Roman" w:cs="Times New Roman"/>
          <w:sz w:val="24"/>
          <w:szCs w:val="24"/>
          <w:highlight w:val="yellow"/>
          <w:lang w:val="en-US"/>
        </w:rPr>
        <w:t>ω</w:t>
      </w:r>
      <w:r w:rsidRPr="00EF3326">
        <w:rPr>
          <w:rFonts w:ascii="Times New Roman" w:eastAsia="Times New Roman" w:hAnsi="Times New Roman" w:cs="Times New Roman"/>
          <w:sz w:val="24"/>
          <w:szCs w:val="24"/>
          <w:highlight w:val="yellow"/>
          <w:vertAlign w:val="subscript"/>
          <w:lang w:val="en-US"/>
        </w:rPr>
        <w:t>h</w:t>
      </w:r>
      <w:proofErr w:type="spellEnd"/>
      <w:r w:rsidRPr="00EF3326">
        <w:rPr>
          <w:rFonts w:ascii="Times New Roman" w:eastAsia="Times New Roman" w:hAnsi="Times New Roman" w:cs="Times New Roman"/>
          <w:sz w:val="24"/>
          <w:szCs w:val="24"/>
          <w:highlight w:val="yellow"/>
          <w:vertAlign w:val="subscript"/>
          <w:lang w:val="en-US"/>
        </w:rPr>
        <w:t xml:space="preserve">-cat </w:t>
      </w:r>
      <w:r w:rsidRPr="00EF3326">
        <w:rPr>
          <w:rFonts w:ascii="Times New Roman" w:eastAsia="Times New Roman" w:hAnsi="Times New Roman" w:cs="Times New Roman"/>
          <w:sz w:val="24"/>
          <w:szCs w:val="24"/>
          <w:highlight w:val="yellow"/>
          <w:lang w:val="en-US"/>
        </w:rPr>
        <w:t>respectively .XX, .XX/</w:t>
      </w:r>
      <w:proofErr w:type="spellStart"/>
      <w:r w:rsidRPr="00EF3326">
        <w:rPr>
          <w:rFonts w:ascii="Times New Roman" w:eastAsia="Times New Roman" w:hAnsi="Times New Roman" w:cs="Times New Roman"/>
          <w:sz w:val="24"/>
          <w:szCs w:val="24"/>
          <w:highlight w:val="yellow"/>
          <w:lang w:val="en-US"/>
        </w:rPr>
        <w:t>ω</w:t>
      </w:r>
      <w:r w:rsidRPr="00EF3326">
        <w:rPr>
          <w:rFonts w:ascii="Times New Roman" w:eastAsia="Times New Roman" w:hAnsi="Times New Roman" w:cs="Times New Roman"/>
          <w:sz w:val="24"/>
          <w:szCs w:val="24"/>
          <w:highlight w:val="yellow"/>
          <w:vertAlign w:val="subscript"/>
          <w:lang w:val="en-US"/>
        </w:rPr>
        <w:t>u</w:t>
      </w:r>
      <w:proofErr w:type="spellEnd"/>
      <w:r w:rsidRPr="00EF3326">
        <w:rPr>
          <w:rFonts w:ascii="Times New Roman" w:eastAsia="Times New Roman" w:hAnsi="Times New Roman" w:cs="Times New Roman"/>
          <w:sz w:val="24"/>
          <w:szCs w:val="24"/>
          <w:highlight w:val="yellow"/>
          <w:vertAlign w:val="subscript"/>
          <w:lang w:val="en-US"/>
        </w:rPr>
        <w:t xml:space="preserve">-cat </w:t>
      </w:r>
      <w:r w:rsidRPr="00EF3326">
        <w:rPr>
          <w:rFonts w:ascii="Times New Roman" w:eastAsia="Times New Roman" w:hAnsi="Times New Roman" w:cs="Times New Roman"/>
          <w:sz w:val="24"/>
          <w:szCs w:val="24"/>
          <w:highlight w:val="yellow"/>
          <w:lang w:val="en-US"/>
        </w:rPr>
        <w:t>= XX</w:t>
      </w:r>
      <w:r w:rsidRPr="00EF3326">
        <w:rPr>
          <w:rFonts w:ascii="Times New Roman" w:eastAsia="Times New Roman" w:hAnsi="Times New Roman" w:cs="Times New Roman"/>
          <w:sz w:val="24"/>
          <w:szCs w:val="24"/>
          <w:lang w:val="en-US"/>
        </w:rPr>
        <w:t>]). In parallel, we tested the model fit of the two-factor structure usually employed in the literature across the 27 EU member states, using confirmatory factor analysis. We found the two-factor model to provide [</w:t>
      </w:r>
      <w:r w:rsidRPr="00EF3326">
        <w:rPr>
          <w:rFonts w:ascii="Times New Roman" w:eastAsia="Times New Roman" w:hAnsi="Times New Roman" w:cs="Times New Roman"/>
          <w:sz w:val="24"/>
          <w:szCs w:val="24"/>
          <w:highlight w:val="yellow"/>
          <w:lang w:val="en-US"/>
        </w:rPr>
        <w:t>a poor/an acceptable/a very good</w:t>
      </w:r>
      <w:r w:rsidRPr="00EF3326">
        <w:rPr>
          <w:rFonts w:ascii="Times New Roman" w:eastAsia="Times New Roman" w:hAnsi="Times New Roman" w:cs="Times New Roman"/>
          <w:sz w:val="24"/>
          <w:szCs w:val="24"/>
          <w:lang w:val="en-US"/>
        </w:rPr>
        <w:t xml:space="preserve">] fit to the data (χ²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i/>
          <w:sz w:val="24"/>
          <w:szCs w:val="24"/>
          <w:lang w:val="en-US"/>
        </w:rPr>
        <w:t xml:space="preserve"> p</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CFI</w:t>
      </w:r>
      <w:r w:rsidRPr="00EF3326">
        <w:rPr>
          <w:rFonts w:ascii="Times New Roman" w:eastAsia="Times New Roman" w:hAnsi="Times New Roman" w:cs="Times New Roman"/>
          <w:i/>
          <w:sz w:val="24"/>
          <w:szCs w:val="24"/>
          <w:lang w:val="en-US"/>
        </w:rPr>
        <w:t xml:space="preserve"> =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RMSEA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CI 90% </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highlight w:val="yellow"/>
          <w:lang w:val="en-US"/>
        </w:rPr>
        <w:t>XXX, XXX</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lang w:val="en-US"/>
        </w:rPr>
        <w:t>) with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internal consistency (</w:t>
      </w:r>
      <w:proofErr w:type="spellStart"/>
      <w:r w:rsidRPr="00EF3326">
        <w:rPr>
          <w:rFonts w:ascii="Times New Roman" w:eastAsia="Times New Roman" w:hAnsi="Times New Roman" w:cs="Times New Roman"/>
          <w:sz w:val="24"/>
          <w:szCs w:val="24"/>
          <w:lang w:val="en-US"/>
        </w:rPr>
        <w:t>ω</w:t>
      </w:r>
      <w:r w:rsidRPr="00EF3326">
        <w:rPr>
          <w:rFonts w:ascii="Times New Roman" w:eastAsia="Times New Roman" w:hAnsi="Times New Roman" w:cs="Times New Roman"/>
          <w:sz w:val="24"/>
          <w:szCs w:val="24"/>
          <w:vertAlign w:val="subscript"/>
          <w:lang w:val="en-US"/>
        </w:rPr>
        <w:t>s</w:t>
      </w:r>
      <w:r w:rsidRPr="00EF3326">
        <w:rPr>
          <w:rFonts w:ascii="Times New Roman" w:eastAsia="Times New Roman" w:hAnsi="Times New Roman" w:cs="Times New Roman"/>
          <w:sz w:val="24"/>
          <w:szCs w:val="24"/>
          <w:vertAlign w:val="subscript"/>
          <w:lang w:val="en-US"/>
        </w:rPr>
        <w:t>ocial</w:t>
      </w:r>
      <w:proofErr w:type="spellEnd"/>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 xml:space="preserve">.XX, </w:t>
      </w:r>
      <w:proofErr w:type="spellStart"/>
      <w:r w:rsidRPr="00EF3326">
        <w:rPr>
          <w:rFonts w:ascii="Times New Roman" w:eastAsia="Times New Roman" w:hAnsi="Times New Roman" w:cs="Times New Roman"/>
          <w:sz w:val="24"/>
          <w:szCs w:val="24"/>
          <w:lang w:val="en-US"/>
        </w:rPr>
        <w:t>ω</w:t>
      </w:r>
      <w:r w:rsidRPr="00EF3326">
        <w:rPr>
          <w:rFonts w:ascii="Times New Roman" w:eastAsia="Times New Roman" w:hAnsi="Times New Roman" w:cs="Times New Roman"/>
          <w:sz w:val="24"/>
          <w:szCs w:val="24"/>
          <w:vertAlign w:val="subscript"/>
          <w:lang w:val="en-US"/>
        </w:rPr>
        <w:t>emotional</w:t>
      </w:r>
      <w:proofErr w:type="spellEnd"/>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 [</w:t>
      </w:r>
      <w:r w:rsidRPr="00EF3326">
        <w:rPr>
          <w:rFonts w:ascii="Times New Roman" w:eastAsia="Times New Roman" w:hAnsi="Times New Roman" w:cs="Times New Roman"/>
          <w:sz w:val="24"/>
          <w:szCs w:val="24"/>
          <w:highlight w:val="yellow"/>
          <w:lang w:val="en-US"/>
        </w:rPr>
        <w:t xml:space="preserve">Here, we will make a preliminary decision as to which factor structure we will keep for the measurement invariance and nomological network analyses, balancing between theoretical parsimony and model fit. We may revisit this decision in case we </w:t>
      </w:r>
      <w:r w:rsidRPr="00EF3326">
        <w:rPr>
          <w:rFonts w:ascii="Times New Roman" w:eastAsia="Times New Roman" w:hAnsi="Times New Roman" w:cs="Times New Roman"/>
          <w:sz w:val="24"/>
          <w:szCs w:val="24"/>
          <w:highlight w:val="yellow"/>
          <w:lang w:val="en-US"/>
        </w:rPr>
        <w:lastRenderedPageBreak/>
        <w:t>encounter problems with the measurement invariance and/or nomological network analyses, but will finalize before pre-registration</w:t>
      </w:r>
      <w:r w:rsidRPr="00EF3326">
        <w:rPr>
          <w:rFonts w:ascii="Times New Roman" w:eastAsia="Times New Roman" w:hAnsi="Times New Roman" w:cs="Times New Roman"/>
          <w:sz w:val="24"/>
          <w:szCs w:val="24"/>
          <w:lang w:val="en-US"/>
        </w:rPr>
        <w:t>]. For the structure we retained, we report the model fit indices and internal consistency obtained across</w:t>
      </w:r>
      <w:r w:rsidRPr="00EF3326">
        <w:rPr>
          <w:rFonts w:ascii="Times New Roman" w:eastAsia="Times New Roman" w:hAnsi="Times New Roman" w:cs="Times New Roman"/>
          <w:sz w:val="24"/>
          <w:szCs w:val="24"/>
          <w:lang w:val="en-US"/>
        </w:rPr>
        <w:t xml:space="preserve"> the 27 EU member states and for each country separately in Table 2.</w:t>
      </w:r>
    </w:p>
    <w:p w14:paraId="588A2AD5" w14:textId="77777777" w:rsidR="00F96DE9" w:rsidRPr="00EF3326" w:rsidRDefault="00075A96">
      <w:pPr>
        <w:pBdr>
          <w:top w:val="nil"/>
          <w:left w:val="nil"/>
          <w:bottom w:val="nil"/>
          <w:right w:val="nil"/>
          <w:between w:val="nil"/>
        </w:pBd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 xml:space="preserve">T-ILS. </w:t>
      </w:r>
      <w:r w:rsidRPr="00EF3326">
        <w:rPr>
          <w:rFonts w:ascii="Times New Roman" w:eastAsia="Times New Roman" w:hAnsi="Times New Roman" w:cs="Times New Roman"/>
          <w:sz w:val="24"/>
          <w:szCs w:val="24"/>
          <w:lang w:val="en-US"/>
        </w:rPr>
        <w:t xml:space="preserve">As the T-ILS is a three-item scale, the seemingly only possible structure was a one-factor structure, corresponding to the factor structure employed in the literature. We </w:t>
      </w:r>
      <w:r w:rsidRPr="00EF3326">
        <w:rPr>
          <w:rFonts w:ascii="Times New Roman" w:eastAsia="Times New Roman" w:hAnsi="Times New Roman" w:cs="Times New Roman"/>
          <w:sz w:val="24"/>
          <w:szCs w:val="24"/>
          <w:lang w:val="en-US"/>
        </w:rPr>
        <w:t>directly tested the model fit of this structure across the 27 EU member states, using confirmatory factor analyses. We found the model to provide [</w:t>
      </w:r>
      <w:r w:rsidRPr="00EF3326">
        <w:rPr>
          <w:rFonts w:ascii="Times New Roman" w:eastAsia="Times New Roman" w:hAnsi="Times New Roman" w:cs="Times New Roman"/>
          <w:sz w:val="24"/>
          <w:szCs w:val="24"/>
          <w:highlight w:val="yellow"/>
          <w:lang w:val="en-US"/>
        </w:rPr>
        <w:t>a poor/an acceptable/a very good</w:t>
      </w:r>
      <w:r w:rsidRPr="00EF3326">
        <w:rPr>
          <w:rFonts w:ascii="Times New Roman" w:eastAsia="Times New Roman" w:hAnsi="Times New Roman" w:cs="Times New Roman"/>
          <w:sz w:val="24"/>
          <w:szCs w:val="24"/>
          <w:lang w:val="en-US"/>
        </w:rPr>
        <w:t xml:space="preserve">] fit to the data (χ²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i/>
          <w:sz w:val="24"/>
          <w:szCs w:val="24"/>
          <w:lang w:val="en-US"/>
        </w:rPr>
        <w:t xml:space="preserve"> p</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CFI</w:t>
      </w:r>
      <w:r w:rsidRPr="00EF3326">
        <w:rPr>
          <w:rFonts w:ascii="Times New Roman" w:eastAsia="Times New Roman" w:hAnsi="Times New Roman" w:cs="Times New Roman"/>
          <w:i/>
          <w:sz w:val="24"/>
          <w:szCs w:val="24"/>
          <w:lang w:val="en-US"/>
        </w:rPr>
        <w:t xml:space="preserve"> =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RMSEA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CI 90% </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highlight w:val="yellow"/>
          <w:lang w:val="en-US"/>
        </w:rPr>
        <w:t>XXX, XXX</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lang w:val="en-US"/>
        </w:rPr>
        <w:t>) with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internal consistency (</w:t>
      </w:r>
      <w:proofErr w:type="spellStart"/>
      <w:r w:rsidRPr="00EF3326">
        <w:rPr>
          <w:rFonts w:ascii="Times New Roman" w:eastAsia="Times New Roman" w:hAnsi="Times New Roman" w:cs="Times New Roman"/>
          <w:sz w:val="24"/>
          <w:szCs w:val="24"/>
          <w:lang w:val="en-US"/>
        </w:rPr>
        <w:t>ω</w:t>
      </w:r>
      <w:r w:rsidRPr="00EF3326">
        <w:rPr>
          <w:rFonts w:ascii="Times New Roman" w:eastAsia="Times New Roman" w:hAnsi="Times New Roman" w:cs="Times New Roman"/>
          <w:sz w:val="24"/>
          <w:szCs w:val="24"/>
          <w:vertAlign w:val="subscript"/>
          <w:lang w:val="en-US"/>
        </w:rPr>
        <w:t>u</w:t>
      </w:r>
      <w:proofErr w:type="spellEnd"/>
      <w:r w:rsidRPr="00EF3326">
        <w:rPr>
          <w:rFonts w:ascii="Times New Roman" w:eastAsia="Times New Roman" w:hAnsi="Times New Roman" w:cs="Times New Roman"/>
          <w:sz w:val="24"/>
          <w:szCs w:val="24"/>
          <w:vertAlign w:val="subscript"/>
          <w:lang w:val="en-US"/>
        </w:rPr>
        <w:t xml:space="preserve">-cat </w:t>
      </w:r>
      <w:r w:rsidRPr="00EF3326">
        <w:rPr>
          <w:rFonts w:ascii="Times New Roman" w:eastAsia="Times New Roman" w:hAnsi="Times New Roman" w:cs="Times New Roman"/>
          <w:sz w:val="24"/>
          <w:szCs w:val="24"/>
          <w:lang w:val="en-US"/>
        </w:rPr>
        <w:t>=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 We report the model fit indices and internal consistency obtained across the 27 EU member states and for each country separately in Table 2.</w:t>
      </w:r>
    </w:p>
    <w:p w14:paraId="479A1681"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b/>
          <w:i/>
          <w:sz w:val="24"/>
          <w:szCs w:val="24"/>
          <w:lang w:val="en-US"/>
        </w:rPr>
      </w:pPr>
      <w:r w:rsidRPr="00EF3326">
        <w:rPr>
          <w:rFonts w:ascii="Times New Roman" w:eastAsia="Times New Roman" w:hAnsi="Times New Roman" w:cs="Times New Roman"/>
          <w:b/>
          <w:i/>
          <w:sz w:val="24"/>
          <w:szCs w:val="24"/>
          <w:lang w:val="en-US"/>
        </w:rPr>
        <w:t>Measurement Invariance</w:t>
      </w:r>
    </w:p>
    <w:p w14:paraId="7D5E26A1" w14:textId="77777777" w:rsidR="00F96DE9" w:rsidRPr="00EF3326" w:rsidRDefault="00075A96">
      <w:pPr>
        <w:pBdr>
          <w:top w:val="nil"/>
          <w:left w:val="nil"/>
          <w:bottom w:val="nil"/>
          <w:right w:val="nil"/>
          <w:between w:val="nil"/>
        </w:pBd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i/>
          <w:sz w:val="24"/>
          <w:szCs w:val="24"/>
          <w:lang w:val="en-US"/>
        </w:rPr>
        <w:tab/>
      </w:r>
      <w:r w:rsidRPr="00EF3326">
        <w:rPr>
          <w:rFonts w:ascii="Times New Roman" w:eastAsia="Times New Roman" w:hAnsi="Times New Roman" w:cs="Times New Roman"/>
          <w:sz w:val="24"/>
          <w:szCs w:val="24"/>
          <w:lang w:val="en-US"/>
        </w:rPr>
        <w:t xml:space="preserve">We </w:t>
      </w:r>
      <w:r w:rsidRPr="00EF3326">
        <w:rPr>
          <w:rFonts w:ascii="Times New Roman" w:eastAsia="Times New Roman" w:hAnsi="Times New Roman" w:cs="Times New Roman"/>
          <w:sz w:val="24"/>
          <w:szCs w:val="24"/>
          <w:lang w:val="en-US"/>
        </w:rPr>
        <w:t>conducted multigroup confirmatory factor analyses to establish configural, metric, and scalar invariance of the DJGLS-6 and T-ILS across the 27 EU member states, in an incremental manner. [</w:t>
      </w:r>
      <w:r w:rsidRPr="00EF3326">
        <w:rPr>
          <w:rFonts w:ascii="Times New Roman" w:eastAsia="Times New Roman" w:hAnsi="Times New Roman" w:cs="Times New Roman"/>
          <w:sz w:val="24"/>
          <w:szCs w:val="24"/>
          <w:highlight w:val="yellow"/>
          <w:lang w:val="en-US"/>
        </w:rPr>
        <w:t>As we failed to establish measurement invariance at the [configural/metric/scalar] level, we resorted to mixture multigroup factor analyses to unravel clusters of countries invariant at the scalar level, and subsequently performed multigroup confirmatory factor analyses on the unraveled clusters as sensitivity tests.]</w:t>
      </w:r>
      <w:r w:rsidRPr="00EF3326">
        <w:rPr>
          <w:rFonts w:ascii="Times New Roman" w:eastAsia="Times New Roman" w:hAnsi="Times New Roman" w:cs="Times New Roman"/>
          <w:sz w:val="24"/>
          <w:szCs w:val="24"/>
          <w:lang w:val="en-US"/>
        </w:rPr>
        <w:t xml:space="preserve"> In </w:t>
      </w:r>
      <w:r w:rsidRPr="00EF3326">
        <w:rPr>
          <w:rFonts w:ascii="Times New Roman" w:eastAsia="Times New Roman" w:hAnsi="Times New Roman" w:cs="Times New Roman"/>
          <w:sz w:val="24"/>
          <w:szCs w:val="24"/>
          <w:lang w:val="en-US"/>
        </w:rPr>
        <w:t>sum, [</w:t>
      </w:r>
      <w:r w:rsidRPr="00EF3326">
        <w:rPr>
          <w:rFonts w:ascii="Times New Roman" w:eastAsia="Times New Roman" w:hAnsi="Times New Roman" w:cs="Times New Roman"/>
          <w:sz w:val="24"/>
          <w:szCs w:val="24"/>
          <w:highlight w:val="yellow"/>
          <w:lang w:val="en-US"/>
        </w:rPr>
        <w:t>here we will summarize the evidence of measurement invariance we found. In case we found evidence of scalar invariance for the scales, we will insert one Figure per scale that will depict the clusters of countries in which scalar invariance holds</w:t>
      </w:r>
      <w:r w:rsidRPr="00EF3326">
        <w:rPr>
          <w:rFonts w:ascii="Times New Roman" w:eastAsia="Times New Roman" w:hAnsi="Times New Roman" w:cs="Times New Roman"/>
          <w:sz w:val="24"/>
          <w:szCs w:val="24"/>
          <w:lang w:val="en-US"/>
        </w:rPr>
        <w:t>].</w:t>
      </w:r>
    </w:p>
    <w:p w14:paraId="1FFCF18A" w14:textId="77777777"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DJGLS-6</w:t>
      </w:r>
      <w:r w:rsidRPr="00EF3326">
        <w:rPr>
          <w:rFonts w:ascii="Times New Roman" w:eastAsia="Times New Roman" w:hAnsi="Times New Roman" w:cs="Times New Roman"/>
          <w:sz w:val="24"/>
          <w:szCs w:val="24"/>
          <w:lang w:val="en-US"/>
        </w:rPr>
        <w:t>. To establish configural invariance of the DJGLS-6, we first assessed if the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factor structure of the measure provided an acceptable fit for the 27 EU member states using multigroup confirmatory factor analysis. The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xml:space="preserve">] factor structure provided </w:t>
      </w:r>
      <w:r w:rsidRPr="00EF3326">
        <w:rPr>
          <w:rFonts w:ascii="Times New Roman" w:eastAsia="Times New Roman" w:hAnsi="Times New Roman" w:cs="Times New Roman"/>
          <w:sz w:val="24"/>
          <w:szCs w:val="24"/>
          <w:lang w:val="en-US"/>
        </w:rPr>
        <w:lastRenderedPageBreak/>
        <w:t>[</w:t>
      </w:r>
      <w:r w:rsidRPr="00EF3326">
        <w:rPr>
          <w:rFonts w:ascii="Times New Roman" w:eastAsia="Times New Roman" w:hAnsi="Times New Roman" w:cs="Times New Roman"/>
          <w:sz w:val="24"/>
          <w:szCs w:val="24"/>
          <w:highlight w:val="yellow"/>
          <w:lang w:val="en-US"/>
        </w:rPr>
        <w:t>a poor/an acceptable/a very good</w:t>
      </w:r>
      <w:r w:rsidRPr="00EF3326">
        <w:rPr>
          <w:rFonts w:ascii="Times New Roman" w:eastAsia="Times New Roman" w:hAnsi="Times New Roman" w:cs="Times New Roman"/>
          <w:sz w:val="24"/>
          <w:szCs w:val="24"/>
          <w:lang w:val="en-US"/>
        </w:rPr>
        <w:t xml:space="preserve">] fit across the 27 EU member states (χ²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i/>
          <w:sz w:val="24"/>
          <w:szCs w:val="24"/>
          <w:lang w:val="en-US"/>
        </w:rPr>
        <w:t xml:space="preserve"> p</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CFI</w:t>
      </w:r>
      <w:r w:rsidRPr="00EF3326">
        <w:rPr>
          <w:rFonts w:ascii="Times New Roman" w:eastAsia="Times New Roman" w:hAnsi="Times New Roman" w:cs="Times New Roman"/>
          <w:i/>
          <w:sz w:val="24"/>
          <w:szCs w:val="24"/>
          <w:lang w:val="en-US"/>
        </w:rPr>
        <w:t xml:space="preserve"> =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RMSEA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CI 90% </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highlight w:val="yellow"/>
          <w:lang w:val="en-US"/>
        </w:rPr>
        <w:t>XXX, XXX</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lang w:val="en-US"/>
        </w:rPr>
        <w:t>), which suggests that configural invariance [</w:t>
      </w:r>
      <w:r w:rsidRPr="00EF3326">
        <w:rPr>
          <w:rFonts w:ascii="Times New Roman" w:eastAsia="Times New Roman" w:hAnsi="Times New Roman" w:cs="Times New Roman"/>
          <w:sz w:val="24"/>
          <w:szCs w:val="24"/>
          <w:highlight w:val="yellow"/>
          <w:lang w:val="en-US"/>
        </w:rPr>
        <w:t>holds/does not hold</w:t>
      </w:r>
      <w:r w:rsidRPr="00EF3326">
        <w:rPr>
          <w:rFonts w:ascii="Times New Roman" w:eastAsia="Times New Roman" w:hAnsi="Times New Roman" w:cs="Times New Roman"/>
          <w:sz w:val="24"/>
          <w:szCs w:val="24"/>
          <w:lang w:val="en-US"/>
        </w:rPr>
        <w:t>] across the countries.</w:t>
      </w:r>
    </w:p>
    <w:p w14:paraId="45CB0922"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highlight w:val="cyan"/>
          <w:lang w:val="en-US"/>
        </w:rPr>
        <w:t xml:space="preserve">[The </w:t>
      </w:r>
      <w:r w:rsidRPr="00EF3326">
        <w:rPr>
          <w:rFonts w:ascii="Times New Roman" w:eastAsia="Times New Roman" w:hAnsi="Times New Roman" w:cs="Times New Roman"/>
          <w:sz w:val="24"/>
          <w:szCs w:val="24"/>
          <w:highlight w:val="cyan"/>
          <w:lang w:val="en-US"/>
        </w:rPr>
        <w:t>following paragraph applies in case configural invariance holds]</w:t>
      </w:r>
      <w:r w:rsidRPr="00EF3326">
        <w:rPr>
          <w:rFonts w:ascii="Times New Roman" w:eastAsia="Times New Roman" w:hAnsi="Times New Roman" w:cs="Times New Roman"/>
          <w:sz w:val="24"/>
          <w:szCs w:val="24"/>
          <w:lang w:val="en-US"/>
        </w:rPr>
        <w:t>. To establish metric invariance of the DJGLS-6, we then compared the performance of a model that imposed equal factor loadings across countries (i.e., a metric model) to the performance of the configural model, using multigroup confirmatory factor analysis. The metric model [</w:t>
      </w:r>
      <w:r w:rsidRPr="00EF3326">
        <w:rPr>
          <w:rFonts w:ascii="Times New Roman" w:eastAsia="Times New Roman" w:hAnsi="Times New Roman" w:cs="Times New Roman"/>
          <w:sz w:val="24"/>
          <w:szCs w:val="24"/>
          <w:highlight w:val="yellow"/>
          <w:lang w:val="en-US"/>
        </w:rPr>
        <w:t>performed significantly worse/did not perform significantly worse</w:t>
      </w:r>
      <w:r w:rsidRPr="00EF3326">
        <w:rPr>
          <w:rFonts w:ascii="Times New Roman" w:eastAsia="Times New Roman" w:hAnsi="Times New Roman" w:cs="Times New Roman"/>
          <w:sz w:val="24"/>
          <w:szCs w:val="24"/>
          <w:lang w:val="en-US"/>
        </w:rPr>
        <w:t xml:space="preserve">] than the configural model (χ²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i/>
          <w:sz w:val="24"/>
          <w:szCs w:val="24"/>
          <w:lang w:val="en-US"/>
        </w:rPr>
        <w:t xml:space="preserve"> p</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CFI </w:t>
      </w:r>
      <w:r w:rsidRPr="00EF3326">
        <w:rPr>
          <w:rFonts w:ascii="Times New Roman" w:eastAsia="Times New Roman" w:hAnsi="Times New Roman" w:cs="Times New Roman"/>
          <w:i/>
          <w:sz w:val="24"/>
          <w:szCs w:val="24"/>
          <w:lang w:val="en-US"/>
        </w:rPr>
        <w:t xml:space="preserve">=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RMSEA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CI 90% </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highlight w:val="yellow"/>
          <w:lang w:val="en-US"/>
        </w:rPr>
        <w:t>XXX, XXX</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sz w:val="24"/>
          <w:szCs w:val="24"/>
          <w:lang w:val="en-US"/>
        </w:rPr>
        <w:t>Differences between the models fit were [</w:t>
      </w:r>
      <w:r w:rsidRPr="00EF3326">
        <w:rPr>
          <w:rFonts w:ascii="Times New Roman" w:eastAsia="Times New Roman" w:hAnsi="Times New Roman" w:cs="Times New Roman"/>
          <w:sz w:val="24"/>
          <w:szCs w:val="24"/>
          <w:highlight w:val="yellow"/>
          <w:lang w:val="en-US"/>
        </w:rPr>
        <w:t>smaller/bigger</w:t>
      </w:r>
      <w:r w:rsidRPr="00EF3326">
        <w:rPr>
          <w:rFonts w:ascii="Times New Roman" w:eastAsia="Times New Roman" w:hAnsi="Times New Roman" w:cs="Times New Roman"/>
          <w:sz w:val="24"/>
          <w:szCs w:val="24"/>
          <w:lang w:val="en-US"/>
        </w:rPr>
        <w:t xml:space="preserve">] than the cut-off values we set for measurement invariance (ΔCFI </w:t>
      </w:r>
      <w:r w:rsidRPr="00EF3326">
        <w:rPr>
          <w:rFonts w:ascii="Times New Roman" w:eastAsia="Times New Roman" w:hAnsi="Times New Roman" w:cs="Times New Roman"/>
          <w:i/>
          <w:sz w:val="24"/>
          <w:szCs w:val="24"/>
          <w:lang w:val="en-US"/>
        </w:rPr>
        <w:t xml:space="preserve">=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ΔRMSEA=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which suggests that metric invariance [</w:t>
      </w:r>
      <w:r w:rsidRPr="00EF3326">
        <w:rPr>
          <w:rFonts w:ascii="Times New Roman" w:eastAsia="Times New Roman" w:hAnsi="Times New Roman" w:cs="Times New Roman"/>
          <w:sz w:val="24"/>
          <w:szCs w:val="24"/>
          <w:highlight w:val="yellow"/>
          <w:lang w:val="en-US"/>
        </w:rPr>
        <w:t>holds/does not hold</w:t>
      </w:r>
      <w:r w:rsidRPr="00EF3326">
        <w:rPr>
          <w:rFonts w:ascii="Times New Roman" w:eastAsia="Times New Roman" w:hAnsi="Times New Roman" w:cs="Times New Roman"/>
          <w:sz w:val="24"/>
          <w:szCs w:val="24"/>
          <w:lang w:val="en-US"/>
        </w:rPr>
        <w:t xml:space="preserve">] across the countries. </w:t>
      </w:r>
    </w:p>
    <w:p w14:paraId="192A3A91"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highlight w:val="cyan"/>
          <w:lang w:val="en-US"/>
        </w:rPr>
        <w:t>[The following paragraph applies in case metric invariance holds].</w:t>
      </w:r>
      <w:r w:rsidRPr="00EF3326">
        <w:rPr>
          <w:rFonts w:ascii="Times New Roman" w:eastAsia="Times New Roman" w:hAnsi="Times New Roman" w:cs="Times New Roman"/>
          <w:sz w:val="24"/>
          <w:szCs w:val="24"/>
          <w:lang w:val="en-US"/>
        </w:rPr>
        <w:t xml:space="preserve"> To establish scalar invariance of the DJGLS-6, we then compared the performance of a model that imposed equal factor loadings and item intercepts across countries (i.e., a scalar model) to the performance of the metric model, using multigroup confirmatory factor analysis. The scalar model [</w:t>
      </w:r>
      <w:r w:rsidRPr="00EF3326">
        <w:rPr>
          <w:rFonts w:ascii="Times New Roman" w:eastAsia="Times New Roman" w:hAnsi="Times New Roman" w:cs="Times New Roman"/>
          <w:sz w:val="24"/>
          <w:szCs w:val="24"/>
          <w:highlight w:val="yellow"/>
          <w:lang w:val="en-US"/>
        </w:rPr>
        <w:t>performed significantly worse/did not perform significantly worse</w:t>
      </w:r>
      <w:r w:rsidRPr="00EF3326">
        <w:rPr>
          <w:rFonts w:ascii="Times New Roman" w:eastAsia="Times New Roman" w:hAnsi="Times New Roman" w:cs="Times New Roman"/>
          <w:sz w:val="24"/>
          <w:szCs w:val="24"/>
          <w:lang w:val="en-US"/>
        </w:rPr>
        <w:t xml:space="preserve">] than the metric model (χ²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i/>
          <w:sz w:val="24"/>
          <w:szCs w:val="24"/>
          <w:lang w:val="en-US"/>
        </w:rPr>
        <w:t xml:space="preserve"> p</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CFI </w:t>
      </w:r>
      <w:r w:rsidRPr="00EF3326">
        <w:rPr>
          <w:rFonts w:ascii="Times New Roman" w:eastAsia="Times New Roman" w:hAnsi="Times New Roman" w:cs="Times New Roman"/>
          <w:i/>
          <w:sz w:val="24"/>
          <w:szCs w:val="24"/>
          <w:lang w:val="en-US"/>
        </w:rPr>
        <w:t xml:space="preserve">=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RMSEA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CI 90% </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highlight w:val="yellow"/>
          <w:lang w:val="en-US"/>
        </w:rPr>
        <w:t>XXX, XXX</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lang w:val="en-US"/>
        </w:rPr>
        <w:t>). Differences between the models fit were [</w:t>
      </w:r>
      <w:r w:rsidRPr="00EF3326">
        <w:rPr>
          <w:rFonts w:ascii="Times New Roman" w:eastAsia="Times New Roman" w:hAnsi="Times New Roman" w:cs="Times New Roman"/>
          <w:sz w:val="24"/>
          <w:szCs w:val="24"/>
          <w:highlight w:val="yellow"/>
          <w:lang w:val="en-US"/>
        </w:rPr>
        <w:t>smaller/bigger</w:t>
      </w:r>
      <w:r w:rsidRPr="00EF3326">
        <w:rPr>
          <w:rFonts w:ascii="Times New Roman" w:eastAsia="Times New Roman" w:hAnsi="Times New Roman" w:cs="Times New Roman"/>
          <w:sz w:val="24"/>
          <w:szCs w:val="24"/>
          <w:lang w:val="en-US"/>
        </w:rPr>
        <w:t>] than the</w:t>
      </w:r>
      <w:r w:rsidRPr="00EF3326">
        <w:rPr>
          <w:rFonts w:ascii="Times New Roman" w:eastAsia="Times New Roman" w:hAnsi="Times New Roman" w:cs="Times New Roman"/>
          <w:sz w:val="24"/>
          <w:szCs w:val="24"/>
          <w:lang w:val="en-US"/>
        </w:rPr>
        <w:t xml:space="preserve"> cut-off values we set for measurement invariance (ΔCFI </w:t>
      </w:r>
      <w:r w:rsidRPr="00EF3326">
        <w:rPr>
          <w:rFonts w:ascii="Times New Roman" w:eastAsia="Times New Roman" w:hAnsi="Times New Roman" w:cs="Times New Roman"/>
          <w:i/>
          <w:sz w:val="24"/>
          <w:szCs w:val="24"/>
          <w:lang w:val="en-US"/>
        </w:rPr>
        <w:t xml:space="preserve">=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ΔRMSEA=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which suggests that scalar invariance [</w:t>
      </w:r>
      <w:r w:rsidRPr="00EF3326">
        <w:rPr>
          <w:rFonts w:ascii="Times New Roman" w:eastAsia="Times New Roman" w:hAnsi="Times New Roman" w:cs="Times New Roman"/>
          <w:sz w:val="24"/>
          <w:szCs w:val="24"/>
          <w:highlight w:val="yellow"/>
          <w:lang w:val="en-US"/>
        </w:rPr>
        <w:t>holds/does not hold</w:t>
      </w:r>
      <w:r w:rsidRPr="00EF3326">
        <w:rPr>
          <w:rFonts w:ascii="Times New Roman" w:eastAsia="Times New Roman" w:hAnsi="Times New Roman" w:cs="Times New Roman"/>
          <w:sz w:val="24"/>
          <w:szCs w:val="24"/>
          <w:lang w:val="en-US"/>
        </w:rPr>
        <w:t>] across the countries.</w:t>
      </w:r>
    </w:p>
    <w:p w14:paraId="04157EA8"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highlight w:val="cyan"/>
          <w:lang w:val="en-US"/>
        </w:rPr>
        <w:t xml:space="preserve">[The following two paragraphs apply in case </w:t>
      </w:r>
      <w:r w:rsidRPr="00EF3326">
        <w:rPr>
          <w:rFonts w:ascii="Times New Roman" w:eastAsia="Times New Roman" w:hAnsi="Times New Roman" w:cs="Times New Roman"/>
          <w:sz w:val="24"/>
          <w:szCs w:val="24"/>
          <w:highlight w:val="cyan"/>
          <w:lang w:val="en-US"/>
        </w:rPr>
        <w:t>configural/metric/scalar invariance doesn’t hold].</w:t>
      </w:r>
      <w:r w:rsidRPr="00EF3326">
        <w:rPr>
          <w:rFonts w:ascii="Times New Roman" w:eastAsia="Times New Roman" w:hAnsi="Times New Roman" w:cs="Times New Roman"/>
          <w:sz w:val="24"/>
          <w:szCs w:val="24"/>
          <w:lang w:val="en-US"/>
        </w:rPr>
        <w:t xml:space="preserve"> As [</w:t>
      </w:r>
      <w:r w:rsidRPr="00EF3326">
        <w:rPr>
          <w:rFonts w:ascii="Times New Roman" w:eastAsia="Times New Roman" w:hAnsi="Times New Roman" w:cs="Times New Roman"/>
          <w:sz w:val="24"/>
          <w:szCs w:val="24"/>
          <w:highlight w:val="yellow"/>
          <w:lang w:val="en-US"/>
        </w:rPr>
        <w:t>configural/metric/scalar</w:t>
      </w:r>
      <w:r w:rsidRPr="00EF3326">
        <w:rPr>
          <w:rFonts w:ascii="Times New Roman" w:eastAsia="Times New Roman" w:hAnsi="Times New Roman" w:cs="Times New Roman"/>
          <w:sz w:val="24"/>
          <w:szCs w:val="24"/>
          <w:lang w:val="en-US"/>
        </w:rPr>
        <w:t xml:space="preserve">] invariance could not be established using multigroup confirmatory factor analysis, we resorted to mixture multigroup factor analysis to unravel clusters of countries with equivalent factor loadings and item intercepts (i.e., clusters </w:t>
      </w:r>
      <w:r w:rsidRPr="00EF3326">
        <w:rPr>
          <w:rFonts w:ascii="Times New Roman" w:eastAsia="Times New Roman" w:hAnsi="Times New Roman" w:cs="Times New Roman"/>
          <w:sz w:val="24"/>
          <w:szCs w:val="24"/>
          <w:lang w:val="en-US"/>
        </w:rPr>
        <w:lastRenderedPageBreak/>
        <w:t>of countries invariant at the scalar level). We computed a mixture multigroup factor analysis on the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xml:space="preserve">] factor structure of the DJGLS-6 across the 27 EU member states by using the </w:t>
      </w:r>
      <w:proofErr w:type="spellStart"/>
      <w:r w:rsidRPr="00EF3326">
        <w:rPr>
          <w:rFonts w:ascii="Times New Roman" w:eastAsia="Times New Roman" w:hAnsi="Times New Roman" w:cs="Times New Roman"/>
          <w:i/>
          <w:sz w:val="24"/>
          <w:szCs w:val="24"/>
          <w:lang w:val="en-US"/>
        </w:rPr>
        <w:t>mixmgfa</w:t>
      </w:r>
      <w:proofErr w:type="spellEnd"/>
      <w:r w:rsidRPr="00EF3326">
        <w:rPr>
          <w:rFonts w:ascii="Times New Roman" w:eastAsia="Times New Roman" w:hAnsi="Times New Roman" w:cs="Times New Roman"/>
          <w:sz w:val="24"/>
          <w:szCs w:val="24"/>
          <w:lang w:val="en-US"/>
        </w:rPr>
        <w:t xml:space="preserve"> fu</w:t>
      </w:r>
      <w:r w:rsidRPr="00EF3326">
        <w:rPr>
          <w:rFonts w:ascii="Times New Roman" w:eastAsia="Times New Roman" w:hAnsi="Times New Roman" w:cs="Times New Roman"/>
          <w:sz w:val="24"/>
          <w:szCs w:val="24"/>
          <w:lang w:val="en-US"/>
        </w:rPr>
        <w:t xml:space="preserve">nction of the </w:t>
      </w:r>
      <w:proofErr w:type="spellStart"/>
      <w:r w:rsidRPr="00EF3326">
        <w:rPr>
          <w:rFonts w:ascii="Times New Roman" w:eastAsia="Times New Roman" w:hAnsi="Times New Roman" w:cs="Times New Roman"/>
          <w:i/>
          <w:sz w:val="24"/>
          <w:szCs w:val="24"/>
          <w:lang w:val="en-US"/>
        </w:rPr>
        <w:t>mixmgfa</w:t>
      </w:r>
      <w:proofErr w:type="spellEnd"/>
      <w:r w:rsidRPr="00EF3326">
        <w:rPr>
          <w:rFonts w:ascii="Times New Roman" w:eastAsia="Times New Roman" w:hAnsi="Times New Roman" w:cs="Times New Roman"/>
          <w:sz w:val="24"/>
          <w:szCs w:val="24"/>
          <w:lang w:val="en-US"/>
        </w:rPr>
        <w:t xml:space="preserve"> R package (De Roover, 2021; De Roover et al., 2022). We set the function to provide cluster solutions from 1 to 6, with 5000 iterations and 50 runs, and constrained the measurement model to have equivalent factor loadings and item intercepts per cluster. [</w:t>
      </w:r>
      <w:r w:rsidRPr="00EF3326">
        <w:rPr>
          <w:rFonts w:ascii="Times New Roman" w:eastAsia="Times New Roman" w:hAnsi="Times New Roman" w:cs="Times New Roman"/>
          <w:sz w:val="24"/>
          <w:szCs w:val="24"/>
          <w:highlight w:val="yellow"/>
          <w:lang w:val="en-US"/>
        </w:rPr>
        <w:t>Both the Convex Hull procedure and BIC_G criterion/The Convex Hull procedure</w:t>
      </w:r>
      <w:r w:rsidRPr="00EF3326">
        <w:rPr>
          <w:rFonts w:ascii="Times New Roman" w:eastAsia="Times New Roman" w:hAnsi="Times New Roman" w:cs="Times New Roman"/>
          <w:sz w:val="24"/>
          <w:szCs w:val="24"/>
          <w:lang w:val="en-US"/>
        </w:rPr>
        <w:t>] suggested a [</w:t>
      </w:r>
      <w:r w:rsidRPr="00EF3326">
        <w:rPr>
          <w:rFonts w:ascii="Times New Roman" w:eastAsia="Times New Roman" w:hAnsi="Times New Roman" w:cs="Times New Roman"/>
          <w:sz w:val="24"/>
          <w:szCs w:val="24"/>
          <w:highlight w:val="yellow"/>
          <w:lang w:val="en-US"/>
        </w:rPr>
        <w:t>2/3/4/5/6</w:t>
      </w:r>
      <w:r w:rsidRPr="00EF3326">
        <w:rPr>
          <w:rFonts w:ascii="Times New Roman" w:eastAsia="Times New Roman" w:hAnsi="Times New Roman" w:cs="Times New Roman"/>
          <w:sz w:val="24"/>
          <w:szCs w:val="24"/>
          <w:lang w:val="en-US"/>
        </w:rPr>
        <w:t>] clusters solution [</w:t>
      </w:r>
      <w:r w:rsidRPr="00EF3326">
        <w:rPr>
          <w:rFonts w:ascii="Times New Roman" w:eastAsia="Times New Roman" w:hAnsi="Times New Roman" w:cs="Times New Roman"/>
          <w:sz w:val="24"/>
          <w:szCs w:val="24"/>
          <w:highlight w:val="yellow"/>
          <w:lang w:val="en-US"/>
        </w:rPr>
        <w:t>whereas the BIC_G criterion suggested a [2/3/4/5/6] clusters solution</w:t>
      </w:r>
      <w:r w:rsidRPr="00EF3326">
        <w:rPr>
          <w:rFonts w:ascii="Times New Roman" w:eastAsia="Times New Roman" w:hAnsi="Times New Roman" w:cs="Times New Roman"/>
          <w:sz w:val="24"/>
          <w:szCs w:val="24"/>
          <w:lang w:val="en-US"/>
        </w:rPr>
        <w:t>]. After further inspection of the Convex Hu</w:t>
      </w:r>
      <w:r w:rsidRPr="00EF3326">
        <w:rPr>
          <w:rFonts w:ascii="Times New Roman" w:eastAsia="Times New Roman" w:hAnsi="Times New Roman" w:cs="Times New Roman"/>
          <w:sz w:val="24"/>
          <w:szCs w:val="24"/>
          <w:lang w:val="en-US"/>
        </w:rPr>
        <w:t>ll plot, we decided to retain a [</w:t>
      </w:r>
      <w:r w:rsidRPr="00EF3326">
        <w:rPr>
          <w:rFonts w:ascii="Times New Roman" w:eastAsia="Times New Roman" w:hAnsi="Times New Roman" w:cs="Times New Roman"/>
          <w:sz w:val="24"/>
          <w:szCs w:val="24"/>
          <w:highlight w:val="yellow"/>
          <w:lang w:val="en-US"/>
        </w:rPr>
        <w:t>2/3/4/5/6</w:t>
      </w:r>
      <w:r w:rsidRPr="00EF3326">
        <w:rPr>
          <w:rFonts w:ascii="Times New Roman" w:eastAsia="Times New Roman" w:hAnsi="Times New Roman" w:cs="Times New Roman"/>
          <w:sz w:val="24"/>
          <w:szCs w:val="24"/>
          <w:lang w:val="en-US"/>
        </w:rPr>
        <w:t>] clusters solution as [</w:t>
      </w:r>
      <w:r w:rsidRPr="00EF3326">
        <w:rPr>
          <w:rFonts w:ascii="Times New Roman" w:eastAsia="Times New Roman" w:hAnsi="Times New Roman" w:cs="Times New Roman"/>
          <w:sz w:val="24"/>
          <w:szCs w:val="24"/>
          <w:highlight w:val="yellow"/>
          <w:lang w:val="en-US"/>
        </w:rPr>
        <w:t>no clear elbow could be detected on the plot/a clear elbow could be detected on the plot around the n clusters solution</w:t>
      </w:r>
      <w:r w:rsidRPr="00EF3326">
        <w:rPr>
          <w:rFonts w:ascii="Times New Roman" w:eastAsia="Times New Roman" w:hAnsi="Times New Roman" w:cs="Times New Roman"/>
          <w:sz w:val="24"/>
          <w:szCs w:val="24"/>
          <w:lang w:val="en-US"/>
        </w:rPr>
        <w:t>].</w:t>
      </w:r>
    </w:p>
    <w:p w14:paraId="47A8AC6D"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As mixture multigroup factor analysis currently does not handle categorical data in the most appropriate way, we further conducted multigroup confirmatory factor analyses on the unraveled clusters. We display the results of these analyses in Table 3a. Overall, the results of these analyses were [</w:t>
      </w:r>
      <w:r w:rsidRPr="00EF3326">
        <w:rPr>
          <w:rFonts w:ascii="Times New Roman" w:eastAsia="Times New Roman" w:hAnsi="Times New Roman" w:cs="Times New Roman"/>
          <w:sz w:val="24"/>
          <w:szCs w:val="24"/>
          <w:highlight w:val="yellow"/>
          <w:lang w:val="en-US"/>
        </w:rPr>
        <w:t>consistent/inconsistent</w:t>
      </w:r>
      <w:r w:rsidRPr="00EF3326">
        <w:rPr>
          <w:rFonts w:ascii="Times New Roman" w:eastAsia="Times New Roman" w:hAnsi="Times New Roman" w:cs="Times New Roman"/>
          <w:sz w:val="24"/>
          <w:szCs w:val="24"/>
          <w:lang w:val="en-US"/>
        </w:rPr>
        <w:t>] with the conclusions drawn from the mixture multigroup factor analysis.</w:t>
      </w:r>
    </w:p>
    <w:p w14:paraId="2CEBB0AF" w14:textId="77777777" w:rsidR="00F96DE9" w:rsidRPr="00EF3326" w:rsidRDefault="00075A96" w:rsidP="00006EE8">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T-ILS.</w:t>
      </w:r>
      <w:r w:rsidRPr="00EF3326">
        <w:rPr>
          <w:rFonts w:ascii="Times New Roman" w:eastAsia="Times New Roman" w:hAnsi="Times New Roman" w:cs="Times New Roman"/>
          <w:b/>
          <w:i/>
          <w:sz w:val="24"/>
          <w:szCs w:val="24"/>
          <w:lang w:val="en-US"/>
        </w:rPr>
        <w:t xml:space="preserve"> </w:t>
      </w:r>
      <w:r w:rsidRPr="00EF3326">
        <w:rPr>
          <w:rFonts w:ascii="Times New Roman" w:eastAsia="Times New Roman" w:hAnsi="Times New Roman" w:cs="Times New Roman"/>
          <w:sz w:val="24"/>
          <w:szCs w:val="24"/>
          <w:lang w:val="en-US"/>
        </w:rPr>
        <w:t>To establish configural invariance of the T-ILS, we first assessed if the one factor structure of the measure provided an acceptable fit for the 27 EU member states using multigroup confirmatory factor analysis. The one factor structure provided [</w:t>
      </w:r>
      <w:r w:rsidRPr="00EF3326">
        <w:rPr>
          <w:rFonts w:ascii="Times New Roman" w:eastAsia="Times New Roman" w:hAnsi="Times New Roman" w:cs="Times New Roman"/>
          <w:sz w:val="24"/>
          <w:szCs w:val="24"/>
          <w:highlight w:val="yellow"/>
          <w:lang w:val="en-US"/>
        </w:rPr>
        <w:t>a poor/an acceptable/a very good</w:t>
      </w:r>
      <w:r w:rsidRPr="00EF3326">
        <w:rPr>
          <w:rFonts w:ascii="Times New Roman" w:eastAsia="Times New Roman" w:hAnsi="Times New Roman" w:cs="Times New Roman"/>
          <w:sz w:val="24"/>
          <w:szCs w:val="24"/>
          <w:lang w:val="en-US"/>
        </w:rPr>
        <w:t>] fit across the 27 EU member states (</w:t>
      </w:r>
      <w:r w:rsidRPr="00EF3326">
        <w:rPr>
          <w:rFonts w:ascii="Times New Roman" w:eastAsia="Times New Roman" w:hAnsi="Times New Roman" w:cs="Times New Roman"/>
          <w:i/>
          <w:sz w:val="24"/>
          <w:szCs w:val="24"/>
          <w:lang w:val="en-US"/>
        </w:rPr>
        <w:t>χ²</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i/>
          <w:sz w:val="24"/>
          <w:szCs w:val="24"/>
          <w:lang w:val="en-US"/>
        </w:rPr>
        <w:t xml:space="preserve"> p</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 xml:space="preserve">CFI =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RMSEA</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CI 90% </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highlight w:val="yellow"/>
          <w:lang w:val="en-US"/>
        </w:rPr>
        <w:t>XXX, XXX</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lang w:val="en-US"/>
        </w:rPr>
        <w:t>), which suggests that configural invariance [</w:t>
      </w:r>
      <w:r w:rsidRPr="00EF3326">
        <w:rPr>
          <w:rFonts w:ascii="Times New Roman" w:eastAsia="Times New Roman" w:hAnsi="Times New Roman" w:cs="Times New Roman"/>
          <w:sz w:val="24"/>
          <w:szCs w:val="24"/>
          <w:highlight w:val="yellow"/>
          <w:lang w:val="en-US"/>
        </w:rPr>
        <w:t>holds/does not hold</w:t>
      </w:r>
      <w:r w:rsidRPr="00EF3326">
        <w:rPr>
          <w:rFonts w:ascii="Times New Roman" w:eastAsia="Times New Roman" w:hAnsi="Times New Roman" w:cs="Times New Roman"/>
          <w:sz w:val="24"/>
          <w:szCs w:val="24"/>
          <w:lang w:val="en-US"/>
        </w:rPr>
        <w:t>] across the countries.</w:t>
      </w:r>
    </w:p>
    <w:p w14:paraId="68E5F04E"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highlight w:val="cyan"/>
          <w:lang w:val="en-US"/>
        </w:rPr>
        <w:t>[The following paragraph applies in case configural invariance holds]</w:t>
      </w:r>
      <w:r w:rsidRPr="00EF3326">
        <w:rPr>
          <w:rFonts w:ascii="Times New Roman" w:eastAsia="Times New Roman" w:hAnsi="Times New Roman" w:cs="Times New Roman"/>
          <w:sz w:val="24"/>
          <w:szCs w:val="24"/>
          <w:lang w:val="en-US"/>
        </w:rPr>
        <w:t xml:space="preserve">. To establish metric invariance of the T-ILS, we then compared the performance of a model that imposed equal factor loadings across countries (i.e., a metric model) to the performance of the configural model, using multigroup confirmatory factor analysis. The metric model </w:t>
      </w:r>
      <w:r w:rsidRPr="00EF3326">
        <w:rPr>
          <w:rFonts w:ascii="Times New Roman" w:eastAsia="Times New Roman" w:hAnsi="Times New Roman" w:cs="Times New Roman"/>
          <w:sz w:val="24"/>
          <w:szCs w:val="24"/>
          <w:lang w:val="en-US"/>
        </w:rPr>
        <w:lastRenderedPageBreak/>
        <w:t>[</w:t>
      </w:r>
      <w:r w:rsidRPr="00EF3326">
        <w:rPr>
          <w:rFonts w:ascii="Times New Roman" w:eastAsia="Times New Roman" w:hAnsi="Times New Roman" w:cs="Times New Roman"/>
          <w:sz w:val="24"/>
          <w:szCs w:val="24"/>
          <w:highlight w:val="yellow"/>
          <w:lang w:val="en-US"/>
        </w:rPr>
        <w:t>performed significantly worse/did not perform significantly worse</w:t>
      </w:r>
      <w:r w:rsidRPr="00EF3326">
        <w:rPr>
          <w:rFonts w:ascii="Times New Roman" w:eastAsia="Times New Roman" w:hAnsi="Times New Roman" w:cs="Times New Roman"/>
          <w:sz w:val="24"/>
          <w:szCs w:val="24"/>
          <w:lang w:val="en-US"/>
        </w:rPr>
        <w:t>] than the configural model (</w:t>
      </w:r>
      <w:r w:rsidRPr="00EF3326">
        <w:rPr>
          <w:rFonts w:ascii="Times New Roman" w:eastAsia="Times New Roman" w:hAnsi="Times New Roman" w:cs="Times New Roman"/>
          <w:i/>
          <w:sz w:val="24"/>
          <w:szCs w:val="24"/>
          <w:lang w:val="en-US"/>
        </w:rPr>
        <w:t>χ²</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i/>
          <w:sz w:val="24"/>
          <w:szCs w:val="24"/>
          <w:lang w:val="en-US"/>
        </w:rPr>
        <w:t xml:space="preserve"> p</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 xml:space="preserve">CFI =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RMSEA</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CI 90% </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highlight w:val="yellow"/>
          <w:lang w:val="en-US"/>
        </w:rPr>
        <w:t>XXX, XXX</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lang w:val="en-US"/>
        </w:rPr>
        <w:t>). Differences between the models fit were [</w:t>
      </w:r>
      <w:r w:rsidRPr="00EF3326">
        <w:rPr>
          <w:rFonts w:ascii="Times New Roman" w:eastAsia="Times New Roman" w:hAnsi="Times New Roman" w:cs="Times New Roman"/>
          <w:sz w:val="24"/>
          <w:szCs w:val="24"/>
          <w:highlight w:val="yellow"/>
          <w:lang w:val="en-US"/>
        </w:rPr>
        <w:t>smaller/bigger</w:t>
      </w:r>
      <w:r w:rsidRPr="00EF3326">
        <w:rPr>
          <w:rFonts w:ascii="Times New Roman" w:eastAsia="Times New Roman" w:hAnsi="Times New Roman" w:cs="Times New Roman"/>
          <w:sz w:val="24"/>
          <w:szCs w:val="24"/>
          <w:lang w:val="en-US"/>
        </w:rPr>
        <w:t>] than the cut-off valu</w:t>
      </w:r>
      <w:r w:rsidRPr="00EF3326">
        <w:rPr>
          <w:rFonts w:ascii="Times New Roman" w:eastAsia="Times New Roman" w:hAnsi="Times New Roman" w:cs="Times New Roman"/>
          <w:sz w:val="24"/>
          <w:szCs w:val="24"/>
          <w:lang w:val="en-US"/>
        </w:rPr>
        <w:t xml:space="preserve">es we set for measurement invariance (ΔCFI </w:t>
      </w:r>
      <w:r w:rsidRPr="00EF3326">
        <w:rPr>
          <w:rFonts w:ascii="Times New Roman" w:eastAsia="Times New Roman" w:hAnsi="Times New Roman" w:cs="Times New Roman"/>
          <w:i/>
          <w:sz w:val="24"/>
          <w:szCs w:val="24"/>
          <w:lang w:val="en-US"/>
        </w:rPr>
        <w:t xml:space="preserve">=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ΔRMSEA=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which suggests that metric invariance [</w:t>
      </w:r>
      <w:r w:rsidRPr="00EF3326">
        <w:rPr>
          <w:rFonts w:ascii="Times New Roman" w:eastAsia="Times New Roman" w:hAnsi="Times New Roman" w:cs="Times New Roman"/>
          <w:sz w:val="24"/>
          <w:szCs w:val="24"/>
          <w:highlight w:val="yellow"/>
          <w:lang w:val="en-US"/>
        </w:rPr>
        <w:t>holds/does not hold</w:t>
      </w:r>
      <w:r w:rsidRPr="00EF3326">
        <w:rPr>
          <w:rFonts w:ascii="Times New Roman" w:eastAsia="Times New Roman" w:hAnsi="Times New Roman" w:cs="Times New Roman"/>
          <w:sz w:val="24"/>
          <w:szCs w:val="24"/>
          <w:lang w:val="en-US"/>
        </w:rPr>
        <w:t>] across the countries.</w:t>
      </w:r>
    </w:p>
    <w:p w14:paraId="5840CC28"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highlight w:val="cyan"/>
          <w:lang w:val="en-US"/>
        </w:rPr>
        <w:t>[The following paragraph applies in case metric invariance holds].</w:t>
      </w:r>
      <w:r w:rsidRPr="00EF3326">
        <w:rPr>
          <w:rFonts w:ascii="Times New Roman" w:eastAsia="Times New Roman" w:hAnsi="Times New Roman" w:cs="Times New Roman"/>
          <w:sz w:val="24"/>
          <w:szCs w:val="24"/>
          <w:lang w:val="en-US"/>
        </w:rPr>
        <w:t xml:space="preserve"> To establish scalar invariance of the T-ILS, we then compared the performance of a model that imposed equal factor loadings and item intercepts across countries (i.e., a scalar model) to the performance of the metric model, using multigroup confirmatory factor analysis. The scalar model [</w:t>
      </w:r>
      <w:r w:rsidRPr="00EF3326">
        <w:rPr>
          <w:rFonts w:ascii="Times New Roman" w:eastAsia="Times New Roman" w:hAnsi="Times New Roman" w:cs="Times New Roman"/>
          <w:sz w:val="24"/>
          <w:szCs w:val="24"/>
          <w:highlight w:val="yellow"/>
          <w:lang w:val="en-US"/>
        </w:rPr>
        <w:t>performed significantly worse/did not perform significantly worse</w:t>
      </w:r>
      <w:r w:rsidRPr="00EF3326">
        <w:rPr>
          <w:rFonts w:ascii="Times New Roman" w:eastAsia="Times New Roman" w:hAnsi="Times New Roman" w:cs="Times New Roman"/>
          <w:sz w:val="24"/>
          <w:szCs w:val="24"/>
          <w:lang w:val="en-US"/>
        </w:rPr>
        <w:t>] than the metric model (</w:t>
      </w:r>
      <w:r w:rsidRPr="00EF3326">
        <w:rPr>
          <w:rFonts w:ascii="Times New Roman" w:eastAsia="Times New Roman" w:hAnsi="Times New Roman" w:cs="Times New Roman"/>
          <w:i/>
          <w:sz w:val="24"/>
          <w:szCs w:val="24"/>
          <w:lang w:val="en-US"/>
        </w:rPr>
        <w:t>χ²</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i/>
          <w:sz w:val="24"/>
          <w:szCs w:val="24"/>
          <w:lang w:val="en-US"/>
        </w:rPr>
        <w:t xml:space="preserve"> p</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 xml:space="preserve">CFI =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i/>
          <w:sz w:val="24"/>
          <w:szCs w:val="24"/>
          <w:lang w:val="en-US"/>
        </w:rPr>
        <w:t>RMSEA</w:t>
      </w:r>
      <w:r w:rsidRPr="00EF3326">
        <w:rPr>
          <w:rFonts w:ascii="Times New Roman" w:eastAsia="Times New Roman" w:hAnsi="Times New Roman" w:cs="Times New Roman"/>
          <w:sz w:val="24"/>
          <w:szCs w:val="24"/>
          <w:lang w:val="en-US"/>
        </w:rPr>
        <w:t xml:space="preserve"> =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CI 90% </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highlight w:val="yellow"/>
          <w:lang w:val="en-US"/>
        </w:rPr>
        <w:t xml:space="preserve">XXX,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highlight w:val="white"/>
          <w:lang w:val="en-US"/>
        </w:rPr>
        <w:t>]</w:t>
      </w:r>
      <w:r w:rsidRPr="00EF3326">
        <w:rPr>
          <w:rFonts w:ascii="Times New Roman" w:eastAsia="Times New Roman" w:hAnsi="Times New Roman" w:cs="Times New Roman"/>
          <w:sz w:val="24"/>
          <w:szCs w:val="24"/>
          <w:lang w:val="en-US"/>
        </w:rPr>
        <w:t>). Differences between the models fit were [</w:t>
      </w:r>
      <w:r w:rsidRPr="00EF3326">
        <w:rPr>
          <w:rFonts w:ascii="Times New Roman" w:eastAsia="Times New Roman" w:hAnsi="Times New Roman" w:cs="Times New Roman"/>
          <w:sz w:val="24"/>
          <w:szCs w:val="24"/>
          <w:highlight w:val="yellow"/>
          <w:lang w:val="en-US"/>
        </w:rPr>
        <w:t>smaller/bigger</w:t>
      </w:r>
      <w:r w:rsidRPr="00EF3326">
        <w:rPr>
          <w:rFonts w:ascii="Times New Roman" w:eastAsia="Times New Roman" w:hAnsi="Times New Roman" w:cs="Times New Roman"/>
          <w:sz w:val="24"/>
          <w:szCs w:val="24"/>
          <w:lang w:val="en-US"/>
        </w:rPr>
        <w:t xml:space="preserve">] than the cut-off values we set for measurement invariance (ΔCFI </w:t>
      </w:r>
      <w:r w:rsidRPr="00EF3326">
        <w:rPr>
          <w:rFonts w:ascii="Times New Roman" w:eastAsia="Times New Roman" w:hAnsi="Times New Roman" w:cs="Times New Roman"/>
          <w:i/>
          <w:sz w:val="24"/>
          <w:szCs w:val="24"/>
          <w:lang w:val="en-US"/>
        </w:rPr>
        <w:t xml:space="preserve">=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xml:space="preserve">, ΔRMSEA= </w:t>
      </w:r>
      <w:r w:rsidRPr="00EF3326">
        <w:rPr>
          <w:rFonts w:ascii="Times New Roman" w:eastAsia="Times New Roman" w:hAnsi="Times New Roman" w:cs="Times New Roman"/>
          <w:sz w:val="24"/>
          <w:szCs w:val="24"/>
          <w:highlight w:val="yellow"/>
          <w:lang w:val="en-US"/>
        </w:rPr>
        <w:t>XXX</w:t>
      </w:r>
      <w:r w:rsidRPr="00EF3326">
        <w:rPr>
          <w:rFonts w:ascii="Times New Roman" w:eastAsia="Times New Roman" w:hAnsi="Times New Roman" w:cs="Times New Roman"/>
          <w:sz w:val="24"/>
          <w:szCs w:val="24"/>
          <w:lang w:val="en-US"/>
        </w:rPr>
        <w:t>), which suggests that scalar invariance [</w:t>
      </w:r>
      <w:r w:rsidRPr="00EF3326">
        <w:rPr>
          <w:rFonts w:ascii="Times New Roman" w:eastAsia="Times New Roman" w:hAnsi="Times New Roman" w:cs="Times New Roman"/>
          <w:sz w:val="24"/>
          <w:szCs w:val="24"/>
          <w:highlight w:val="yellow"/>
          <w:lang w:val="en-US"/>
        </w:rPr>
        <w:t>holds/does not hold</w:t>
      </w:r>
      <w:r w:rsidRPr="00EF3326">
        <w:rPr>
          <w:rFonts w:ascii="Times New Roman" w:eastAsia="Times New Roman" w:hAnsi="Times New Roman" w:cs="Times New Roman"/>
          <w:sz w:val="24"/>
          <w:szCs w:val="24"/>
          <w:lang w:val="en-US"/>
        </w:rPr>
        <w:t>] across the countries.</w:t>
      </w:r>
    </w:p>
    <w:p w14:paraId="48E502FB"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highlight w:val="cyan"/>
          <w:lang w:val="en-US"/>
        </w:rPr>
        <w:t>[The following two paragraphs apply in case configural/metric/scalar invariance doesn’t hold].</w:t>
      </w:r>
      <w:r w:rsidRPr="00EF3326">
        <w:rPr>
          <w:rFonts w:ascii="Times New Roman" w:eastAsia="Times New Roman" w:hAnsi="Times New Roman" w:cs="Times New Roman"/>
          <w:sz w:val="24"/>
          <w:szCs w:val="24"/>
          <w:lang w:val="en-US"/>
        </w:rPr>
        <w:t xml:space="preserve"> As [</w:t>
      </w:r>
      <w:r w:rsidRPr="00EF3326">
        <w:rPr>
          <w:rFonts w:ascii="Times New Roman" w:eastAsia="Times New Roman" w:hAnsi="Times New Roman" w:cs="Times New Roman"/>
          <w:sz w:val="24"/>
          <w:szCs w:val="24"/>
          <w:highlight w:val="yellow"/>
          <w:lang w:val="en-US"/>
        </w:rPr>
        <w:t>configural/metric/scalar</w:t>
      </w:r>
      <w:r w:rsidRPr="00EF3326">
        <w:rPr>
          <w:rFonts w:ascii="Times New Roman" w:eastAsia="Times New Roman" w:hAnsi="Times New Roman" w:cs="Times New Roman"/>
          <w:sz w:val="24"/>
          <w:szCs w:val="24"/>
          <w:lang w:val="en-US"/>
        </w:rPr>
        <w:t xml:space="preserve">] invariance could not be established using multigroup confirmatory factor analysis, we resorted to mixture multigroup factor analysis to unravel clusters of countries with equivalent factor loadings and item intercepts (i.e., clusters of countries invariant at the scalar level). We computed a mixture multigroup factor analysis on the one factor structure of the T-ILS across the 27 EU member states by using the </w:t>
      </w:r>
      <w:proofErr w:type="spellStart"/>
      <w:r w:rsidRPr="00EF3326">
        <w:rPr>
          <w:rFonts w:ascii="Times New Roman" w:eastAsia="Times New Roman" w:hAnsi="Times New Roman" w:cs="Times New Roman"/>
          <w:i/>
          <w:sz w:val="24"/>
          <w:szCs w:val="24"/>
          <w:lang w:val="en-US"/>
        </w:rPr>
        <w:t>mixmgfa</w:t>
      </w:r>
      <w:proofErr w:type="spellEnd"/>
      <w:r w:rsidRPr="00EF3326">
        <w:rPr>
          <w:rFonts w:ascii="Times New Roman" w:eastAsia="Times New Roman" w:hAnsi="Times New Roman" w:cs="Times New Roman"/>
          <w:sz w:val="24"/>
          <w:szCs w:val="24"/>
          <w:lang w:val="en-US"/>
        </w:rPr>
        <w:t xml:space="preserve"> function of the </w:t>
      </w:r>
      <w:proofErr w:type="spellStart"/>
      <w:r w:rsidRPr="00EF3326">
        <w:rPr>
          <w:rFonts w:ascii="Times New Roman" w:eastAsia="Times New Roman" w:hAnsi="Times New Roman" w:cs="Times New Roman"/>
          <w:i/>
          <w:sz w:val="24"/>
          <w:szCs w:val="24"/>
          <w:lang w:val="en-US"/>
        </w:rPr>
        <w:t>mixmgfa</w:t>
      </w:r>
      <w:proofErr w:type="spellEnd"/>
      <w:r w:rsidRPr="00EF3326">
        <w:rPr>
          <w:rFonts w:ascii="Times New Roman" w:eastAsia="Times New Roman" w:hAnsi="Times New Roman" w:cs="Times New Roman"/>
          <w:sz w:val="24"/>
          <w:szCs w:val="24"/>
          <w:lang w:val="en-US"/>
        </w:rPr>
        <w:t xml:space="preserve"> R package (De Roover, 2021; De Roove</w:t>
      </w:r>
      <w:r w:rsidRPr="00EF3326">
        <w:rPr>
          <w:rFonts w:ascii="Times New Roman" w:eastAsia="Times New Roman" w:hAnsi="Times New Roman" w:cs="Times New Roman"/>
          <w:sz w:val="24"/>
          <w:szCs w:val="24"/>
          <w:lang w:val="en-US"/>
        </w:rPr>
        <w:t>r et al., 2022). We set the function to provide cluster solutions from 1 to 6, with 5000 iterations and 50 runs, and constrained the measurement model to have equivalent factor loadings and item intercepts per cluster. [</w:t>
      </w:r>
      <w:r w:rsidRPr="00EF3326">
        <w:rPr>
          <w:rFonts w:ascii="Times New Roman" w:eastAsia="Times New Roman" w:hAnsi="Times New Roman" w:cs="Times New Roman"/>
          <w:sz w:val="24"/>
          <w:szCs w:val="24"/>
          <w:highlight w:val="yellow"/>
          <w:lang w:val="en-US"/>
        </w:rPr>
        <w:t>Both the Convex Hull procedure and BIC_G criterion/The Convex Hull procedure</w:t>
      </w:r>
      <w:r w:rsidRPr="00EF3326">
        <w:rPr>
          <w:rFonts w:ascii="Times New Roman" w:eastAsia="Times New Roman" w:hAnsi="Times New Roman" w:cs="Times New Roman"/>
          <w:sz w:val="24"/>
          <w:szCs w:val="24"/>
          <w:lang w:val="en-US"/>
        </w:rPr>
        <w:t>] suggested a [</w:t>
      </w:r>
      <w:r w:rsidRPr="00EF3326">
        <w:rPr>
          <w:rFonts w:ascii="Times New Roman" w:eastAsia="Times New Roman" w:hAnsi="Times New Roman" w:cs="Times New Roman"/>
          <w:sz w:val="24"/>
          <w:szCs w:val="24"/>
          <w:highlight w:val="yellow"/>
          <w:lang w:val="en-US"/>
        </w:rPr>
        <w:t>2/3/4/5/6</w:t>
      </w:r>
      <w:r w:rsidRPr="00EF3326">
        <w:rPr>
          <w:rFonts w:ascii="Times New Roman" w:eastAsia="Times New Roman" w:hAnsi="Times New Roman" w:cs="Times New Roman"/>
          <w:sz w:val="24"/>
          <w:szCs w:val="24"/>
          <w:lang w:val="en-US"/>
        </w:rPr>
        <w:t>] clusters solution [</w:t>
      </w:r>
      <w:r w:rsidRPr="00EF3326">
        <w:rPr>
          <w:rFonts w:ascii="Times New Roman" w:eastAsia="Times New Roman" w:hAnsi="Times New Roman" w:cs="Times New Roman"/>
          <w:sz w:val="24"/>
          <w:szCs w:val="24"/>
          <w:highlight w:val="yellow"/>
          <w:lang w:val="en-US"/>
        </w:rPr>
        <w:t xml:space="preserve">whereas the BIC_G criterion suggested a [2/3/4/5/6] </w:t>
      </w:r>
      <w:r w:rsidRPr="00EF3326">
        <w:rPr>
          <w:rFonts w:ascii="Times New Roman" w:eastAsia="Times New Roman" w:hAnsi="Times New Roman" w:cs="Times New Roman"/>
          <w:sz w:val="24"/>
          <w:szCs w:val="24"/>
          <w:highlight w:val="yellow"/>
          <w:lang w:val="en-US"/>
        </w:rPr>
        <w:lastRenderedPageBreak/>
        <w:t>clusters solution</w:t>
      </w:r>
      <w:r w:rsidRPr="00EF3326">
        <w:rPr>
          <w:rFonts w:ascii="Times New Roman" w:eastAsia="Times New Roman" w:hAnsi="Times New Roman" w:cs="Times New Roman"/>
          <w:sz w:val="24"/>
          <w:szCs w:val="24"/>
          <w:lang w:val="en-US"/>
        </w:rPr>
        <w:t>]. After further inspection of the Convex Hull plot, we decided to retain a [</w:t>
      </w:r>
      <w:r w:rsidRPr="00EF3326">
        <w:rPr>
          <w:rFonts w:ascii="Times New Roman" w:eastAsia="Times New Roman" w:hAnsi="Times New Roman" w:cs="Times New Roman"/>
          <w:sz w:val="24"/>
          <w:szCs w:val="24"/>
          <w:highlight w:val="yellow"/>
          <w:lang w:val="en-US"/>
        </w:rPr>
        <w:t>2/3/4/5/6</w:t>
      </w:r>
      <w:r w:rsidRPr="00EF3326">
        <w:rPr>
          <w:rFonts w:ascii="Times New Roman" w:eastAsia="Times New Roman" w:hAnsi="Times New Roman" w:cs="Times New Roman"/>
          <w:sz w:val="24"/>
          <w:szCs w:val="24"/>
          <w:lang w:val="en-US"/>
        </w:rPr>
        <w:t>] clusters solut</w:t>
      </w:r>
      <w:r w:rsidRPr="00EF3326">
        <w:rPr>
          <w:rFonts w:ascii="Times New Roman" w:eastAsia="Times New Roman" w:hAnsi="Times New Roman" w:cs="Times New Roman"/>
          <w:sz w:val="24"/>
          <w:szCs w:val="24"/>
          <w:lang w:val="en-US"/>
        </w:rPr>
        <w:t>ion as [</w:t>
      </w:r>
      <w:r w:rsidRPr="00EF3326">
        <w:rPr>
          <w:rFonts w:ascii="Times New Roman" w:eastAsia="Times New Roman" w:hAnsi="Times New Roman" w:cs="Times New Roman"/>
          <w:sz w:val="24"/>
          <w:szCs w:val="24"/>
          <w:highlight w:val="yellow"/>
          <w:lang w:val="en-US"/>
        </w:rPr>
        <w:t>no clear elbow could be detected on the plot/a clear elbow could be detected on the plot around the n clusters solution</w:t>
      </w:r>
      <w:r w:rsidRPr="00EF3326">
        <w:rPr>
          <w:rFonts w:ascii="Times New Roman" w:eastAsia="Times New Roman" w:hAnsi="Times New Roman" w:cs="Times New Roman"/>
          <w:sz w:val="24"/>
          <w:szCs w:val="24"/>
          <w:lang w:val="en-US"/>
        </w:rPr>
        <w:t>].</w:t>
      </w:r>
    </w:p>
    <w:p w14:paraId="14B038F8"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As mixture multigroup factor analysis currently does not handle categorical data in the most appropriate way, we further conducted multigroup confirmatory factor analyses on the unraveled clusters. We display the results of these analyses in Table 3b. Overall, the results of these analyses were [</w:t>
      </w:r>
      <w:r w:rsidRPr="00EF3326">
        <w:rPr>
          <w:rFonts w:ascii="Times New Roman" w:eastAsia="Times New Roman" w:hAnsi="Times New Roman" w:cs="Times New Roman"/>
          <w:sz w:val="24"/>
          <w:szCs w:val="24"/>
          <w:highlight w:val="yellow"/>
          <w:lang w:val="en-US"/>
        </w:rPr>
        <w:t>consistent/inconsistent</w:t>
      </w:r>
      <w:r w:rsidRPr="00EF3326">
        <w:rPr>
          <w:rFonts w:ascii="Times New Roman" w:eastAsia="Times New Roman" w:hAnsi="Times New Roman" w:cs="Times New Roman"/>
          <w:sz w:val="24"/>
          <w:szCs w:val="24"/>
          <w:lang w:val="en-US"/>
        </w:rPr>
        <w:t>] with the conclusions drawn from the mixture multigroup factor analysis.</w:t>
      </w:r>
    </w:p>
    <w:p w14:paraId="47863725" w14:textId="77777777" w:rsidR="00F96DE9" w:rsidRPr="00EF3326" w:rsidRDefault="00075A96">
      <w:pPr>
        <w:spacing w:line="480" w:lineRule="auto"/>
        <w:rPr>
          <w:rFonts w:ascii="Times New Roman" w:eastAsia="Times New Roman" w:hAnsi="Times New Roman" w:cs="Times New Roman"/>
          <w:b/>
          <w:i/>
          <w:sz w:val="24"/>
          <w:szCs w:val="24"/>
          <w:lang w:val="en-US"/>
        </w:rPr>
      </w:pPr>
      <w:r w:rsidRPr="00EF3326">
        <w:rPr>
          <w:rFonts w:ascii="Times New Roman" w:eastAsia="Times New Roman" w:hAnsi="Times New Roman" w:cs="Times New Roman"/>
          <w:b/>
          <w:i/>
          <w:sz w:val="24"/>
          <w:szCs w:val="24"/>
          <w:lang w:val="en-US"/>
        </w:rPr>
        <w:t>Construct Validity</w:t>
      </w:r>
    </w:p>
    <w:p w14:paraId="02FE5100" w14:textId="107C63B7"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 xml:space="preserve">    </w:t>
      </w:r>
      <w:r w:rsidRPr="00EF3326">
        <w:rPr>
          <w:rFonts w:ascii="Times New Roman" w:eastAsia="Times New Roman" w:hAnsi="Times New Roman" w:cs="Times New Roman"/>
          <w:b/>
          <w:sz w:val="24"/>
          <w:szCs w:val="24"/>
          <w:lang w:val="en-US"/>
        </w:rPr>
        <w:tab/>
      </w:r>
      <w:r w:rsidRPr="00EF3326">
        <w:rPr>
          <w:rFonts w:ascii="Times New Roman" w:eastAsia="Times New Roman" w:hAnsi="Times New Roman" w:cs="Times New Roman"/>
          <w:sz w:val="24"/>
          <w:szCs w:val="24"/>
          <w:lang w:val="en-US"/>
        </w:rPr>
        <w:t xml:space="preserve">We assessed the construct validity of the DJGLS-6, T-ILS, and the single-item measure of loneliness by establishing their nomological network for </w:t>
      </w:r>
      <w:r w:rsidRPr="00EF3326">
        <w:rPr>
          <w:rFonts w:ascii="Times New Roman" w:eastAsia="Times New Roman" w:hAnsi="Times New Roman" w:cs="Times New Roman"/>
          <w:sz w:val="24"/>
          <w:szCs w:val="24"/>
          <w:lang w:val="en-US"/>
        </w:rPr>
        <w:t>each country separately. [</w:t>
      </w:r>
      <w:r w:rsidRPr="00EF3326">
        <w:rPr>
          <w:rFonts w:ascii="Times New Roman" w:eastAsia="Times New Roman" w:hAnsi="Times New Roman" w:cs="Times New Roman"/>
          <w:sz w:val="24"/>
          <w:szCs w:val="24"/>
          <w:highlight w:val="yellow"/>
          <w:lang w:val="en-US"/>
        </w:rPr>
        <w:t>In case we found at least two-thirds of the correlations significant at the .004 level and in the expected direction</w:t>
      </w:r>
      <w:r w:rsidR="00C97450">
        <w:rPr>
          <w:rFonts w:ascii="Times New Roman" w:eastAsia="Times New Roman" w:hAnsi="Times New Roman" w:cs="Times New Roman"/>
          <w:sz w:val="24"/>
          <w:szCs w:val="24"/>
          <w:highlight w:val="yellow"/>
          <w:lang w:val="en-US"/>
        </w:rPr>
        <w:t xml:space="preserve"> with a</w:t>
      </w:r>
      <w:r w:rsidR="00006EE8">
        <w:rPr>
          <w:rFonts w:ascii="Times New Roman" w:eastAsia="Times New Roman" w:hAnsi="Times New Roman" w:cs="Times New Roman"/>
          <w:sz w:val="24"/>
          <w:szCs w:val="24"/>
          <w:highlight w:val="yellow"/>
          <w:lang w:val="en-US"/>
        </w:rPr>
        <w:t xml:space="preserve"> |</w:t>
      </w:r>
      <w:r w:rsidR="00C97450">
        <w:rPr>
          <w:rFonts w:ascii="Times New Roman" w:eastAsia="Times New Roman" w:hAnsi="Times New Roman" w:cs="Times New Roman"/>
          <w:sz w:val="24"/>
          <w:szCs w:val="24"/>
          <w:highlight w:val="yellow"/>
          <w:lang w:val="en-US"/>
        </w:rPr>
        <w:t xml:space="preserve"> </w:t>
      </w:r>
      <w:r w:rsidR="00C97450">
        <w:rPr>
          <w:rFonts w:ascii="Times New Roman" w:eastAsia="Times New Roman" w:hAnsi="Times New Roman" w:cs="Times New Roman"/>
          <w:i/>
          <w:iCs/>
          <w:sz w:val="24"/>
          <w:szCs w:val="24"/>
          <w:highlight w:val="yellow"/>
          <w:lang w:val="en-US"/>
        </w:rPr>
        <w:t>r</w:t>
      </w:r>
      <w:r w:rsidR="00006EE8">
        <w:rPr>
          <w:rFonts w:ascii="Times New Roman" w:eastAsia="Times New Roman" w:hAnsi="Times New Roman" w:cs="Times New Roman"/>
          <w:i/>
          <w:iCs/>
          <w:sz w:val="24"/>
          <w:szCs w:val="24"/>
          <w:highlight w:val="yellow"/>
          <w:lang w:val="en-US"/>
        </w:rPr>
        <w:t xml:space="preserve"> </w:t>
      </w:r>
      <w:r w:rsidR="00006EE8">
        <w:rPr>
          <w:rFonts w:ascii="Times New Roman" w:eastAsia="Times New Roman" w:hAnsi="Times New Roman" w:cs="Times New Roman"/>
          <w:sz w:val="24"/>
          <w:szCs w:val="24"/>
          <w:highlight w:val="yellow"/>
          <w:lang w:val="en-US"/>
        </w:rPr>
        <w:t>|</w:t>
      </w:r>
      <w:r w:rsidR="00C97450">
        <w:rPr>
          <w:rFonts w:ascii="Times New Roman" w:eastAsia="Times New Roman" w:hAnsi="Times New Roman" w:cs="Times New Roman"/>
          <w:i/>
          <w:iCs/>
          <w:sz w:val="24"/>
          <w:szCs w:val="24"/>
          <w:highlight w:val="yellow"/>
          <w:lang w:val="en-US"/>
        </w:rPr>
        <w:t xml:space="preserve"> </w:t>
      </w:r>
      <w:r w:rsidR="00B21AA8">
        <w:rPr>
          <w:rFonts w:ascii="Times New Roman" w:eastAsia="Times New Roman" w:hAnsi="Times New Roman" w:cs="Times New Roman"/>
          <w:sz w:val="24"/>
          <w:szCs w:val="24"/>
          <w:highlight w:val="yellow"/>
          <w:lang w:val="en-US"/>
        </w:rPr>
        <w:t>≥</w:t>
      </w:r>
      <w:r w:rsidR="00C97450">
        <w:rPr>
          <w:rFonts w:ascii="Times New Roman" w:eastAsia="Times New Roman" w:hAnsi="Times New Roman" w:cs="Times New Roman"/>
          <w:sz w:val="24"/>
          <w:szCs w:val="24"/>
          <w:highlight w:val="yellow"/>
          <w:lang w:val="en-US"/>
        </w:rPr>
        <w:t xml:space="preserve"> .10</w:t>
      </w:r>
      <w:r w:rsidRPr="00EF3326">
        <w:rPr>
          <w:rFonts w:ascii="Times New Roman" w:eastAsia="Times New Roman" w:hAnsi="Times New Roman" w:cs="Times New Roman"/>
          <w:sz w:val="24"/>
          <w:szCs w:val="24"/>
          <w:highlight w:val="yellow"/>
          <w:lang w:val="en-US"/>
        </w:rPr>
        <w:t xml:space="preserve">, we will consider the measure to display sufficient construct validity for a given </w:t>
      </w:r>
      <w:r w:rsidRPr="00EF3326">
        <w:rPr>
          <w:rFonts w:ascii="Times New Roman" w:eastAsia="Times New Roman" w:hAnsi="Times New Roman" w:cs="Times New Roman"/>
          <w:sz w:val="24"/>
          <w:szCs w:val="24"/>
          <w:highlight w:val="yellow"/>
          <w:lang w:val="en-US"/>
        </w:rPr>
        <w:t>country. We will synthesize the countries that reached the criteria of sufficient construct validity, for each measure.</w:t>
      </w:r>
      <w:r w:rsidRPr="00EF3326">
        <w:rPr>
          <w:rFonts w:ascii="Times New Roman" w:eastAsia="Times New Roman" w:hAnsi="Times New Roman" w:cs="Times New Roman"/>
          <w:sz w:val="24"/>
          <w:szCs w:val="24"/>
          <w:lang w:val="en-US"/>
        </w:rPr>
        <w:t>]. In addition, we found the three measures to be [</w:t>
      </w:r>
      <w:r w:rsidRPr="00EF3326">
        <w:rPr>
          <w:rFonts w:ascii="Times New Roman" w:eastAsia="Times New Roman" w:hAnsi="Times New Roman" w:cs="Times New Roman"/>
          <w:sz w:val="24"/>
          <w:szCs w:val="24"/>
          <w:highlight w:val="yellow"/>
          <w:lang w:val="en-US"/>
        </w:rPr>
        <w:t>here we will describe the correlations between the loneliness measures, averaged across the 27 countries and with their ranges</w:t>
      </w:r>
      <w:r w:rsidRPr="00EF3326">
        <w:rPr>
          <w:rFonts w:ascii="Times New Roman" w:eastAsia="Times New Roman" w:hAnsi="Times New Roman" w:cs="Times New Roman"/>
          <w:sz w:val="24"/>
          <w:szCs w:val="24"/>
          <w:lang w:val="en-US"/>
        </w:rPr>
        <w:t>]. Table 4A-C summarizes all the different correlation coefficients obtained for each country, for the DJGLS-6, T-ILS, and single-item measure of loneliness, respectively.</w:t>
      </w:r>
    </w:p>
    <w:p w14:paraId="71761635" w14:textId="77777777" w:rsidR="00F96DE9" w:rsidRPr="00EF3326" w:rsidRDefault="00075A96">
      <w:pPr>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Table 4.</w:t>
      </w:r>
      <w:r w:rsidRPr="00EF3326">
        <w:rPr>
          <w:rFonts w:ascii="Times New Roman" w:eastAsia="Times New Roman" w:hAnsi="Times New Roman" w:cs="Times New Roman"/>
          <w:sz w:val="24"/>
          <w:szCs w:val="24"/>
          <w:lang w:val="en-US"/>
        </w:rPr>
        <w:t xml:space="preserve"> Nomological Networks of the Three Loneliness Measures</w:t>
      </w:r>
    </w:p>
    <w:p w14:paraId="5A3EEBB6" w14:textId="77777777" w:rsidR="00F96DE9" w:rsidRPr="00EF3326" w:rsidRDefault="00075A96">
      <w:pPr>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TABLE 4 TO BE INSERTED HERE</w:t>
      </w:r>
      <w:r w:rsidRPr="00EF3326">
        <w:rPr>
          <w:rFonts w:ascii="Times New Roman" w:eastAsia="Times New Roman" w:hAnsi="Times New Roman" w:cs="Times New Roman"/>
          <w:sz w:val="24"/>
          <w:szCs w:val="24"/>
          <w:lang w:val="en-US"/>
        </w:rPr>
        <w:t>]</w:t>
      </w:r>
    </w:p>
    <w:p w14:paraId="3AE58AA5" w14:textId="77777777" w:rsidR="00F96DE9" w:rsidRPr="00EF3326" w:rsidRDefault="00F96DE9">
      <w:pPr>
        <w:rPr>
          <w:rFonts w:ascii="Times New Roman" w:eastAsia="Times New Roman" w:hAnsi="Times New Roman" w:cs="Times New Roman"/>
          <w:sz w:val="24"/>
          <w:szCs w:val="24"/>
          <w:lang w:val="en-US"/>
        </w:rPr>
      </w:pPr>
    </w:p>
    <w:p w14:paraId="1304BA81" w14:textId="77777777" w:rsidR="00F96DE9" w:rsidRPr="00EF3326" w:rsidRDefault="00075A96">
      <w:pPr>
        <w:spacing w:line="480" w:lineRule="auto"/>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Summary of the Exploratory Fold and Hypotheses for the Confirmatory Fold</w:t>
      </w:r>
    </w:p>
    <w:p w14:paraId="3773A32E" w14:textId="6F01CF25"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 xml:space="preserve">    </w:t>
      </w:r>
      <w:r w:rsidRPr="00EF3326">
        <w:rPr>
          <w:rFonts w:ascii="Times New Roman" w:eastAsia="Times New Roman" w:hAnsi="Times New Roman" w:cs="Times New Roman"/>
          <w:sz w:val="24"/>
          <w:szCs w:val="24"/>
          <w:lang w:val="en-US"/>
        </w:rPr>
        <w:tab/>
        <w:t>We pre-registered the findings obtained from the analyses conducted on the exploratory dataset and aimed to replicate and validate them in the confirmatory dataset</w:t>
      </w:r>
      <w:r w:rsidR="00C97450">
        <w:rPr>
          <w:rFonts w:ascii="Times New Roman" w:eastAsia="Times New Roman" w:hAnsi="Times New Roman" w:cs="Times New Roman"/>
          <w:sz w:val="24"/>
          <w:szCs w:val="24"/>
          <w:lang w:val="en-US"/>
        </w:rPr>
        <w:t xml:space="preserve"> </w:t>
      </w:r>
      <w:r w:rsidR="00C97450" w:rsidRPr="00006EE8">
        <w:rPr>
          <w:rFonts w:ascii="Times New Roman" w:eastAsia="Times New Roman" w:hAnsi="Times New Roman" w:cs="Times New Roman"/>
          <w:sz w:val="24"/>
          <w:szCs w:val="24"/>
          <w:highlight w:val="yellow"/>
          <w:lang w:val="en-US"/>
        </w:rPr>
        <w:t>[Note that more exact predictions will be added after the exploratory fold is analyzed]</w:t>
      </w:r>
      <w:r w:rsidRPr="00006EE8">
        <w:rPr>
          <w:rFonts w:ascii="Times New Roman" w:eastAsia="Times New Roman" w:hAnsi="Times New Roman" w:cs="Times New Roman"/>
          <w:sz w:val="24"/>
          <w:szCs w:val="24"/>
          <w:highlight w:val="yellow"/>
          <w:lang w:val="en-US"/>
        </w:rPr>
        <w:t>.</w:t>
      </w:r>
      <w:r w:rsidRPr="00EF3326">
        <w:rPr>
          <w:rFonts w:ascii="Times New Roman" w:eastAsia="Times New Roman" w:hAnsi="Times New Roman" w:cs="Times New Roman"/>
          <w:sz w:val="24"/>
          <w:szCs w:val="24"/>
          <w:lang w:val="en-US"/>
        </w:rPr>
        <w:t xml:space="preserve"> In </w:t>
      </w:r>
      <w:r w:rsidRPr="00EF3326">
        <w:rPr>
          <w:rFonts w:ascii="Times New Roman" w:eastAsia="Times New Roman" w:hAnsi="Times New Roman" w:cs="Times New Roman"/>
          <w:sz w:val="24"/>
          <w:szCs w:val="24"/>
          <w:lang w:val="en-US"/>
        </w:rPr>
        <w:lastRenderedPageBreak/>
        <w:t>case model fit in the confirmatory factor analyses or reliability was insufficient in a given country, we did not conduct further tests in the confirmatory fold.</w:t>
      </w:r>
    </w:p>
    <w:p w14:paraId="6A47FE04" w14:textId="77777777"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More specifically, we pre-registered (a) the factor structure (to assess with confirmatory factor analysis directly) and internal consistency of [</w:t>
      </w:r>
      <w:r w:rsidRPr="00EF3326">
        <w:rPr>
          <w:rFonts w:ascii="Times New Roman" w:eastAsia="Times New Roman" w:hAnsi="Times New Roman" w:cs="Times New Roman"/>
          <w:sz w:val="24"/>
          <w:szCs w:val="24"/>
          <w:highlight w:val="yellow"/>
          <w:lang w:val="en-US"/>
        </w:rPr>
        <w:t xml:space="preserve">Included if model fit and reliability were sufficient: the DJGLS-6 </w:t>
      </w:r>
      <w:r w:rsidRPr="00EF3326">
        <w:rPr>
          <w:rFonts w:ascii="Times New Roman" w:eastAsia="Times New Roman" w:hAnsi="Times New Roman" w:cs="Times New Roman"/>
          <w:sz w:val="24"/>
          <w:szCs w:val="24"/>
          <w:highlight w:val="yellow"/>
          <w:lang w:val="en-US"/>
        </w:rPr>
        <w:t>[one/two]-factor structure for XX countries, and the T-ILS one-factor structure for XX countries]</w:t>
      </w:r>
      <w:r w:rsidRPr="00EF3326">
        <w:rPr>
          <w:rFonts w:ascii="Times New Roman" w:eastAsia="Times New Roman" w:hAnsi="Times New Roman" w:cs="Times New Roman"/>
          <w:sz w:val="24"/>
          <w:szCs w:val="24"/>
          <w:lang w:val="en-US"/>
        </w:rPr>
        <w:t>, [</w:t>
      </w:r>
      <w:r w:rsidRPr="00EF3326">
        <w:rPr>
          <w:rFonts w:ascii="Times New Roman" w:eastAsia="Times New Roman" w:hAnsi="Times New Roman" w:cs="Times New Roman"/>
          <w:sz w:val="24"/>
          <w:szCs w:val="24"/>
          <w:highlight w:val="yellow"/>
          <w:lang w:val="en-US"/>
        </w:rPr>
        <w:t>included if measures were invariant: (b) the measurement invariance properties (to assess with multigroup confirmatory factor analyses directly) obtained for the DJGLS-6 ([described here]), and for the T-ILS ([described here]), and (c) [if model fit and reliability were sufficient: the correlations with confidence intervals obtained through the nomological network analyses, for the DJGLS-6 for XX countries, f</w:t>
      </w:r>
      <w:r w:rsidRPr="00EF3326">
        <w:rPr>
          <w:rFonts w:ascii="Times New Roman" w:eastAsia="Times New Roman" w:hAnsi="Times New Roman" w:cs="Times New Roman"/>
          <w:sz w:val="24"/>
          <w:szCs w:val="24"/>
          <w:highlight w:val="yellow"/>
          <w:lang w:val="en-US"/>
        </w:rPr>
        <w:t>or the T-ILS for XX countries, and for the single-item measure of loneliness for XX countries]</w:t>
      </w:r>
      <w:r w:rsidRPr="00EF3326">
        <w:rPr>
          <w:rFonts w:ascii="Times New Roman" w:eastAsia="Times New Roman" w:hAnsi="Times New Roman" w:cs="Times New Roman"/>
          <w:sz w:val="24"/>
          <w:szCs w:val="24"/>
          <w:lang w:val="en-US"/>
        </w:rPr>
        <w:t xml:space="preserve">. </w:t>
      </w:r>
    </w:p>
    <w:p w14:paraId="66E8C547" w14:textId="514F6025" w:rsidR="00F96DE9" w:rsidRPr="00EF3326" w:rsidRDefault="00075A96">
      <w:pPr>
        <w:spacing w:line="480" w:lineRule="auto"/>
        <w:ind w:firstLine="72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We provide</w:t>
      </w:r>
      <w:r w:rsidR="00264641">
        <w:rPr>
          <w:rFonts w:ascii="Times New Roman" w:eastAsia="Times New Roman" w:hAnsi="Times New Roman" w:cs="Times New Roman"/>
          <w:sz w:val="24"/>
          <w:szCs w:val="24"/>
          <w:lang w:val="en-US"/>
        </w:rPr>
        <w:t>d</w:t>
      </w:r>
      <w:r w:rsidRPr="00EF3326">
        <w:rPr>
          <w:rFonts w:ascii="Times New Roman" w:eastAsia="Times New Roman" w:hAnsi="Times New Roman" w:cs="Times New Roman"/>
          <w:sz w:val="24"/>
          <w:szCs w:val="24"/>
          <w:lang w:val="en-US"/>
        </w:rPr>
        <w:t xml:space="preserve"> our measurement invariance and country-by-country predictions derived from the exploratory dataset with the conclusions from the confirmatory dataset at our OSF Page:</w:t>
      </w:r>
      <w:r w:rsidR="00566539">
        <w:rPr>
          <w:rFonts w:ascii="Times New Roman" w:eastAsia="Times New Roman" w:hAnsi="Times New Roman" w:cs="Times New Roman"/>
          <w:sz w:val="24"/>
          <w:szCs w:val="24"/>
          <w:lang w:val="en-US"/>
        </w:rPr>
        <w:t xml:space="preserve"> </w:t>
      </w:r>
      <w:hyperlink r:id="rId14" w:history="1">
        <w:r w:rsidR="00566539" w:rsidRPr="00576E7E">
          <w:rPr>
            <w:rStyle w:val="Hyperlink"/>
            <w:rFonts w:ascii="Times New Roman" w:eastAsia="Times New Roman" w:hAnsi="Times New Roman" w:cs="Times New Roman"/>
            <w:sz w:val="24"/>
            <w:szCs w:val="24"/>
            <w:lang w:val="en-US"/>
          </w:rPr>
          <w:t>https://osf.io/5ecx3/</w:t>
        </w:r>
      </w:hyperlink>
      <w:r w:rsidRPr="00EF3326">
        <w:rPr>
          <w:rFonts w:ascii="Times New Roman" w:eastAsia="Times New Roman" w:hAnsi="Times New Roman" w:cs="Times New Roman"/>
          <w:sz w:val="24"/>
          <w:szCs w:val="24"/>
          <w:lang w:val="en-US"/>
        </w:rPr>
        <w:t>.</w:t>
      </w:r>
    </w:p>
    <w:p w14:paraId="0AE52F3B" w14:textId="77777777" w:rsidR="00F96DE9" w:rsidRPr="00EF3326" w:rsidRDefault="00075A96">
      <w:pPr>
        <w:spacing w:line="480" w:lineRule="auto"/>
        <w:rPr>
          <w:rFonts w:ascii="Times New Roman" w:eastAsia="Times New Roman" w:hAnsi="Times New Roman" w:cs="Times New Roman"/>
          <w:b/>
          <w:i/>
          <w:sz w:val="24"/>
          <w:szCs w:val="24"/>
          <w:lang w:val="en-US"/>
        </w:rPr>
      </w:pPr>
      <w:r w:rsidRPr="00EF3326">
        <w:rPr>
          <w:rFonts w:ascii="Times New Roman" w:eastAsia="Times New Roman" w:hAnsi="Times New Roman" w:cs="Times New Roman"/>
          <w:b/>
          <w:i/>
          <w:sz w:val="24"/>
          <w:szCs w:val="24"/>
          <w:lang w:val="en-US"/>
        </w:rPr>
        <w:t>Factor analyses and internal consistency</w:t>
      </w:r>
    </w:p>
    <w:p w14:paraId="15519645"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We [</w:t>
      </w:r>
      <w:r w:rsidRPr="00EF3326">
        <w:rPr>
          <w:rFonts w:ascii="Times New Roman" w:eastAsia="Times New Roman" w:hAnsi="Times New Roman" w:cs="Times New Roman"/>
          <w:sz w:val="24"/>
          <w:szCs w:val="24"/>
          <w:highlight w:val="yellow"/>
          <w:lang w:val="en-US"/>
        </w:rPr>
        <w:t>replicated/partially replicated/failed to replicate</w:t>
      </w:r>
      <w:r w:rsidRPr="00EF3326">
        <w:rPr>
          <w:rFonts w:ascii="Times New Roman" w:eastAsia="Times New Roman" w:hAnsi="Times New Roman" w:cs="Times New Roman"/>
          <w:sz w:val="24"/>
          <w:szCs w:val="24"/>
          <w:lang w:val="en-US"/>
        </w:rPr>
        <w:t xml:space="preserve">] the factor structure and internal consistency properties of the DJGLS-6 and T-ILS obtained on the exploratory dataset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countries out of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 xml:space="preserve"> for the DJGLS-6, and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countries out of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for the T-ILS.</w:t>
      </w:r>
    </w:p>
    <w:p w14:paraId="75FE9281" w14:textId="77777777"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 xml:space="preserve">DJGLS-6.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 xml:space="preserve">In line with the analyses conducted on the exploratory </w:t>
      </w:r>
      <w:r w:rsidRPr="00EF3326">
        <w:rPr>
          <w:rFonts w:ascii="Times New Roman" w:eastAsia="Times New Roman" w:hAnsi="Times New Roman" w:cs="Times New Roman"/>
          <w:sz w:val="24"/>
          <w:szCs w:val="24"/>
          <w:highlight w:val="yellow"/>
          <w:lang w:val="en-US"/>
        </w:rPr>
        <w:t>dataset/Contrary to the analyses conducted on the exploratory dataset</w:t>
      </w:r>
      <w:r w:rsidRPr="00EF3326">
        <w:rPr>
          <w:rFonts w:ascii="Times New Roman" w:eastAsia="Times New Roman" w:hAnsi="Times New Roman" w:cs="Times New Roman"/>
          <w:sz w:val="24"/>
          <w:szCs w:val="24"/>
          <w:lang w:val="en-US"/>
        </w:rPr>
        <w:t>], the DJLGS-6 provided [</w:t>
      </w:r>
      <w:r w:rsidRPr="00EF3326">
        <w:rPr>
          <w:rFonts w:ascii="Times New Roman" w:eastAsia="Times New Roman" w:hAnsi="Times New Roman" w:cs="Times New Roman"/>
          <w:sz w:val="24"/>
          <w:szCs w:val="24"/>
          <w:highlight w:val="yellow"/>
          <w:lang w:val="en-US"/>
        </w:rPr>
        <w:t>a poor/an acceptable/a very good</w:t>
      </w:r>
      <w:r w:rsidRPr="00EF3326">
        <w:rPr>
          <w:rFonts w:ascii="Times New Roman" w:eastAsia="Times New Roman" w:hAnsi="Times New Roman" w:cs="Times New Roman"/>
          <w:sz w:val="24"/>
          <w:szCs w:val="24"/>
          <w:lang w:val="en-US"/>
        </w:rPr>
        <w:t>] fit to a [</w:t>
      </w:r>
      <w:r w:rsidRPr="00EF3326">
        <w:rPr>
          <w:rFonts w:ascii="Times New Roman" w:eastAsia="Times New Roman" w:hAnsi="Times New Roman" w:cs="Times New Roman"/>
          <w:sz w:val="24"/>
          <w:szCs w:val="24"/>
          <w:highlight w:val="yellow"/>
          <w:lang w:val="en-US"/>
        </w:rPr>
        <w:t>one/two</w:t>
      </w:r>
      <w:r w:rsidRPr="00EF3326">
        <w:rPr>
          <w:rFonts w:ascii="Times New Roman" w:eastAsia="Times New Roman" w:hAnsi="Times New Roman" w:cs="Times New Roman"/>
          <w:sz w:val="24"/>
          <w:szCs w:val="24"/>
          <w:lang w:val="en-US"/>
        </w:rPr>
        <w:t xml:space="preserve">] factor structure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countries out of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 with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xml:space="preserve">] internal consistency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countries out of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w:t>
      </w:r>
    </w:p>
    <w:p w14:paraId="42475CF8" w14:textId="77777777"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 xml:space="preserve">T-ILS.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In line with the analyses conducted on the exploratory dataset/Contrary to the analyses conducted on the exploratory dataset</w:t>
      </w:r>
      <w:r w:rsidRPr="00EF3326">
        <w:rPr>
          <w:rFonts w:ascii="Times New Roman" w:eastAsia="Times New Roman" w:hAnsi="Times New Roman" w:cs="Times New Roman"/>
          <w:sz w:val="24"/>
          <w:szCs w:val="24"/>
          <w:lang w:val="en-US"/>
        </w:rPr>
        <w:t>], the T-ILS provided [</w:t>
      </w:r>
      <w:r w:rsidRPr="00EF3326">
        <w:rPr>
          <w:rFonts w:ascii="Times New Roman" w:eastAsia="Times New Roman" w:hAnsi="Times New Roman" w:cs="Times New Roman"/>
          <w:sz w:val="24"/>
          <w:szCs w:val="24"/>
          <w:highlight w:val="yellow"/>
          <w:lang w:val="en-US"/>
        </w:rPr>
        <w:t xml:space="preserve">a poor/an acceptable/a </w:t>
      </w:r>
      <w:r w:rsidRPr="00EF3326">
        <w:rPr>
          <w:rFonts w:ascii="Times New Roman" w:eastAsia="Times New Roman" w:hAnsi="Times New Roman" w:cs="Times New Roman"/>
          <w:sz w:val="24"/>
          <w:szCs w:val="24"/>
          <w:highlight w:val="yellow"/>
          <w:lang w:val="en-US"/>
        </w:rPr>
        <w:lastRenderedPageBreak/>
        <w:t>very good</w:t>
      </w:r>
      <w:r w:rsidRPr="00EF3326">
        <w:rPr>
          <w:rFonts w:ascii="Times New Roman" w:eastAsia="Times New Roman" w:hAnsi="Times New Roman" w:cs="Times New Roman"/>
          <w:sz w:val="24"/>
          <w:szCs w:val="24"/>
          <w:lang w:val="en-US"/>
        </w:rPr>
        <w:t xml:space="preserve">] fit to a one factor structure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countries out of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 with [</w:t>
      </w:r>
      <w:r w:rsidRPr="00EF3326">
        <w:rPr>
          <w:rFonts w:ascii="Times New Roman" w:eastAsia="Times New Roman" w:hAnsi="Times New Roman" w:cs="Times New Roman"/>
          <w:sz w:val="24"/>
          <w:szCs w:val="24"/>
          <w:highlight w:val="yellow"/>
          <w:lang w:val="en-US"/>
        </w:rPr>
        <w:t>sufficient/insufficient</w:t>
      </w:r>
      <w:r w:rsidRPr="00EF3326">
        <w:rPr>
          <w:rFonts w:ascii="Times New Roman" w:eastAsia="Times New Roman" w:hAnsi="Times New Roman" w:cs="Times New Roman"/>
          <w:sz w:val="24"/>
          <w:szCs w:val="24"/>
          <w:lang w:val="en-US"/>
        </w:rPr>
        <w:t xml:space="preserve">] internal consistency for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countries out of </w:t>
      </w:r>
      <w:r w:rsidRPr="00EF3326">
        <w:rPr>
          <w:rFonts w:ascii="Times New Roman" w:eastAsia="Times New Roman" w:hAnsi="Times New Roman" w:cs="Times New Roman"/>
          <w:sz w:val="24"/>
          <w:szCs w:val="24"/>
          <w:highlight w:val="yellow"/>
          <w:lang w:val="en-US"/>
        </w:rPr>
        <w:t>XX</w:t>
      </w:r>
      <w:r w:rsidRPr="00EF3326">
        <w:rPr>
          <w:rFonts w:ascii="Times New Roman" w:eastAsia="Times New Roman" w:hAnsi="Times New Roman" w:cs="Times New Roman"/>
          <w:sz w:val="24"/>
          <w:szCs w:val="24"/>
          <w:lang w:val="en-US"/>
        </w:rPr>
        <w:t>.</w:t>
      </w:r>
    </w:p>
    <w:p w14:paraId="46C6648B" w14:textId="77777777" w:rsidR="00F96DE9" w:rsidRPr="00EF3326" w:rsidRDefault="00075A96">
      <w:pPr>
        <w:spacing w:line="480" w:lineRule="auto"/>
        <w:rPr>
          <w:rFonts w:ascii="Times New Roman" w:eastAsia="Times New Roman" w:hAnsi="Times New Roman" w:cs="Times New Roman"/>
          <w:b/>
          <w:i/>
          <w:sz w:val="24"/>
          <w:szCs w:val="24"/>
          <w:lang w:val="en-US"/>
        </w:rPr>
      </w:pPr>
      <w:r w:rsidRPr="00EF3326">
        <w:rPr>
          <w:rFonts w:ascii="Times New Roman" w:eastAsia="Times New Roman" w:hAnsi="Times New Roman" w:cs="Times New Roman"/>
          <w:b/>
          <w:i/>
          <w:sz w:val="24"/>
          <w:szCs w:val="24"/>
          <w:lang w:val="en-US"/>
        </w:rPr>
        <w:t>Measurement invariance</w:t>
      </w:r>
    </w:p>
    <w:p w14:paraId="440C0927" w14:textId="77777777" w:rsidR="00F96DE9" w:rsidRPr="00EF3326" w:rsidRDefault="00075A96">
      <w:pPr>
        <w:spacing w:line="480" w:lineRule="auto"/>
        <w:ind w:firstLine="700"/>
        <w:rPr>
          <w:rFonts w:ascii="Times New Roman" w:eastAsia="Times New Roman" w:hAnsi="Times New Roman" w:cs="Times New Roman"/>
          <w:sz w:val="24"/>
          <w:szCs w:val="24"/>
          <w:lang w:val="en-US"/>
        </w:rPr>
      </w:pPr>
      <w:r w:rsidRPr="00EF3326">
        <w:rPr>
          <w:rFonts w:ascii="Times New Roman" w:eastAsia="Times New Roman" w:hAnsi="Times New Roman" w:cs="Times New Roman"/>
          <w:sz w:val="24"/>
          <w:szCs w:val="24"/>
          <w:lang w:val="en-US"/>
        </w:rPr>
        <w:t>We [</w:t>
      </w:r>
      <w:r w:rsidRPr="00EF3326">
        <w:rPr>
          <w:rFonts w:ascii="Times New Roman" w:eastAsia="Times New Roman" w:hAnsi="Times New Roman" w:cs="Times New Roman"/>
          <w:sz w:val="24"/>
          <w:szCs w:val="24"/>
          <w:highlight w:val="yellow"/>
          <w:lang w:val="en-US"/>
        </w:rPr>
        <w:t>replicated/partially replicated/failed to replicate</w:t>
      </w:r>
      <w:r w:rsidRPr="00EF3326">
        <w:rPr>
          <w:rFonts w:ascii="Times New Roman" w:eastAsia="Times New Roman" w:hAnsi="Times New Roman" w:cs="Times New Roman"/>
          <w:sz w:val="24"/>
          <w:szCs w:val="24"/>
          <w:lang w:val="en-US"/>
        </w:rPr>
        <w:t xml:space="preserve">] the measurement invariance properties of the DJGLS-6 and T-ILS obtained on the exploratory dataset. </w:t>
      </w:r>
    </w:p>
    <w:p w14:paraId="1CC80326" w14:textId="77777777"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 xml:space="preserve">DJGLS-6.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In line with the analyses conducted on the exploratory dataset/Contrary to the analyses conducted on the exploratory dataset</w:t>
      </w:r>
      <w:r w:rsidRPr="00EF3326">
        <w:rPr>
          <w:rFonts w:ascii="Times New Roman" w:eastAsia="Times New Roman" w:hAnsi="Times New Roman" w:cs="Times New Roman"/>
          <w:sz w:val="24"/>
          <w:szCs w:val="24"/>
          <w:lang w:val="en-US"/>
        </w:rPr>
        <w:t>], the DJLGS-6 [</w:t>
      </w:r>
      <w:r w:rsidRPr="00EF3326">
        <w:rPr>
          <w:rFonts w:ascii="Times New Roman" w:eastAsia="Times New Roman" w:hAnsi="Times New Roman" w:cs="Times New Roman"/>
          <w:sz w:val="24"/>
          <w:szCs w:val="24"/>
          <w:highlight w:val="yellow"/>
          <w:lang w:val="en-US"/>
        </w:rPr>
        <w:t>provided/did not provide</w:t>
      </w:r>
      <w:r w:rsidRPr="00EF3326">
        <w:rPr>
          <w:rFonts w:ascii="Times New Roman" w:eastAsia="Times New Roman" w:hAnsi="Times New Roman" w:cs="Times New Roman"/>
          <w:sz w:val="24"/>
          <w:szCs w:val="24"/>
          <w:lang w:val="en-US"/>
        </w:rPr>
        <w:t>] evidence of measurement invariance [</w:t>
      </w:r>
      <w:r w:rsidRPr="00EF3326">
        <w:rPr>
          <w:rFonts w:ascii="Times New Roman" w:eastAsia="Times New Roman" w:hAnsi="Times New Roman" w:cs="Times New Roman"/>
          <w:sz w:val="24"/>
          <w:szCs w:val="24"/>
          <w:highlight w:val="yellow"/>
          <w:lang w:val="en-US"/>
        </w:rPr>
        <w:t xml:space="preserve">measurement invariance </w:t>
      </w:r>
      <w:r w:rsidRPr="00EF3326">
        <w:rPr>
          <w:rFonts w:ascii="Times New Roman" w:eastAsia="Times New Roman" w:hAnsi="Times New Roman" w:cs="Times New Roman"/>
          <w:sz w:val="24"/>
          <w:szCs w:val="24"/>
          <w:highlight w:val="yellow"/>
          <w:lang w:val="en-US"/>
        </w:rPr>
        <w:t>properties described here</w:t>
      </w:r>
      <w:r w:rsidRPr="00EF3326">
        <w:rPr>
          <w:rFonts w:ascii="Times New Roman" w:eastAsia="Times New Roman" w:hAnsi="Times New Roman" w:cs="Times New Roman"/>
          <w:sz w:val="24"/>
          <w:szCs w:val="24"/>
          <w:lang w:val="en-US"/>
        </w:rPr>
        <w:t>].</w:t>
      </w:r>
    </w:p>
    <w:p w14:paraId="402D8473" w14:textId="77777777"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sz w:val="24"/>
          <w:szCs w:val="24"/>
          <w:lang w:val="en-US"/>
        </w:rPr>
        <w:t xml:space="preserve">T-ILS. </w:t>
      </w:r>
      <w:r w:rsidRPr="00EF3326">
        <w:rPr>
          <w:rFonts w:ascii="Times New Roman" w:eastAsia="Times New Roman" w:hAnsi="Times New Roman" w:cs="Times New Roman"/>
          <w:sz w:val="24"/>
          <w:szCs w:val="24"/>
          <w:lang w:val="en-US"/>
        </w:rPr>
        <w:t>[</w:t>
      </w:r>
      <w:r w:rsidRPr="00EF3326">
        <w:rPr>
          <w:rFonts w:ascii="Times New Roman" w:eastAsia="Times New Roman" w:hAnsi="Times New Roman" w:cs="Times New Roman"/>
          <w:sz w:val="24"/>
          <w:szCs w:val="24"/>
          <w:highlight w:val="yellow"/>
          <w:lang w:val="en-US"/>
        </w:rPr>
        <w:t>In line with the analyses conducted on the exploratory dataset/Contrary to the analyses conducted on the exploratory dataset</w:t>
      </w:r>
      <w:r w:rsidRPr="00EF3326">
        <w:rPr>
          <w:rFonts w:ascii="Times New Roman" w:eastAsia="Times New Roman" w:hAnsi="Times New Roman" w:cs="Times New Roman"/>
          <w:sz w:val="24"/>
          <w:szCs w:val="24"/>
          <w:lang w:val="en-US"/>
        </w:rPr>
        <w:t>], the T-ILS [provided/did not provide] evidence of measurement invariance [</w:t>
      </w:r>
      <w:r w:rsidRPr="00EF3326">
        <w:rPr>
          <w:rFonts w:ascii="Times New Roman" w:eastAsia="Times New Roman" w:hAnsi="Times New Roman" w:cs="Times New Roman"/>
          <w:sz w:val="24"/>
          <w:szCs w:val="24"/>
          <w:highlight w:val="yellow"/>
          <w:lang w:val="en-US"/>
        </w:rPr>
        <w:t>measurement invariance properties described here</w:t>
      </w:r>
      <w:r w:rsidRPr="00EF3326">
        <w:rPr>
          <w:rFonts w:ascii="Times New Roman" w:eastAsia="Times New Roman" w:hAnsi="Times New Roman" w:cs="Times New Roman"/>
          <w:sz w:val="24"/>
          <w:szCs w:val="24"/>
          <w:lang w:val="en-US"/>
        </w:rPr>
        <w:t>].</w:t>
      </w:r>
    </w:p>
    <w:p w14:paraId="2D3EF9BC" w14:textId="77777777" w:rsidR="00F96DE9" w:rsidRPr="00EF3326" w:rsidRDefault="00075A96">
      <w:pPr>
        <w:spacing w:line="480" w:lineRule="auto"/>
        <w:rPr>
          <w:rFonts w:ascii="Times New Roman" w:eastAsia="Times New Roman" w:hAnsi="Times New Roman" w:cs="Times New Roman"/>
          <w:b/>
          <w:i/>
          <w:sz w:val="24"/>
          <w:szCs w:val="24"/>
          <w:lang w:val="en-US"/>
        </w:rPr>
      </w:pPr>
      <w:r w:rsidRPr="00EF3326">
        <w:rPr>
          <w:rFonts w:ascii="Times New Roman" w:eastAsia="Times New Roman" w:hAnsi="Times New Roman" w:cs="Times New Roman"/>
          <w:b/>
          <w:i/>
          <w:sz w:val="24"/>
          <w:szCs w:val="24"/>
          <w:lang w:val="en-US"/>
        </w:rPr>
        <w:t>Construct Validity</w:t>
      </w:r>
    </w:p>
    <w:p w14:paraId="63FF5F7C" w14:textId="77C5DDA6" w:rsidR="00F96DE9" w:rsidRPr="00EF3326" w:rsidRDefault="00075A96">
      <w:pPr>
        <w:spacing w:line="480" w:lineRule="auto"/>
        <w:rPr>
          <w:rFonts w:ascii="Times New Roman" w:eastAsia="Times New Roman" w:hAnsi="Times New Roman" w:cs="Times New Roman"/>
          <w:sz w:val="24"/>
          <w:szCs w:val="24"/>
          <w:lang w:val="en-US"/>
        </w:rPr>
      </w:pPr>
      <w:r w:rsidRPr="00EF3326">
        <w:rPr>
          <w:rFonts w:ascii="Times New Roman" w:eastAsia="Times New Roman" w:hAnsi="Times New Roman" w:cs="Times New Roman"/>
          <w:b/>
          <w:i/>
          <w:sz w:val="24"/>
          <w:szCs w:val="24"/>
          <w:lang w:val="en-US"/>
        </w:rPr>
        <w:tab/>
      </w:r>
      <w:r w:rsidRPr="00EF3326">
        <w:rPr>
          <w:rFonts w:ascii="Times New Roman" w:eastAsia="Times New Roman" w:hAnsi="Times New Roman" w:cs="Times New Roman"/>
          <w:sz w:val="24"/>
          <w:szCs w:val="24"/>
          <w:lang w:val="en-US"/>
        </w:rPr>
        <w:t>We [</w:t>
      </w:r>
      <w:r w:rsidRPr="00EF3326">
        <w:rPr>
          <w:rFonts w:ascii="Times New Roman" w:eastAsia="Times New Roman" w:hAnsi="Times New Roman" w:cs="Times New Roman"/>
          <w:sz w:val="24"/>
          <w:szCs w:val="24"/>
          <w:highlight w:val="yellow"/>
          <w:lang w:val="en-US"/>
        </w:rPr>
        <w:t>replicated/partially replicated/failed to replicate</w:t>
      </w:r>
      <w:r w:rsidRPr="00EF3326">
        <w:rPr>
          <w:rFonts w:ascii="Times New Roman" w:eastAsia="Times New Roman" w:hAnsi="Times New Roman" w:cs="Times New Roman"/>
          <w:sz w:val="24"/>
          <w:szCs w:val="24"/>
          <w:lang w:val="en-US"/>
        </w:rPr>
        <w:t xml:space="preserve">] the construct validity property of the DJGLS-6, T-ILS, and single-item measure of loneliness obtained on the exploratory dataset. Out of all the correlation coefficients we pre-registered for each measure, we replicated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out of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for the DJGLS-6,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out of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for the T-ILS, and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 xml:space="preserve">out </w:t>
      </w:r>
      <w:r w:rsidRPr="00EF3326">
        <w:rPr>
          <w:rFonts w:ascii="Times New Roman" w:eastAsia="Times New Roman" w:hAnsi="Times New Roman" w:cs="Times New Roman"/>
          <w:sz w:val="24"/>
          <w:szCs w:val="24"/>
          <w:highlight w:val="yellow"/>
          <w:lang w:val="en-US"/>
        </w:rPr>
        <w:t xml:space="preserve">XX </w:t>
      </w:r>
      <w:r w:rsidRPr="00EF3326">
        <w:rPr>
          <w:rFonts w:ascii="Times New Roman" w:eastAsia="Times New Roman" w:hAnsi="Times New Roman" w:cs="Times New Roman"/>
          <w:sz w:val="24"/>
          <w:szCs w:val="24"/>
          <w:lang w:val="en-US"/>
        </w:rPr>
        <w:t>for the single-item measure of loneliness.</w:t>
      </w:r>
      <w:r w:rsidR="00C97450">
        <w:rPr>
          <w:rStyle w:val="FootnoteReference"/>
          <w:rFonts w:ascii="Times New Roman" w:eastAsia="Times New Roman" w:hAnsi="Times New Roman" w:cs="Times New Roman"/>
          <w:sz w:val="24"/>
          <w:szCs w:val="24"/>
          <w:lang w:val="en-US"/>
        </w:rPr>
        <w:footnoteReference w:id="3"/>
      </w:r>
    </w:p>
    <w:p w14:paraId="56FF0F1B" w14:textId="77777777" w:rsidR="00F96DE9" w:rsidRPr="00EF3326" w:rsidRDefault="00075A96">
      <w:pPr>
        <w:spacing w:line="480" w:lineRule="auto"/>
        <w:jc w:val="center"/>
        <w:rPr>
          <w:rFonts w:ascii="Times New Roman" w:eastAsia="Times New Roman" w:hAnsi="Times New Roman" w:cs="Times New Roman"/>
          <w:b/>
          <w:sz w:val="24"/>
          <w:szCs w:val="24"/>
          <w:lang w:val="en-US"/>
        </w:rPr>
      </w:pPr>
      <w:r w:rsidRPr="00EF3326">
        <w:rPr>
          <w:rFonts w:ascii="Times New Roman" w:eastAsia="Times New Roman" w:hAnsi="Times New Roman" w:cs="Times New Roman"/>
          <w:b/>
          <w:sz w:val="24"/>
          <w:szCs w:val="24"/>
          <w:lang w:val="en-US"/>
        </w:rPr>
        <w:t>Discussion</w:t>
      </w:r>
    </w:p>
    <w:p w14:paraId="11F370B4" w14:textId="77777777" w:rsidR="00F96DE9" w:rsidRPr="00EF3326" w:rsidRDefault="00075A96">
      <w:pPr>
        <w:spacing w:line="480" w:lineRule="auto"/>
        <w:jc w:val="center"/>
        <w:rPr>
          <w:rFonts w:ascii="Times New Roman" w:eastAsia="Times New Roman" w:hAnsi="Times New Roman" w:cs="Times New Roman"/>
          <w:sz w:val="24"/>
          <w:szCs w:val="24"/>
          <w:highlight w:val="yellow"/>
          <w:lang w:val="en-US"/>
        </w:rPr>
      </w:pPr>
      <w:r w:rsidRPr="00EF3326">
        <w:rPr>
          <w:rFonts w:ascii="Times New Roman" w:eastAsia="Times New Roman" w:hAnsi="Times New Roman" w:cs="Times New Roman"/>
          <w:sz w:val="24"/>
          <w:szCs w:val="24"/>
          <w:highlight w:val="yellow"/>
          <w:lang w:val="en-US"/>
        </w:rPr>
        <w:t xml:space="preserve">[Discussion will be added </w:t>
      </w:r>
      <w:r w:rsidRPr="00EF3326">
        <w:rPr>
          <w:rFonts w:ascii="Times New Roman" w:eastAsia="Times New Roman" w:hAnsi="Times New Roman" w:cs="Times New Roman"/>
          <w:sz w:val="24"/>
          <w:szCs w:val="24"/>
          <w:highlight w:val="yellow"/>
          <w:lang w:val="en-US"/>
        </w:rPr>
        <w:t>following the analyses]</w:t>
      </w:r>
    </w:p>
    <w:p w14:paraId="3A2F1DF2" w14:textId="77777777" w:rsidR="00944F30" w:rsidRDefault="00944F30" w:rsidP="00944F30">
      <w:pPr>
        <w:spacing w:before="240" w:after="240" w:line="480" w:lineRule="auto"/>
        <w:rPr>
          <w:rFonts w:ascii="Times New Roman" w:hAnsi="Times New Roman" w:cs="Times New Roman"/>
          <w:lang w:val="en-US"/>
        </w:rPr>
      </w:pPr>
      <w:r>
        <w:rPr>
          <w:rFonts w:ascii="Times New Roman" w:hAnsi="Times New Roman" w:cs="Times New Roman"/>
          <w:b/>
          <w:bCs/>
          <w:lang w:val="en-US"/>
        </w:rPr>
        <w:t xml:space="preserve">Author Contributions: </w:t>
      </w:r>
      <w:r>
        <w:rPr>
          <w:rFonts w:ascii="Times New Roman" w:hAnsi="Times New Roman" w:cs="Times New Roman"/>
          <w:lang w:val="en-US"/>
        </w:rPr>
        <w:t>Author contributions will be added upon completion of the project.</w:t>
      </w:r>
    </w:p>
    <w:p w14:paraId="2E4F090A" w14:textId="5CE5C3D0" w:rsidR="00264641" w:rsidRPr="00006EE8" w:rsidRDefault="00944F30" w:rsidP="00006EE8">
      <w:pPr>
        <w:pStyle w:val="NormalWeb"/>
        <w:rPr>
          <w:color w:val="000000"/>
          <w:lang w:val="en-US"/>
        </w:rPr>
      </w:pPr>
      <w:r>
        <w:rPr>
          <w:b/>
          <w:bCs/>
          <w:lang w:val="en-US"/>
        </w:rPr>
        <w:t xml:space="preserve">Conflict of Interest: </w:t>
      </w:r>
      <w:r w:rsidR="00264641" w:rsidRPr="00006EE8">
        <w:rPr>
          <w:color w:val="000000"/>
          <w:lang w:val="en-US"/>
        </w:rPr>
        <w:t xml:space="preserve">Two of the proposing authors are members of the Joint Research Centre of the European Commission (Béatrice </w:t>
      </w:r>
      <w:proofErr w:type="spellStart"/>
      <w:r w:rsidR="00264641" w:rsidRPr="00006EE8">
        <w:rPr>
          <w:color w:val="000000"/>
          <w:lang w:val="en-US"/>
        </w:rPr>
        <w:t>d’Hombres</w:t>
      </w:r>
      <w:proofErr w:type="spellEnd"/>
      <w:r w:rsidR="00264641" w:rsidRPr="00006EE8">
        <w:rPr>
          <w:color w:val="000000"/>
          <w:lang w:val="en-US"/>
        </w:rPr>
        <w:t xml:space="preserve"> and Elizabeth Casabianca). They may thus have an interest in a positive outcome of the analyses above. However, all analyses are managed and inferences are drawn by the other three authors, who do not have a vested interest in the outcome one way or another. </w:t>
      </w:r>
    </w:p>
    <w:p w14:paraId="291A8EBB" w14:textId="4A20893A" w:rsidR="00264641" w:rsidRPr="00006EE8" w:rsidRDefault="00264641" w:rsidP="00264641">
      <w:pPr>
        <w:pStyle w:val="NormalWeb"/>
        <w:spacing w:before="0" w:beforeAutospacing="0" w:after="0" w:afterAutospacing="0"/>
        <w:rPr>
          <w:lang w:val="en-US"/>
        </w:rPr>
      </w:pPr>
      <w:r w:rsidRPr="00006EE8">
        <w:rPr>
          <w:color w:val="000000"/>
          <w:lang w:val="en-US"/>
        </w:rPr>
        <w:lastRenderedPageBreak/>
        <w:t>Three authors, including the lead author, are members of a start-up, Annecy Behavioral Science Lab, a for-profit research organization that provides multi-country research services on loneliness, social connection, and human flourishing (Bastien Paris, Hans IJzerman and Miguel Silan). This start-up is dedicated to applying rigor and pre-registration throughout the research process. </w:t>
      </w:r>
    </w:p>
    <w:p w14:paraId="7AE258CF" w14:textId="77777777" w:rsidR="00264641" w:rsidRPr="00006EE8" w:rsidRDefault="00264641" w:rsidP="00264641">
      <w:pPr>
        <w:rPr>
          <w:lang w:val="en-US"/>
        </w:rPr>
      </w:pPr>
    </w:p>
    <w:p w14:paraId="43376077" w14:textId="43256E9A" w:rsidR="00F96DE9" w:rsidRPr="00006EE8" w:rsidRDefault="00264641" w:rsidP="00264641">
      <w:pPr>
        <w:pStyle w:val="NormalWeb"/>
        <w:spacing w:before="0" w:beforeAutospacing="0" w:after="0" w:afterAutospacing="0"/>
        <w:rPr>
          <w:color w:val="000000"/>
          <w:lang w:val="en-US"/>
        </w:rPr>
      </w:pPr>
      <w:r w:rsidRPr="00006EE8">
        <w:rPr>
          <w:color w:val="000000"/>
          <w:lang w:val="en-US"/>
        </w:rPr>
        <w:t xml:space="preserve">All authors thus commit to the highest standards of scientific rigor, transparency, and assessment of evidence regardless of the direction or implications of the results. </w:t>
      </w:r>
    </w:p>
    <w:p w14:paraId="3876D669" w14:textId="77777777" w:rsidR="00264641" w:rsidRPr="00006EE8" w:rsidRDefault="00264641" w:rsidP="00006EE8">
      <w:pPr>
        <w:pStyle w:val="NormalWeb"/>
        <w:spacing w:before="0" w:beforeAutospacing="0" w:after="0" w:afterAutospacing="0"/>
        <w:rPr>
          <w:lang w:val="en-US"/>
        </w:rPr>
      </w:pPr>
    </w:p>
    <w:p w14:paraId="3196E9AB" w14:textId="05806A29" w:rsidR="008A105B" w:rsidRPr="008A105B" w:rsidRDefault="00075A96" w:rsidP="00075A96">
      <w:pPr>
        <w:tabs>
          <w:tab w:val="center" w:pos="4514"/>
          <w:tab w:val="left" w:pos="6486"/>
        </w:tabs>
        <w:spacing w:line="480" w:lineRule="auto"/>
        <w:rPr>
          <w:rFonts w:ascii="Times New Roman" w:eastAsia="Times New Roman" w:hAnsi="Times New Roman" w:cs="Times New Roman"/>
          <w:sz w:val="24"/>
          <w:szCs w:val="24"/>
          <w:lang w:val="en-US"/>
        </w:rPr>
        <w:pPrChange w:id="55" w:author="Mary Louise Pomeroy" w:date="2024-01-25T14:19:00Z">
          <w:pPr>
            <w:spacing w:line="480" w:lineRule="auto"/>
            <w:jc w:val="center"/>
          </w:pPr>
        </w:pPrChange>
      </w:pPr>
      <w:ins w:id="56" w:author="Mary Louise Pomeroy" w:date="2024-01-25T14:19:00Z">
        <w:r>
          <w:rPr>
            <w:rFonts w:ascii="Times New Roman" w:eastAsia="Times New Roman" w:hAnsi="Times New Roman" w:cs="Times New Roman"/>
            <w:b/>
            <w:bCs/>
            <w:color w:val="000000"/>
            <w:sz w:val="24"/>
            <w:szCs w:val="24"/>
            <w:lang w:val="en-US"/>
          </w:rPr>
          <w:tab/>
        </w:r>
      </w:ins>
      <w:r w:rsidR="008A105B" w:rsidRPr="008A105B">
        <w:rPr>
          <w:rFonts w:ascii="Times New Roman" w:eastAsia="Times New Roman" w:hAnsi="Times New Roman" w:cs="Times New Roman"/>
          <w:b/>
          <w:bCs/>
          <w:color w:val="000000"/>
          <w:sz w:val="24"/>
          <w:szCs w:val="24"/>
          <w:lang w:val="en-US"/>
        </w:rPr>
        <w:t>References</w:t>
      </w:r>
      <w:ins w:id="57" w:author="Mary Louise Pomeroy" w:date="2024-01-25T14:19:00Z">
        <w:r>
          <w:rPr>
            <w:rFonts w:ascii="Times New Roman" w:eastAsia="Times New Roman" w:hAnsi="Times New Roman" w:cs="Times New Roman"/>
            <w:b/>
            <w:bCs/>
            <w:color w:val="000000"/>
            <w:sz w:val="24"/>
            <w:szCs w:val="24"/>
            <w:lang w:val="en-US"/>
          </w:rPr>
          <w:tab/>
        </w:r>
      </w:ins>
    </w:p>
    <w:p w14:paraId="058F112D"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Allen, M. S., Iliescu, D., &amp; Greiff, S. (2022). Single item measures in psychological science. </w:t>
      </w:r>
      <w:r w:rsidRPr="008A105B">
        <w:rPr>
          <w:rFonts w:ascii="Times New Roman" w:eastAsia="Times New Roman" w:hAnsi="Times New Roman" w:cs="Times New Roman"/>
          <w:i/>
          <w:iCs/>
          <w:color w:val="000000"/>
          <w:sz w:val="24"/>
          <w:szCs w:val="24"/>
          <w:lang w:val="en-US"/>
        </w:rPr>
        <w:t>European Journal of Psychological Assessment</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38</w:t>
      </w:r>
      <w:r w:rsidRPr="008A105B">
        <w:rPr>
          <w:rFonts w:ascii="Times New Roman" w:eastAsia="Times New Roman" w:hAnsi="Times New Roman" w:cs="Times New Roman"/>
          <w:color w:val="000000"/>
          <w:sz w:val="24"/>
          <w:szCs w:val="24"/>
          <w:lang w:val="en-US"/>
        </w:rPr>
        <w:t>(1), 1–5.</w:t>
      </w:r>
      <w:hyperlink r:id="rId15" w:history="1">
        <w:r w:rsidRPr="008A105B">
          <w:rPr>
            <w:rFonts w:ascii="Times New Roman" w:eastAsia="Times New Roman" w:hAnsi="Times New Roman" w:cs="Times New Roman"/>
            <w:color w:val="1155CC"/>
            <w:sz w:val="24"/>
            <w:szCs w:val="24"/>
            <w:u w:val="single"/>
            <w:lang w:val="en-US"/>
          </w:rPr>
          <w:t xml:space="preserve"> https://doi.org/10.1027/1015-5759/a000699</w:t>
        </w:r>
      </w:hyperlink>
    </w:p>
    <w:p w14:paraId="5C92ACD5"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Alsubheen</w:t>
      </w:r>
      <w:proofErr w:type="spellEnd"/>
      <w:r w:rsidRPr="008A105B">
        <w:rPr>
          <w:rFonts w:ascii="Times New Roman" w:eastAsia="Times New Roman" w:hAnsi="Times New Roman" w:cs="Times New Roman"/>
          <w:color w:val="000000"/>
          <w:sz w:val="24"/>
          <w:szCs w:val="24"/>
          <w:lang w:val="en-US"/>
        </w:rPr>
        <w:t xml:space="preserve">, S. A., Oliveira, A., Habash, R., Goldstein, R., &amp; Brooks, D. (2021). Systematic review of psychometric properties and cross-cultural adaptation of the University of California and Los Angeles loneliness scale in adults. </w:t>
      </w:r>
      <w:r w:rsidRPr="00DD771A">
        <w:rPr>
          <w:rFonts w:ascii="Times New Roman" w:eastAsia="Times New Roman" w:hAnsi="Times New Roman" w:cs="Times New Roman"/>
          <w:i/>
          <w:iCs/>
          <w:color w:val="000000"/>
          <w:sz w:val="24"/>
          <w:szCs w:val="24"/>
          <w:lang w:val="en-US"/>
        </w:rPr>
        <w:t>Current Psychology</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42</w:t>
      </w:r>
      <w:r w:rsidRPr="00DD771A">
        <w:rPr>
          <w:rFonts w:ascii="Times New Roman" w:eastAsia="Times New Roman" w:hAnsi="Times New Roman" w:cs="Times New Roman"/>
          <w:color w:val="000000"/>
          <w:sz w:val="24"/>
          <w:szCs w:val="24"/>
          <w:lang w:val="en-US"/>
        </w:rPr>
        <w:t>(14), 11819–11833.</w:t>
      </w:r>
      <w:hyperlink r:id="rId16" w:history="1">
        <w:r w:rsidRPr="00DD771A">
          <w:rPr>
            <w:rFonts w:ascii="Times New Roman" w:eastAsia="Times New Roman" w:hAnsi="Times New Roman" w:cs="Times New Roman"/>
            <w:color w:val="1155CC"/>
            <w:sz w:val="24"/>
            <w:szCs w:val="24"/>
            <w:u w:val="single"/>
            <w:lang w:val="en-US"/>
          </w:rPr>
          <w:t xml:space="preserve"> https://doi.org/10.1007/s12144-021-02494-w</w:t>
        </w:r>
      </w:hyperlink>
    </w:p>
    <w:p w14:paraId="01FD5E25"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Alsubheen</w:t>
      </w:r>
      <w:proofErr w:type="spellEnd"/>
      <w:r w:rsidRPr="008A105B">
        <w:rPr>
          <w:rFonts w:ascii="Times New Roman" w:eastAsia="Times New Roman" w:hAnsi="Times New Roman" w:cs="Times New Roman"/>
          <w:color w:val="000000"/>
          <w:sz w:val="24"/>
          <w:szCs w:val="24"/>
          <w:lang w:val="en-US"/>
        </w:rPr>
        <w:t xml:space="preserve">, S. A., Oliveira, A., Habash, R., Goldstein, R., &amp; Brooks, D. (2023). Measurement properties and cross-cultural adaptation of the De Jong Gierveld Loneliness Scale in adults. </w:t>
      </w:r>
      <w:r w:rsidRPr="008A105B">
        <w:rPr>
          <w:rFonts w:ascii="Times New Roman" w:eastAsia="Times New Roman" w:hAnsi="Times New Roman" w:cs="Times New Roman"/>
          <w:i/>
          <w:iCs/>
          <w:color w:val="000000"/>
          <w:sz w:val="24"/>
          <w:szCs w:val="24"/>
          <w:lang w:val="en-US"/>
        </w:rPr>
        <w:t>European Journal of Psychological Assessment</w:t>
      </w:r>
      <w:r w:rsidRPr="008A105B">
        <w:rPr>
          <w:rFonts w:ascii="Times New Roman" w:eastAsia="Times New Roman" w:hAnsi="Times New Roman" w:cs="Times New Roman"/>
          <w:color w:val="000000"/>
          <w:sz w:val="24"/>
          <w:szCs w:val="24"/>
          <w:lang w:val="en-US"/>
        </w:rPr>
        <w:t>.</w:t>
      </w:r>
      <w:hyperlink r:id="rId17" w:history="1">
        <w:r w:rsidRPr="008A105B">
          <w:rPr>
            <w:rFonts w:ascii="Times New Roman" w:eastAsia="Times New Roman" w:hAnsi="Times New Roman" w:cs="Times New Roman"/>
            <w:color w:val="1155CC"/>
            <w:sz w:val="24"/>
            <w:szCs w:val="24"/>
            <w:u w:val="single"/>
            <w:lang w:val="en-US"/>
          </w:rPr>
          <w:t xml:space="preserve"> https://doi.org/10.1027/1015-5759/a000784</w:t>
        </w:r>
      </w:hyperlink>
    </w:p>
    <w:p w14:paraId="70116118"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Anderssen, N., Sivertsen, B., Lønning, K. J., &amp; </w:t>
      </w:r>
      <w:proofErr w:type="spellStart"/>
      <w:r w:rsidRPr="008A105B">
        <w:rPr>
          <w:rFonts w:ascii="Times New Roman" w:eastAsia="Times New Roman" w:hAnsi="Times New Roman" w:cs="Times New Roman"/>
          <w:color w:val="000000"/>
          <w:sz w:val="24"/>
          <w:szCs w:val="24"/>
          <w:lang w:val="en-US"/>
        </w:rPr>
        <w:t>Malterud</w:t>
      </w:r>
      <w:proofErr w:type="spellEnd"/>
      <w:r w:rsidRPr="008A105B">
        <w:rPr>
          <w:rFonts w:ascii="Times New Roman" w:eastAsia="Times New Roman" w:hAnsi="Times New Roman" w:cs="Times New Roman"/>
          <w:color w:val="000000"/>
          <w:sz w:val="24"/>
          <w:szCs w:val="24"/>
          <w:lang w:val="en-US"/>
        </w:rPr>
        <w:t xml:space="preserve">, K. (2020). Life satisfaction and mental health among transgender students in Norway. </w:t>
      </w:r>
      <w:r w:rsidRPr="008A105B">
        <w:rPr>
          <w:rFonts w:ascii="Times New Roman" w:eastAsia="Times New Roman" w:hAnsi="Times New Roman" w:cs="Times New Roman"/>
          <w:i/>
          <w:iCs/>
          <w:color w:val="000000"/>
          <w:sz w:val="24"/>
          <w:szCs w:val="24"/>
          <w:lang w:val="en-US"/>
        </w:rPr>
        <w:t>BMC Public Health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20</w:t>
      </w:r>
      <w:r w:rsidRPr="008A105B">
        <w:rPr>
          <w:rFonts w:ascii="Times New Roman" w:eastAsia="Times New Roman" w:hAnsi="Times New Roman" w:cs="Times New Roman"/>
          <w:color w:val="000000"/>
          <w:sz w:val="24"/>
          <w:szCs w:val="24"/>
          <w:lang w:val="en-US"/>
        </w:rPr>
        <w:t>(1), 138.</w:t>
      </w:r>
      <w:hyperlink r:id="rId18" w:history="1">
        <w:r w:rsidRPr="008A105B">
          <w:rPr>
            <w:rFonts w:ascii="Times New Roman" w:eastAsia="Times New Roman" w:hAnsi="Times New Roman" w:cs="Times New Roman"/>
            <w:color w:val="1155CC"/>
            <w:sz w:val="24"/>
            <w:szCs w:val="24"/>
            <w:u w:val="single"/>
            <w:lang w:val="en-US"/>
          </w:rPr>
          <w:t xml:space="preserve"> https://doi.org/10.1186/s12889-020-8228-5</w:t>
        </w:r>
      </w:hyperlink>
    </w:p>
    <w:p w14:paraId="65C6C3A4"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Asher, S. R., Hymel, S., &amp; Renshaw, P. D. (1984). Loneliness in children. </w:t>
      </w:r>
      <w:r w:rsidRPr="008A105B">
        <w:rPr>
          <w:rFonts w:ascii="Times New Roman" w:eastAsia="Times New Roman" w:hAnsi="Times New Roman" w:cs="Times New Roman"/>
          <w:i/>
          <w:iCs/>
          <w:color w:val="000000"/>
          <w:sz w:val="24"/>
          <w:szCs w:val="24"/>
          <w:lang w:val="en-US"/>
        </w:rPr>
        <w:t>Child Development</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55</w:t>
      </w:r>
      <w:r w:rsidRPr="008A105B">
        <w:rPr>
          <w:rFonts w:ascii="Times New Roman" w:eastAsia="Times New Roman" w:hAnsi="Times New Roman" w:cs="Times New Roman"/>
          <w:color w:val="000000"/>
          <w:sz w:val="24"/>
          <w:szCs w:val="24"/>
          <w:lang w:val="en-US"/>
        </w:rPr>
        <w:t>(4), 1456–1464.</w:t>
      </w:r>
      <w:hyperlink r:id="rId19" w:history="1">
        <w:r w:rsidRPr="008A105B">
          <w:rPr>
            <w:rFonts w:ascii="Times New Roman" w:eastAsia="Times New Roman" w:hAnsi="Times New Roman" w:cs="Times New Roman"/>
            <w:color w:val="1155CC"/>
            <w:sz w:val="24"/>
            <w:szCs w:val="24"/>
            <w:u w:val="single"/>
            <w:lang w:val="en-US"/>
          </w:rPr>
          <w:t xml:space="preserve"> https://doi.org/10.2307/1130015</w:t>
        </w:r>
      </w:hyperlink>
    </w:p>
    <w:p w14:paraId="154C46F8"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Ayuso-Mateos, J. L., Morillo, D., Haro, J. M., Olaya, B., Lara, E., &amp; Miret, M. (2023). Changes on depression and suicidal ideation under severe lockdown restrictions during the first wave of the COVID-19 pandemic in Spain: A longitudinal study in </w:t>
      </w:r>
      <w:r w:rsidRPr="008A105B">
        <w:rPr>
          <w:rFonts w:ascii="Times New Roman" w:eastAsia="Times New Roman" w:hAnsi="Times New Roman" w:cs="Times New Roman"/>
          <w:color w:val="000000"/>
          <w:sz w:val="24"/>
          <w:szCs w:val="24"/>
          <w:lang w:val="en-US"/>
        </w:rPr>
        <w:lastRenderedPageBreak/>
        <w:t xml:space="preserve">the general population. </w:t>
      </w:r>
      <w:r w:rsidRPr="008A105B">
        <w:rPr>
          <w:rFonts w:ascii="Times New Roman" w:eastAsia="Times New Roman" w:hAnsi="Times New Roman" w:cs="Times New Roman"/>
          <w:i/>
          <w:iCs/>
          <w:color w:val="000000"/>
          <w:sz w:val="24"/>
          <w:szCs w:val="24"/>
          <w:lang w:val="en-US"/>
        </w:rPr>
        <w:t>Epidemiology and Psychiatric Sciences</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32</w:t>
      </w:r>
      <w:r w:rsidRPr="008A105B">
        <w:rPr>
          <w:rFonts w:ascii="Times New Roman" w:eastAsia="Times New Roman" w:hAnsi="Times New Roman" w:cs="Times New Roman"/>
          <w:color w:val="000000"/>
          <w:sz w:val="24"/>
          <w:szCs w:val="24"/>
          <w:lang w:val="en-US"/>
        </w:rPr>
        <w:t>.</w:t>
      </w:r>
      <w:hyperlink r:id="rId20"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https://doi.org/10.1017/S2045796023000677</w:t>
        </w:r>
      </w:hyperlink>
    </w:p>
    <w:p w14:paraId="2A4B4A26"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Barreto, M., van Breen, J., Victor, C., Hammond, C., Eccles, A., Richins, M. T., &amp; Qualter, P. (2022). Exploring the nature and variation of the stigma associated with loneliness. </w:t>
      </w:r>
      <w:r w:rsidRPr="008A105B">
        <w:rPr>
          <w:rFonts w:ascii="Times New Roman" w:eastAsia="Times New Roman" w:hAnsi="Times New Roman" w:cs="Times New Roman"/>
          <w:i/>
          <w:iCs/>
          <w:color w:val="000000"/>
          <w:sz w:val="24"/>
          <w:szCs w:val="24"/>
          <w:lang w:val="en-US"/>
        </w:rPr>
        <w:t>Journal of Social and Personal Relationships</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39</w:t>
      </w:r>
      <w:r w:rsidRPr="008A105B">
        <w:rPr>
          <w:rFonts w:ascii="Times New Roman" w:eastAsia="Times New Roman" w:hAnsi="Times New Roman" w:cs="Times New Roman"/>
          <w:color w:val="000000"/>
          <w:sz w:val="24"/>
          <w:szCs w:val="24"/>
          <w:lang w:val="en-US"/>
        </w:rPr>
        <w:t>(9), 2658–2679.</w:t>
      </w:r>
      <w:hyperlink r:id="rId21" w:history="1">
        <w:r w:rsidRPr="008A105B">
          <w:rPr>
            <w:rFonts w:ascii="Times New Roman" w:eastAsia="Times New Roman" w:hAnsi="Times New Roman" w:cs="Times New Roman"/>
            <w:color w:val="1155CC"/>
            <w:sz w:val="24"/>
            <w:szCs w:val="24"/>
            <w:u w:val="single"/>
            <w:lang w:val="en-US"/>
          </w:rPr>
          <w:t xml:space="preserve"> https://doi.org/10.1177/02654075221087190</w:t>
        </w:r>
      </w:hyperlink>
    </w:p>
    <w:p w14:paraId="2568542C" w14:textId="77777777" w:rsidR="008A105B" w:rsidRPr="00006EE8"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Beutel, M. E., Klein, E. M., </w:t>
      </w:r>
      <w:proofErr w:type="spellStart"/>
      <w:r w:rsidRPr="008A105B">
        <w:rPr>
          <w:rFonts w:ascii="Times New Roman" w:eastAsia="Times New Roman" w:hAnsi="Times New Roman" w:cs="Times New Roman"/>
          <w:color w:val="000000"/>
          <w:sz w:val="24"/>
          <w:szCs w:val="24"/>
          <w:lang w:val="en-US"/>
        </w:rPr>
        <w:t>Brähler</w:t>
      </w:r>
      <w:proofErr w:type="spellEnd"/>
      <w:r w:rsidRPr="008A105B">
        <w:rPr>
          <w:rFonts w:ascii="Times New Roman" w:eastAsia="Times New Roman" w:hAnsi="Times New Roman" w:cs="Times New Roman"/>
          <w:color w:val="000000"/>
          <w:sz w:val="24"/>
          <w:szCs w:val="24"/>
          <w:lang w:val="en-US"/>
        </w:rPr>
        <w:t xml:space="preserve">, E., Reiner, I., Jünger, C., Michal, M., </w:t>
      </w:r>
      <w:proofErr w:type="spellStart"/>
      <w:r w:rsidRPr="008A105B">
        <w:rPr>
          <w:rFonts w:ascii="Times New Roman" w:eastAsia="Times New Roman" w:hAnsi="Times New Roman" w:cs="Times New Roman"/>
          <w:color w:val="000000"/>
          <w:sz w:val="24"/>
          <w:szCs w:val="24"/>
          <w:lang w:val="en-US"/>
        </w:rPr>
        <w:t>Wiltink</w:t>
      </w:r>
      <w:proofErr w:type="spellEnd"/>
      <w:r w:rsidRPr="008A105B">
        <w:rPr>
          <w:rFonts w:ascii="Times New Roman" w:eastAsia="Times New Roman" w:hAnsi="Times New Roman" w:cs="Times New Roman"/>
          <w:color w:val="000000"/>
          <w:sz w:val="24"/>
          <w:szCs w:val="24"/>
          <w:lang w:val="en-US"/>
        </w:rPr>
        <w:t xml:space="preserve">, J., Wild, P. S., </w:t>
      </w:r>
      <w:proofErr w:type="spellStart"/>
      <w:r w:rsidRPr="008A105B">
        <w:rPr>
          <w:rFonts w:ascii="Times New Roman" w:eastAsia="Times New Roman" w:hAnsi="Times New Roman" w:cs="Times New Roman"/>
          <w:color w:val="000000"/>
          <w:sz w:val="24"/>
          <w:szCs w:val="24"/>
          <w:lang w:val="en-US"/>
        </w:rPr>
        <w:t>Münzel</w:t>
      </w:r>
      <w:proofErr w:type="spellEnd"/>
      <w:r w:rsidRPr="008A105B">
        <w:rPr>
          <w:rFonts w:ascii="Times New Roman" w:eastAsia="Times New Roman" w:hAnsi="Times New Roman" w:cs="Times New Roman"/>
          <w:color w:val="000000"/>
          <w:sz w:val="24"/>
          <w:szCs w:val="24"/>
          <w:lang w:val="en-US"/>
        </w:rPr>
        <w:t xml:space="preserve">, T., Lackner, K. J., &amp; </w:t>
      </w:r>
      <w:proofErr w:type="spellStart"/>
      <w:r w:rsidRPr="008A105B">
        <w:rPr>
          <w:rFonts w:ascii="Times New Roman" w:eastAsia="Times New Roman" w:hAnsi="Times New Roman" w:cs="Times New Roman"/>
          <w:color w:val="000000"/>
          <w:sz w:val="24"/>
          <w:szCs w:val="24"/>
          <w:lang w:val="en-US"/>
        </w:rPr>
        <w:t>Tibubos</w:t>
      </w:r>
      <w:proofErr w:type="spellEnd"/>
      <w:r w:rsidRPr="008A105B">
        <w:rPr>
          <w:rFonts w:ascii="Times New Roman" w:eastAsia="Times New Roman" w:hAnsi="Times New Roman" w:cs="Times New Roman"/>
          <w:color w:val="000000"/>
          <w:sz w:val="24"/>
          <w:szCs w:val="24"/>
          <w:lang w:val="en-US"/>
        </w:rPr>
        <w:t xml:space="preserve">, A. N. (2017). Loneliness in the general population: Prevalence, determinants and relations to mental health. </w:t>
      </w:r>
      <w:r w:rsidRPr="00006EE8">
        <w:rPr>
          <w:rFonts w:ascii="Times New Roman" w:eastAsia="Times New Roman" w:hAnsi="Times New Roman" w:cs="Times New Roman"/>
          <w:i/>
          <w:iCs/>
          <w:color w:val="000000"/>
          <w:sz w:val="24"/>
          <w:szCs w:val="24"/>
          <w:lang w:val="en-US"/>
        </w:rPr>
        <w:t>BMC Psychiatry</w:t>
      </w:r>
      <w:r w:rsidRPr="00006EE8">
        <w:rPr>
          <w:rFonts w:ascii="Times New Roman" w:eastAsia="Times New Roman" w:hAnsi="Times New Roman" w:cs="Times New Roman"/>
          <w:color w:val="000000"/>
          <w:sz w:val="24"/>
          <w:szCs w:val="24"/>
          <w:lang w:val="en-US"/>
        </w:rPr>
        <w:t xml:space="preserve">, </w:t>
      </w:r>
      <w:r w:rsidRPr="00006EE8">
        <w:rPr>
          <w:rFonts w:ascii="Times New Roman" w:eastAsia="Times New Roman" w:hAnsi="Times New Roman" w:cs="Times New Roman"/>
          <w:i/>
          <w:iCs/>
          <w:color w:val="000000"/>
          <w:sz w:val="24"/>
          <w:szCs w:val="24"/>
          <w:lang w:val="en-US"/>
        </w:rPr>
        <w:t>17</w:t>
      </w:r>
      <w:r w:rsidRPr="00006EE8">
        <w:rPr>
          <w:rFonts w:ascii="Times New Roman" w:eastAsia="Times New Roman" w:hAnsi="Times New Roman" w:cs="Times New Roman"/>
          <w:color w:val="000000"/>
          <w:sz w:val="24"/>
          <w:szCs w:val="24"/>
          <w:lang w:val="en-US"/>
        </w:rPr>
        <w:t>(1), 97.</w:t>
      </w:r>
      <w:hyperlink r:id="rId22" w:history="1">
        <w:r w:rsidRPr="00006EE8">
          <w:rPr>
            <w:rFonts w:ascii="Times New Roman" w:eastAsia="Times New Roman" w:hAnsi="Times New Roman" w:cs="Times New Roman"/>
            <w:color w:val="1155CC"/>
            <w:sz w:val="24"/>
            <w:szCs w:val="24"/>
            <w:u w:val="single"/>
            <w:lang w:val="en-US"/>
          </w:rPr>
          <w:t xml:space="preserve"> https://doi.org/10.1186/s12888-017-1262-x</w:t>
        </w:r>
      </w:hyperlink>
    </w:p>
    <w:p w14:paraId="2E71D096"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006EE8">
        <w:rPr>
          <w:rFonts w:ascii="Times New Roman" w:eastAsia="Times New Roman" w:hAnsi="Times New Roman" w:cs="Times New Roman"/>
          <w:color w:val="000000"/>
          <w:sz w:val="24"/>
          <w:szCs w:val="24"/>
          <w:lang w:val="en-US"/>
        </w:rPr>
        <w:t>Braeken</w:t>
      </w:r>
      <w:proofErr w:type="spellEnd"/>
      <w:r w:rsidRPr="00006EE8">
        <w:rPr>
          <w:rFonts w:ascii="Times New Roman" w:eastAsia="Times New Roman" w:hAnsi="Times New Roman" w:cs="Times New Roman"/>
          <w:color w:val="000000"/>
          <w:sz w:val="24"/>
          <w:szCs w:val="24"/>
          <w:lang w:val="en-US"/>
        </w:rPr>
        <w:t xml:space="preserve">, J., &amp; van Assen, M. A. L. M. (2017). </w:t>
      </w:r>
      <w:r w:rsidRPr="008A105B">
        <w:rPr>
          <w:rFonts w:ascii="Times New Roman" w:eastAsia="Times New Roman" w:hAnsi="Times New Roman" w:cs="Times New Roman"/>
          <w:color w:val="000000"/>
          <w:sz w:val="24"/>
          <w:szCs w:val="24"/>
          <w:lang w:val="en-US"/>
        </w:rPr>
        <w:t xml:space="preserve">An empirical Kaiser criterion. </w:t>
      </w:r>
      <w:r w:rsidRPr="008A105B">
        <w:rPr>
          <w:rFonts w:ascii="Times New Roman" w:eastAsia="Times New Roman" w:hAnsi="Times New Roman" w:cs="Times New Roman"/>
          <w:i/>
          <w:iCs/>
          <w:color w:val="000000"/>
          <w:sz w:val="24"/>
          <w:szCs w:val="24"/>
          <w:lang w:val="en-US"/>
        </w:rPr>
        <w:t>Psychological Methods</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22</w:t>
      </w:r>
      <w:r w:rsidRPr="008A105B">
        <w:rPr>
          <w:rFonts w:ascii="Times New Roman" w:eastAsia="Times New Roman" w:hAnsi="Times New Roman" w:cs="Times New Roman"/>
          <w:color w:val="000000"/>
          <w:sz w:val="24"/>
          <w:szCs w:val="24"/>
          <w:lang w:val="en-US"/>
        </w:rPr>
        <w:t>(3), 450–466.</w:t>
      </w:r>
      <w:hyperlink r:id="rId23" w:history="1">
        <w:r w:rsidRPr="008A105B">
          <w:rPr>
            <w:rFonts w:ascii="Times New Roman" w:eastAsia="Times New Roman" w:hAnsi="Times New Roman" w:cs="Times New Roman"/>
            <w:color w:val="1155CC"/>
            <w:sz w:val="24"/>
            <w:szCs w:val="24"/>
            <w:u w:val="single"/>
            <w:lang w:val="en-US"/>
          </w:rPr>
          <w:t xml:space="preserve"> https://doi.org/10.1037/met0000074</w:t>
        </w:r>
      </w:hyperlink>
    </w:p>
    <w:p w14:paraId="5F5BD199"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Buecker, S., Mund, M., </w:t>
      </w:r>
      <w:proofErr w:type="spellStart"/>
      <w:r w:rsidRPr="008A105B">
        <w:rPr>
          <w:rFonts w:ascii="Times New Roman" w:eastAsia="Times New Roman" w:hAnsi="Times New Roman" w:cs="Times New Roman"/>
          <w:color w:val="000000"/>
          <w:sz w:val="24"/>
          <w:szCs w:val="24"/>
          <w:lang w:val="en-US"/>
        </w:rPr>
        <w:t>Chwastek</w:t>
      </w:r>
      <w:proofErr w:type="spellEnd"/>
      <w:r w:rsidRPr="008A105B">
        <w:rPr>
          <w:rFonts w:ascii="Times New Roman" w:eastAsia="Times New Roman" w:hAnsi="Times New Roman" w:cs="Times New Roman"/>
          <w:color w:val="000000"/>
          <w:sz w:val="24"/>
          <w:szCs w:val="24"/>
          <w:lang w:val="en-US"/>
        </w:rPr>
        <w:t xml:space="preserve">, S., </w:t>
      </w:r>
      <w:proofErr w:type="spellStart"/>
      <w:r w:rsidRPr="008A105B">
        <w:rPr>
          <w:rFonts w:ascii="Times New Roman" w:eastAsia="Times New Roman" w:hAnsi="Times New Roman" w:cs="Times New Roman"/>
          <w:color w:val="000000"/>
          <w:sz w:val="24"/>
          <w:szCs w:val="24"/>
          <w:lang w:val="en-US"/>
        </w:rPr>
        <w:t>Sostmann</w:t>
      </w:r>
      <w:proofErr w:type="spellEnd"/>
      <w:r w:rsidRPr="008A105B">
        <w:rPr>
          <w:rFonts w:ascii="Times New Roman" w:eastAsia="Times New Roman" w:hAnsi="Times New Roman" w:cs="Times New Roman"/>
          <w:color w:val="000000"/>
          <w:sz w:val="24"/>
          <w:szCs w:val="24"/>
          <w:lang w:val="en-US"/>
        </w:rPr>
        <w:t xml:space="preserve">, M., &amp; Luhmann, M. (2021). Is loneliness in emerging adults increasing over time? A preregistered cross-temporal meta-analysis and systematic review. </w:t>
      </w:r>
      <w:r w:rsidRPr="008A105B">
        <w:rPr>
          <w:rFonts w:ascii="Times New Roman" w:eastAsia="Times New Roman" w:hAnsi="Times New Roman" w:cs="Times New Roman"/>
          <w:i/>
          <w:iCs/>
          <w:color w:val="000000"/>
          <w:sz w:val="24"/>
          <w:szCs w:val="24"/>
          <w:lang w:val="en-US"/>
        </w:rPr>
        <w:t>Psychological Bulletin</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147</w:t>
      </w:r>
      <w:r w:rsidRPr="008A105B">
        <w:rPr>
          <w:rFonts w:ascii="Times New Roman" w:eastAsia="Times New Roman" w:hAnsi="Times New Roman" w:cs="Times New Roman"/>
          <w:color w:val="000000"/>
          <w:sz w:val="24"/>
          <w:szCs w:val="24"/>
          <w:lang w:val="en-US"/>
        </w:rPr>
        <w:t>(8), 787–805.</w:t>
      </w:r>
      <w:hyperlink r:id="rId24" w:history="1">
        <w:r w:rsidRPr="008A105B">
          <w:rPr>
            <w:rFonts w:ascii="Times New Roman" w:eastAsia="Times New Roman" w:hAnsi="Times New Roman" w:cs="Times New Roman"/>
            <w:color w:val="1155CC"/>
            <w:sz w:val="24"/>
            <w:szCs w:val="24"/>
            <w:u w:val="single"/>
            <w:lang w:val="en-US"/>
          </w:rPr>
          <w:t xml:space="preserve"> https://doi.org/10.1037/bul0000332</w:t>
        </w:r>
      </w:hyperlink>
    </w:p>
    <w:p w14:paraId="6084C2E1"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Caballer, A., Belmonte, O., Castillo, A., Gasco, A., Sansano, E., &amp; Montoliu, R. (2022). Equivalence of chatbot and paper-and-pencil versions of the De Jong Gierveld Loneliness Scale. </w:t>
      </w:r>
      <w:r w:rsidRPr="008A105B">
        <w:rPr>
          <w:rFonts w:ascii="Times New Roman" w:eastAsia="Times New Roman" w:hAnsi="Times New Roman" w:cs="Times New Roman"/>
          <w:i/>
          <w:iCs/>
          <w:color w:val="000000"/>
          <w:sz w:val="24"/>
          <w:szCs w:val="24"/>
          <w:lang w:val="en-US"/>
        </w:rPr>
        <w:t>Current Psychology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41</w:t>
      </w:r>
      <w:r w:rsidRPr="008A105B">
        <w:rPr>
          <w:rFonts w:ascii="Times New Roman" w:eastAsia="Times New Roman" w:hAnsi="Times New Roman" w:cs="Times New Roman"/>
          <w:color w:val="000000"/>
          <w:sz w:val="24"/>
          <w:szCs w:val="24"/>
          <w:lang w:val="en-US"/>
        </w:rPr>
        <w:t>(9), 6225–6232.</w:t>
      </w:r>
      <w:hyperlink r:id="rId25" w:history="1">
        <w:r w:rsidRPr="008A105B">
          <w:rPr>
            <w:rFonts w:ascii="Times New Roman" w:eastAsia="Times New Roman" w:hAnsi="Times New Roman" w:cs="Times New Roman"/>
            <w:color w:val="1155CC"/>
            <w:sz w:val="24"/>
            <w:szCs w:val="24"/>
            <w:u w:val="single"/>
            <w:lang w:val="en-US"/>
          </w:rPr>
          <w:t xml:space="preserve"> https://doi.org/10.1007/s12144-020-01117-0</w:t>
        </w:r>
      </w:hyperlink>
    </w:p>
    <w:p w14:paraId="60352BF2"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Caspi, A., Harrington, H., Moffitt, T. E., Milne, B. J., &amp; Poulton, R. (2006). Socially isolated children 20 years later: Risk of cardiovascular disease. </w:t>
      </w:r>
      <w:r w:rsidRPr="008A105B">
        <w:rPr>
          <w:rFonts w:ascii="Times New Roman" w:eastAsia="Times New Roman" w:hAnsi="Times New Roman" w:cs="Times New Roman"/>
          <w:i/>
          <w:iCs/>
          <w:color w:val="000000"/>
          <w:sz w:val="24"/>
          <w:szCs w:val="24"/>
          <w:lang w:val="en-US"/>
        </w:rPr>
        <w:t>Archives of Pediatrics &amp; Adolescent Medicine</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160</w:t>
      </w:r>
      <w:r w:rsidRPr="008A105B">
        <w:rPr>
          <w:rFonts w:ascii="Times New Roman" w:eastAsia="Times New Roman" w:hAnsi="Times New Roman" w:cs="Times New Roman"/>
          <w:color w:val="000000"/>
          <w:sz w:val="24"/>
          <w:szCs w:val="24"/>
          <w:lang w:val="en-US"/>
        </w:rPr>
        <w:t>(8), 805–811.</w:t>
      </w:r>
      <w:hyperlink r:id="rId26" w:history="1">
        <w:r w:rsidRPr="008A105B">
          <w:rPr>
            <w:rFonts w:ascii="Times New Roman" w:eastAsia="Times New Roman" w:hAnsi="Times New Roman" w:cs="Times New Roman"/>
            <w:color w:val="1155CC"/>
            <w:sz w:val="24"/>
            <w:szCs w:val="24"/>
            <w:u w:val="single"/>
            <w:lang w:val="en-US"/>
          </w:rPr>
          <w:t xml:space="preserve"> https://doi.org/10.1001/archpedi.160.8.805</w:t>
        </w:r>
      </w:hyperlink>
    </w:p>
    <w:p w14:paraId="72E3C691"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lastRenderedPageBreak/>
        <w:t xml:space="preserve">Cattell, R. B. (1966). The scree test for the number of factors. </w:t>
      </w:r>
      <w:r w:rsidRPr="008A105B">
        <w:rPr>
          <w:rFonts w:ascii="Times New Roman" w:eastAsia="Times New Roman" w:hAnsi="Times New Roman" w:cs="Times New Roman"/>
          <w:i/>
          <w:iCs/>
          <w:color w:val="000000"/>
          <w:sz w:val="24"/>
          <w:szCs w:val="24"/>
          <w:lang w:val="en-US"/>
        </w:rPr>
        <w:t>Multivariate Behavioral Research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w:t>
      </w:r>
      <w:r w:rsidRPr="008A105B">
        <w:rPr>
          <w:rFonts w:ascii="Times New Roman" w:eastAsia="Times New Roman" w:hAnsi="Times New Roman" w:cs="Times New Roman"/>
          <w:color w:val="000000"/>
          <w:sz w:val="24"/>
          <w:szCs w:val="24"/>
          <w:lang w:val="en-US"/>
        </w:rPr>
        <w:t>(2), 245-276.</w:t>
      </w:r>
    </w:p>
    <w:p w14:paraId="274598D8"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Cena, L., </w:t>
      </w:r>
      <w:proofErr w:type="spellStart"/>
      <w:r w:rsidRPr="008A105B">
        <w:rPr>
          <w:rFonts w:ascii="Times New Roman" w:eastAsia="Times New Roman" w:hAnsi="Times New Roman" w:cs="Times New Roman"/>
          <w:color w:val="000000"/>
          <w:sz w:val="24"/>
          <w:szCs w:val="24"/>
          <w:lang w:val="en-US"/>
        </w:rPr>
        <w:t>Trainini</w:t>
      </w:r>
      <w:proofErr w:type="spellEnd"/>
      <w:r w:rsidRPr="008A105B">
        <w:rPr>
          <w:rFonts w:ascii="Times New Roman" w:eastAsia="Times New Roman" w:hAnsi="Times New Roman" w:cs="Times New Roman"/>
          <w:color w:val="000000"/>
          <w:sz w:val="24"/>
          <w:szCs w:val="24"/>
          <w:lang w:val="en-US"/>
        </w:rPr>
        <w:t xml:space="preserve">, A., Zecca, S., Bonetti Zappa, S., </w:t>
      </w:r>
      <w:proofErr w:type="spellStart"/>
      <w:r w:rsidRPr="008A105B">
        <w:rPr>
          <w:rFonts w:ascii="Times New Roman" w:eastAsia="Times New Roman" w:hAnsi="Times New Roman" w:cs="Times New Roman"/>
          <w:color w:val="000000"/>
          <w:sz w:val="24"/>
          <w:szCs w:val="24"/>
          <w:lang w:val="en-US"/>
        </w:rPr>
        <w:t>Cunegatti</w:t>
      </w:r>
      <w:proofErr w:type="spellEnd"/>
      <w:r w:rsidRPr="008A105B">
        <w:rPr>
          <w:rFonts w:ascii="Times New Roman" w:eastAsia="Times New Roman" w:hAnsi="Times New Roman" w:cs="Times New Roman"/>
          <w:color w:val="000000"/>
          <w:sz w:val="24"/>
          <w:szCs w:val="24"/>
          <w:lang w:val="en-US"/>
        </w:rPr>
        <w:t xml:space="preserve">, F., &amp; </w:t>
      </w:r>
      <w:proofErr w:type="spellStart"/>
      <w:r w:rsidRPr="008A105B">
        <w:rPr>
          <w:rFonts w:ascii="Times New Roman" w:eastAsia="Times New Roman" w:hAnsi="Times New Roman" w:cs="Times New Roman"/>
          <w:color w:val="000000"/>
          <w:sz w:val="24"/>
          <w:szCs w:val="24"/>
          <w:lang w:val="en-US"/>
        </w:rPr>
        <w:t>Buizza</w:t>
      </w:r>
      <w:proofErr w:type="spellEnd"/>
      <w:r w:rsidRPr="008A105B">
        <w:rPr>
          <w:rFonts w:ascii="Times New Roman" w:eastAsia="Times New Roman" w:hAnsi="Times New Roman" w:cs="Times New Roman"/>
          <w:color w:val="000000"/>
          <w:sz w:val="24"/>
          <w:szCs w:val="24"/>
          <w:lang w:val="en-US"/>
        </w:rPr>
        <w:t xml:space="preserve">, C. (2023). Loneliness, affective disorders, suicidal ideation, and the use of psychoactive substances in a sample of adolescents during the COVID-19 pandemic: A cross-sectional study. </w:t>
      </w:r>
      <w:r w:rsidRPr="008A105B">
        <w:rPr>
          <w:rFonts w:ascii="Times New Roman" w:eastAsia="Times New Roman" w:hAnsi="Times New Roman" w:cs="Times New Roman"/>
          <w:i/>
          <w:iCs/>
          <w:color w:val="000000"/>
          <w:sz w:val="24"/>
          <w:szCs w:val="24"/>
          <w:lang w:val="en-US"/>
        </w:rPr>
        <w:t>Journal of Child and Adolescent Psychiatric Nursing</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36</w:t>
      </w:r>
      <w:r w:rsidRPr="008A105B">
        <w:rPr>
          <w:rFonts w:ascii="Times New Roman" w:eastAsia="Times New Roman" w:hAnsi="Times New Roman" w:cs="Times New Roman"/>
          <w:color w:val="000000"/>
          <w:sz w:val="24"/>
          <w:szCs w:val="24"/>
          <w:lang w:val="en-US"/>
        </w:rPr>
        <w:t>(3), 188–198.</w:t>
      </w:r>
      <w:hyperlink r:id="rId27"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https://doi.org/10.1111/jcap.12412</w:t>
        </w:r>
      </w:hyperlink>
    </w:p>
    <w:p w14:paraId="34056D29"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fr-FR"/>
        </w:rPr>
        <w:t xml:space="preserve">Ceulemans, E., &amp; </w:t>
      </w:r>
      <w:proofErr w:type="spellStart"/>
      <w:r w:rsidRPr="008A105B">
        <w:rPr>
          <w:rFonts w:ascii="Times New Roman" w:eastAsia="Times New Roman" w:hAnsi="Times New Roman" w:cs="Times New Roman"/>
          <w:color w:val="000000"/>
          <w:sz w:val="24"/>
          <w:szCs w:val="24"/>
          <w:lang w:val="fr-FR"/>
        </w:rPr>
        <w:t>Kiers</w:t>
      </w:r>
      <w:proofErr w:type="spellEnd"/>
      <w:r w:rsidRPr="008A105B">
        <w:rPr>
          <w:rFonts w:ascii="Times New Roman" w:eastAsia="Times New Roman" w:hAnsi="Times New Roman" w:cs="Times New Roman"/>
          <w:color w:val="000000"/>
          <w:sz w:val="24"/>
          <w:szCs w:val="24"/>
          <w:lang w:val="fr-FR"/>
        </w:rPr>
        <w:t xml:space="preserve">, H. A. L. (2006). </w:t>
      </w:r>
      <w:r w:rsidRPr="008A105B">
        <w:rPr>
          <w:rFonts w:ascii="Times New Roman" w:eastAsia="Times New Roman" w:hAnsi="Times New Roman" w:cs="Times New Roman"/>
          <w:color w:val="000000"/>
          <w:sz w:val="24"/>
          <w:szCs w:val="24"/>
          <w:lang w:val="en-US"/>
        </w:rPr>
        <w:t xml:space="preserve">Selecting among three-mode principal component models of different types and complexities: A numerical convex </w:t>
      </w:r>
      <w:proofErr w:type="gramStart"/>
      <w:r w:rsidRPr="008A105B">
        <w:rPr>
          <w:rFonts w:ascii="Times New Roman" w:eastAsia="Times New Roman" w:hAnsi="Times New Roman" w:cs="Times New Roman"/>
          <w:color w:val="000000"/>
          <w:sz w:val="24"/>
          <w:szCs w:val="24"/>
          <w:lang w:val="en-US"/>
        </w:rPr>
        <w:t>hull based</w:t>
      </w:r>
      <w:proofErr w:type="gramEnd"/>
      <w:r w:rsidRPr="008A105B">
        <w:rPr>
          <w:rFonts w:ascii="Times New Roman" w:eastAsia="Times New Roman" w:hAnsi="Times New Roman" w:cs="Times New Roman"/>
          <w:color w:val="000000"/>
          <w:sz w:val="24"/>
          <w:szCs w:val="24"/>
          <w:lang w:val="en-US"/>
        </w:rPr>
        <w:t xml:space="preserve"> method. </w:t>
      </w:r>
      <w:r w:rsidRPr="008A105B">
        <w:rPr>
          <w:rFonts w:ascii="Times New Roman" w:eastAsia="Times New Roman" w:hAnsi="Times New Roman" w:cs="Times New Roman"/>
          <w:i/>
          <w:iCs/>
          <w:color w:val="000000"/>
          <w:sz w:val="24"/>
          <w:szCs w:val="24"/>
          <w:lang w:val="en-US"/>
        </w:rPr>
        <w:t>British Journal of Mathematical and Statistical Psychology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59</w:t>
      </w:r>
      <w:r w:rsidRPr="008A105B">
        <w:rPr>
          <w:rFonts w:ascii="Times New Roman" w:eastAsia="Times New Roman" w:hAnsi="Times New Roman" w:cs="Times New Roman"/>
          <w:color w:val="000000"/>
          <w:sz w:val="24"/>
          <w:szCs w:val="24"/>
          <w:lang w:val="en-US"/>
        </w:rPr>
        <w:t>(1), 133–150.</w:t>
      </w:r>
      <w:hyperlink r:id="rId28" w:history="1">
        <w:r w:rsidRPr="008A105B">
          <w:rPr>
            <w:rFonts w:ascii="Times New Roman" w:eastAsia="Times New Roman" w:hAnsi="Times New Roman" w:cs="Times New Roman"/>
            <w:color w:val="1155CC"/>
            <w:sz w:val="24"/>
            <w:szCs w:val="24"/>
            <w:u w:val="single"/>
            <w:lang w:val="en-US"/>
          </w:rPr>
          <w:t xml:space="preserve"> https://doi.org/10.1348/000711005X64817</w:t>
        </w:r>
      </w:hyperlink>
    </w:p>
    <w:p w14:paraId="4F399DCD"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1E1037">
        <w:rPr>
          <w:rFonts w:ascii="Times New Roman" w:eastAsia="Times New Roman" w:hAnsi="Times New Roman" w:cs="Times New Roman"/>
          <w:color w:val="000000"/>
          <w:sz w:val="24"/>
          <w:szCs w:val="24"/>
          <w:lang w:val="fr-FR"/>
        </w:rPr>
        <w:t xml:space="preserve">Ceulemans, E., &amp; Van Mechelen, I. (2005). </w:t>
      </w:r>
      <w:r w:rsidRPr="008A105B">
        <w:rPr>
          <w:rFonts w:ascii="Times New Roman" w:eastAsia="Times New Roman" w:hAnsi="Times New Roman" w:cs="Times New Roman"/>
          <w:color w:val="000000"/>
          <w:sz w:val="24"/>
          <w:szCs w:val="24"/>
          <w:lang w:val="en-US"/>
        </w:rPr>
        <w:t xml:space="preserve">Hierarchical classes models for three-way three-mode binary data: Interrelations and model selection. </w:t>
      </w:r>
      <w:r w:rsidRPr="008A105B">
        <w:rPr>
          <w:rFonts w:ascii="Times New Roman" w:eastAsia="Times New Roman" w:hAnsi="Times New Roman" w:cs="Times New Roman"/>
          <w:i/>
          <w:iCs/>
          <w:color w:val="000000"/>
          <w:sz w:val="24"/>
          <w:szCs w:val="24"/>
          <w:lang w:val="en-US"/>
        </w:rPr>
        <w:t>Psychometrika</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70</w:t>
      </w:r>
      <w:r w:rsidRPr="008A105B">
        <w:rPr>
          <w:rFonts w:ascii="Times New Roman" w:eastAsia="Times New Roman" w:hAnsi="Times New Roman" w:cs="Times New Roman"/>
          <w:color w:val="000000"/>
          <w:sz w:val="24"/>
          <w:szCs w:val="24"/>
          <w:lang w:val="en-US"/>
        </w:rPr>
        <w:t>(3), 461–480.</w:t>
      </w:r>
      <w:hyperlink r:id="rId29" w:history="1">
        <w:r w:rsidRPr="008A105B">
          <w:rPr>
            <w:rFonts w:ascii="Times New Roman" w:eastAsia="Times New Roman" w:hAnsi="Times New Roman" w:cs="Times New Roman"/>
            <w:color w:val="1155CC"/>
            <w:sz w:val="24"/>
            <w:szCs w:val="24"/>
            <w:u w:val="single"/>
            <w:lang w:val="en-US"/>
          </w:rPr>
          <w:t xml:space="preserve"> https://doi.org/10.1007/s11336-003-1067-3</w:t>
        </w:r>
      </w:hyperlink>
    </w:p>
    <w:p w14:paraId="7067AE7E"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Charter, R. A. (1999). Sample Size Requirements for Precise Estimates of Reliability, Generalizability, and Validity Coefficients. </w:t>
      </w:r>
      <w:r w:rsidRPr="008A105B">
        <w:rPr>
          <w:rFonts w:ascii="Times New Roman" w:eastAsia="Times New Roman" w:hAnsi="Times New Roman" w:cs="Times New Roman"/>
          <w:i/>
          <w:iCs/>
          <w:color w:val="000000"/>
          <w:sz w:val="24"/>
          <w:szCs w:val="24"/>
          <w:lang w:val="en-US"/>
        </w:rPr>
        <w:t>Journal of Clinical and Experimental Neuropsychology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21</w:t>
      </w:r>
      <w:r w:rsidRPr="008A105B">
        <w:rPr>
          <w:rFonts w:ascii="Times New Roman" w:eastAsia="Times New Roman" w:hAnsi="Times New Roman" w:cs="Times New Roman"/>
          <w:color w:val="000000"/>
          <w:sz w:val="24"/>
          <w:szCs w:val="24"/>
          <w:lang w:val="en-US"/>
        </w:rPr>
        <w:t>(4), 559–566.</w:t>
      </w:r>
      <w:hyperlink r:id="rId30"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https://doi.org/10.1076/jcen.21.4.559.889</w:t>
        </w:r>
      </w:hyperlink>
    </w:p>
    <w:p w14:paraId="549DFCA0"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Chen, F. F. (2008). What happens if we compare chopsticks with forks? The impact of making inappropriate comparisons in cross-cultural research. </w:t>
      </w:r>
      <w:r w:rsidRPr="008A105B">
        <w:rPr>
          <w:rFonts w:ascii="Times New Roman" w:eastAsia="Times New Roman" w:hAnsi="Times New Roman" w:cs="Times New Roman"/>
          <w:i/>
          <w:iCs/>
          <w:color w:val="000000"/>
          <w:sz w:val="24"/>
          <w:szCs w:val="24"/>
          <w:lang w:val="en-US"/>
        </w:rPr>
        <w:t>Journal of Personality and Social Psychology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95</w:t>
      </w:r>
      <w:r w:rsidRPr="008A105B">
        <w:rPr>
          <w:rFonts w:ascii="Times New Roman" w:eastAsia="Times New Roman" w:hAnsi="Times New Roman" w:cs="Times New Roman"/>
          <w:color w:val="000000"/>
          <w:sz w:val="24"/>
          <w:szCs w:val="24"/>
          <w:lang w:val="en-US"/>
        </w:rPr>
        <w:t>(5), 1005–1018.</w:t>
      </w:r>
      <w:hyperlink r:id="rId31" w:history="1">
        <w:r w:rsidRPr="008A105B">
          <w:rPr>
            <w:rFonts w:ascii="Times New Roman" w:eastAsia="Times New Roman" w:hAnsi="Times New Roman" w:cs="Times New Roman"/>
            <w:color w:val="1155CC"/>
            <w:sz w:val="24"/>
            <w:szCs w:val="24"/>
            <w:u w:val="single"/>
            <w:lang w:val="en-US"/>
          </w:rPr>
          <w:t xml:space="preserve"> https://doi.org/10.1037/a0013193</w:t>
        </w:r>
      </w:hyperlink>
    </w:p>
    <w:p w14:paraId="4BF172D8"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Clark, D. M. T., Loxton, N. J., &amp; Tobin, S. J. (2015). Declining loneliness over time: Evidence from American colleges and high schools. </w:t>
      </w:r>
      <w:r w:rsidRPr="008A105B">
        <w:rPr>
          <w:rFonts w:ascii="Times New Roman" w:eastAsia="Times New Roman" w:hAnsi="Times New Roman" w:cs="Times New Roman"/>
          <w:i/>
          <w:iCs/>
          <w:color w:val="000000"/>
          <w:sz w:val="24"/>
          <w:szCs w:val="24"/>
          <w:lang w:val="en-US"/>
        </w:rPr>
        <w:t>Personality and Social Psychology Bulletin</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41</w:t>
      </w:r>
      <w:r w:rsidRPr="008A105B">
        <w:rPr>
          <w:rFonts w:ascii="Times New Roman" w:eastAsia="Times New Roman" w:hAnsi="Times New Roman" w:cs="Times New Roman"/>
          <w:color w:val="000000"/>
          <w:sz w:val="24"/>
          <w:szCs w:val="24"/>
          <w:lang w:val="en-US"/>
        </w:rPr>
        <w:t>(1), 78–89.</w:t>
      </w:r>
      <w:hyperlink r:id="rId32" w:history="1">
        <w:r w:rsidRPr="008A105B">
          <w:rPr>
            <w:rFonts w:ascii="Times New Roman" w:eastAsia="Times New Roman" w:hAnsi="Times New Roman" w:cs="Times New Roman"/>
            <w:color w:val="1155CC"/>
            <w:sz w:val="24"/>
            <w:szCs w:val="24"/>
            <w:u w:val="single"/>
            <w:lang w:val="en-US"/>
          </w:rPr>
          <w:t xml:space="preserve"> https://doi.org/10.1177/0146167214557007</w:t>
        </w:r>
      </w:hyperlink>
    </w:p>
    <w:p w14:paraId="08CFB7D1" w14:textId="77777777" w:rsidR="008A105B" w:rsidRPr="001E1037"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lastRenderedPageBreak/>
        <w:t xml:space="preserve">Cortina, J. M. (1993). What is coefficient alpha? An examination of theory and applications. </w:t>
      </w:r>
      <w:r w:rsidRPr="001E1037">
        <w:rPr>
          <w:rFonts w:ascii="Times New Roman" w:eastAsia="Times New Roman" w:hAnsi="Times New Roman" w:cs="Times New Roman"/>
          <w:i/>
          <w:iCs/>
          <w:color w:val="000000"/>
          <w:sz w:val="24"/>
          <w:szCs w:val="24"/>
          <w:lang w:val="en-US"/>
        </w:rPr>
        <w:t>Journal of Applied Psychology</w:t>
      </w:r>
      <w:r w:rsidRPr="001E1037">
        <w:rPr>
          <w:rFonts w:ascii="Times New Roman" w:eastAsia="Times New Roman" w:hAnsi="Times New Roman" w:cs="Times New Roman"/>
          <w:color w:val="000000"/>
          <w:sz w:val="24"/>
          <w:szCs w:val="24"/>
          <w:lang w:val="en-US"/>
        </w:rPr>
        <w:t xml:space="preserve">, </w:t>
      </w:r>
      <w:r w:rsidRPr="001E1037">
        <w:rPr>
          <w:rFonts w:ascii="Times New Roman" w:eastAsia="Times New Roman" w:hAnsi="Times New Roman" w:cs="Times New Roman"/>
          <w:i/>
          <w:iCs/>
          <w:color w:val="000000"/>
          <w:sz w:val="24"/>
          <w:szCs w:val="24"/>
          <w:lang w:val="en-US"/>
        </w:rPr>
        <w:t>78</w:t>
      </w:r>
      <w:r w:rsidRPr="001E1037">
        <w:rPr>
          <w:rFonts w:ascii="Times New Roman" w:eastAsia="Times New Roman" w:hAnsi="Times New Roman" w:cs="Times New Roman"/>
          <w:color w:val="000000"/>
          <w:sz w:val="24"/>
          <w:szCs w:val="24"/>
          <w:lang w:val="en-US"/>
        </w:rPr>
        <w:t>(1), 98–104.</w:t>
      </w:r>
      <w:hyperlink r:id="rId33" w:history="1">
        <w:r w:rsidRPr="001E1037">
          <w:rPr>
            <w:rFonts w:ascii="Times New Roman" w:eastAsia="Times New Roman" w:hAnsi="Times New Roman" w:cs="Times New Roman"/>
            <w:color w:val="000000"/>
            <w:sz w:val="24"/>
            <w:szCs w:val="24"/>
            <w:lang w:val="en-US"/>
          </w:rPr>
          <w:t xml:space="preserve"> </w:t>
        </w:r>
        <w:r w:rsidRPr="001E1037">
          <w:rPr>
            <w:rFonts w:ascii="Times New Roman" w:eastAsia="Times New Roman" w:hAnsi="Times New Roman" w:cs="Times New Roman"/>
            <w:color w:val="1155CC"/>
            <w:sz w:val="24"/>
            <w:szCs w:val="24"/>
            <w:u w:val="single"/>
            <w:lang w:val="en-US"/>
          </w:rPr>
          <w:t>https://doi.org/10.1037/0021-9010.78.1.98</w:t>
        </w:r>
      </w:hyperlink>
    </w:p>
    <w:p w14:paraId="23CB7D42"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1E1037">
        <w:rPr>
          <w:rFonts w:ascii="Times New Roman" w:eastAsia="Times New Roman" w:hAnsi="Times New Roman" w:cs="Times New Roman"/>
          <w:color w:val="000000"/>
          <w:sz w:val="24"/>
          <w:szCs w:val="24"/>
          <w:lang w:val="en-US"/>
        </w:rPr>
        <w:t xml:space="preserve">De Jong Gierveld, J., &amp; Kamphuis, F. (1985). </w:t>
      </w:r>
      <w:r w:rsidRPr="008A105B">
        <w:rPr>
          <w:rFonts w:ascii="Times New Roman" w:eastAsia="Times New Roman" w:hAnsi="Times New Roman" w:cs="Times New Roman"/>
          <w:color w:val="000000"/>
          <w:sz w:val="24"/>
          <w:szCs w:val="24"/>
          <w:lang w:val="en-US"/>
        </w:rPr>
        <w:t xml:space="preserve">The development of a Rasch-type loneliness scale. </w:t>
      </w:r>
      <w:r w:rsidRPr="00DD771A">
        <w:rPr>
          <w:rFonts w:ascii="Times New Roman" w:eastAsia="Times New Roman" w:hAnsi="Times New Roman" w:cs="Times New Roman"/>
          <w:i/>
          <w:iCs/>
          <w:color w:val="000000"/>
          <w:sz w:val="24"/>
          <w:szCs w:val="24"/>
          <w:lang w:val="en-US"/>
        </w:rPr>
        <w:t>Applied Psychological Measurement</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9</w:t>
      </w:r>
      <w:r w:rsidRPr="00DD771A">
        <w:rPr>
          <w:rFonts w:ascii="Times New Roman" w:eastAsia="Times New Roman" w:hAnsi="Times New Roman" w:cs="Times New Roman"/>
          <w:color w:val="000000"/>
          <w:sz w:val="24"/>
          <w:szCs w:val="24"/>
          <w:lang w:val="en-US"/>
        </w:rPr>
        <w:t>(3), 289–299.</w:t>
      </w:r>
      <w:hyperlink r:id="rId34" w:history="1">
        <w:r w:rsidRPr="00DD771A">
          <w:rPr>
            <w:rFonts w:ascii="Times New Roman" w:eastAsia="Times New Roman" w:hAnsi="Times New Roman" w:cs="Times New Roman"/>
            <w:color w:val="1155CC"/>
            <w:sz w:val="24"/>
            <w:szCs w:val="24"/>
            <w:u w:val="single"/>
            <w:lang w:val="en-US"/>
          </w:rPr>
          <w:t xml:space="preserve"> https://doi.org/10.1177/014662168500900307</w:t>
        </w:r>
      </w:hyperlink>
    </w:p>
    <w:p w14:paraId="50910685" w14:textId="77777777" w:rsidR="008A105B" w:rsidRPr="001E1037"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De Jong Gierveld, J., &amp; Tesch-Römer, C. (2012). Loneliness in old age in Eastern and Western European societies: Theoretical perspectives. </w:t>
      </w:r>
      <w:r w:rsidRPr="001E1037">
        <w:rPr>
          <w:rFonts w:ascii="Times New Roman" w:eastAsia="Times New Roman" w:hAnsi="Times New Roman" w:cs="Times New Roman"/>
          <w:i/>
          <w:iCs/>
          <w:color w:val="000000"/>
          <w:sz w:val="24"/>
          <w:szCs w:val="24"/>
          <w:lang w:val="en-US"/>
        </w:rPr>
        <w:t>European Journal of Ageing</w:t>
      </w:r>
      <w:r w:rsidRPr="001E1037">
        <w:rPr>
          <w:rFonts w:ascii="Times New Roman" w:eastAsia="Times New Roman" w:hAnsi="Times New Roman" w:cs="Times New Roman"/>
          <w:color w:val="000000"/>
          <w:sz w:val="24"/>
          <w:szCs w:val="24"/>
          <w:lang w:val="en-US"/>
        </w:rPr>
        <w:t xml:space="preserve">, </w:t>
      </w:r>
      <w:r w:rsidRPr="001E1037">
        <w:rPr>
          <w:rFonts w:ascii="Times New Roman" w:eastAsia="Times New Roman" w:hAnsi="Times New Roman" w:cs="Times New Roman"/>
          <w:i/>
          <w:iCs/>
          <w:color w:val="000000"/>
          <w:sz w:val="24"/>
          <w:szCs w:val="24"/>
          <w:lang w:val="en-US"/>
        </w:rPr>
        <w:t>9</w:t>
      </w:r>
      <w:r w:rsidRPr="001E1037">
        <w:rPr>
          <w:rFonts w:ascii="Times New Roman" w:eastAsia="Times New Roman" w:hAnsi="Times New Roman" w:cs="Times New Roman"/>
          <w:color w:val="000000"/>
          <w:sz w:val="24"/>
          <w:szCs w:val="24"/>
          <w:lang w:val="en-US"/>
        </w:rPr>
        <w:t>(4), 285–295.</w:t>
      </w:r>
      <w:hyperlink r:id="rId35" w:history="1">
        <w:r w:rsidRPr="001E1037">
          <w:rPr>
            <w:rFonts w:ascii="Times New Roman" w:eastAsia="Times New Roman" w:hAnsi="Times New Roman" w:cs="Times New Roman"/>
            <w:color w:val="1155CC"/>
            <w:sz w:val="24"/>
            <w:szCs w:val="24"/>
            <w:u w:val="single"/>
            <w:lang w:val="en-US"/>
          </w:rPr>
          <w:t xml:space="preserve"> https://doi.org/10.1007/s10433-012-0248-2</w:t>
        </w:r>
      </w:hyperlink>
    </w:p>
    <w:p w14:paraId="66B40956"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1E1037">
        <w:rPr>
          <w:rFonts w:ascii="Times New Roman" w:eastAsia="Times New Roman" w:hAnsi="Times New Roman" w:cs="Times New Roman"/>
          <w:color w:val="000000"/>
          <w:sz w:val="24"/>
          <w:szCs w:val="24"/>
          <w:lang w:val="en-US"/>
        </w:rPr>
        <w:t xml:space="preserve">De Jong Gierveld, J., &amp; Van Tilburg, T. (2006). </w:t>
      </w:r>
      <w:r w:rsidRPr="008A105B">
        <w:rPr>
          <w:rFonts w:ascii="Times New Roman" w:eastAsia="Times New Roman" w:hAnsi="Times New Roman" w:cs="Times New Roman"/>
          <w:color w:val="000000"/>
          <w:sz w:val="24"/>
          <w:szCs w:val="24"/>
          <w:lang w:val="en-US"/>
        </w:rPr>
        <w:t xml:space="preserve">A 6-item scale for overall, emotional, and social loneliness: Confirmatory tests on survey data. </w:t>
      </w:r>
      <w:r w:rsidRPr="008A105B">
        <w:rPr>
          <w:rFonts w:ascii="Times New Roman" w:eastAsia="Times New Roman" w:hAnsi="Times New Roman" w:cs="Times New Roman"/>
          <w:i/>
          <w:iCs/>
          <w:color w:val="000000"/>
          <w:sz w:val="24"/>
          <w:szCs w:val="24"/>
          <w:lang w:val="en-US"/>
        </w:rPr>
        <w:t>Research on Aging</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28</w:t>
      </w:r>
      <w:r w:rsidRPr="008A105B">
        <w:rPr>
          <w:rFonts w:ascii="Times New Roman" w:eastAsia="Times New Roman" w:hAnsi="Times New Roman" w:cs="Times New Roman"/>
          <w:color w:val="000000"/>
          <w:sz w:val="24"/>
          <w:szCs w:val="24"/>
          <w:lang w:val="en-US"/>
        </w:rPr>
        <w:t>(5), 582–598.</w:t>
      </w:r>
      <w:hyperlink r:id="rId36" w:history="1">
        <w:r w:rsidRPr="008A105B">
          <w:rPr>
            <w:rFonts w:ascii="Times New Roman" w:eastAsia="Times New Roman" w:hAnsi="Times New Roman" w:cs="Times New Roman"/>
            <w:color w:val="1155CC"/>
            <w:sz w:val="24"/>
            <w:szCs w:val="24"/>
            <w:u w:val="single"/>
            <w:lang w:val="en-US"/>
          </w:rPr>
          <w:t xml:space="preserve"> https://doi.org/10.1177/0164027506289723</w:t>
        </w:r>
      </w:hyperlink>
    </w:p>
    <w:p w14:paraId="23D70D19"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De Jong Gierveld, J., &amp; Van Tilburg, T. (2010). The De Jong Gierveld short scales for emotional and social loneliness: Tested on data from 7 countries in the UN generations and gender surveys. </w:t>
      </w:r>
      <w:r w:rsidRPr="008A105B">
        <w:rPr>
          <w:rFonts w:ascii="Times New Roman" w:eastAsia="Times New Roman" w:hAnsi="Times New Roman" w:cs="Times New Roman"/>
          <w:i/>
          <w:iCs/>
          <w:color w:val="000000"/>
          <w:sz w:val="24"/>
          <w:szCs w:val="24"/>
          <w:lang w:val="en-US"/>
        </w:rPr>
        <w:t>European Journal of Ageing</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7</w:t>
      </w:r>
      <w:r w:rsidRPr="008A105B">
        <w:rPr>
          <w:rFonts w:ascii="Times New Roman" w:eastAsia="Times New Roman" w:hAnsi="Times New Roman" w:cs="Times New Roman"/>
          <w:color w:val="000000"/>
          <w:sz w:val="24"/>
          <w:szCs w:val="24"/>
          <w:lang w:val="en-US"/>
        </w:rPr>
        <w:t>(2), 121–130.</w:t>
      </w:r>
      <w:hyperlink r:id="rId37" w:history="1">
        <w:r w:rsidRPr="008A105B">
          <w:rPr>
            <w:rFonts w:ascii="Times New Roman" w:eastAsia="Times New Roman" w:hAnsi="Times New Roman" w:cs="Times New Roman"/>
            <w:color w:val="1155CC"/>
            <w:sz w:val="24"/>
            <w:szCs w:val="24"/>
            <w:u w:val="single"/>
            <w:lang w:val="en-US"/>
          </w:rPr>
          <w:t xml:space="preserve"> https://doi.org/10.1007/s10433-010-0144-6</w:t>
        </w:r>
      </w:hyperlink>
    </w:p>
    <w:p w14:paraId="0C1E3E4B"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De Roover, K. (2021). Finding clusters of groups with measurement invariance: unraveling intercept non-invariance with mixture multigroup factor analysis. </w:t>
      </w:r>
      <w:r w:rsidRPr="008A105B">
        <w:rPr>
          <w:rFonts w:ascii="Times New Roman" w:eastAsia="Times New Roman" w:hAnsi="Times New Roman" w:cs="Times New Roman"/>
          <w:i/>
          <w:iCs/>
          <w:color w:val="000000"/>
          <w:sz w:val="24"/>
          <w:szCs w:val="24"/>
          <w:lang w:val="en-US"/>
        </w:rPr>
        <w:t>Structural Equation Modeling: A Multidisciplinary Journal</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28</w:t>
      </w:r>
      <w:r w:rsidRPr="008A105B">
        <w:rPr>
          <w:rFonts w:ascii="Times New Roman" w:eastAsia="Times New Roman" w:hAnsi="Times New Roman" w:cs="Times New Roman"/>
          <w:color w:val="000000"/>
          <w:sz w:val="24"/>
          <w:szCs w:val="24"/>
          <w:lang w:val="en-US"/>
        </w:rPr>
        <w:t>(5), 663–683.</w:t>
      </w:r>
      <w:hyperlink r:id="rId38" w:history="1">
        <w:r w:rsidRPr="008A105B">
          <w:rPr>
            <w:rFonts w:ascii="Times New Roman" w:eastAsia="Times New Roman" w:hAnsi="Times New Roman" w:cs="Times New Roman"/>
            <w:color w:val="1155CC"/>
            <w:sz w:val="24"/>
            <w:szCs w:val="24"/>
            <w:u w:val="single"/>
            <w:lang w:val="en-US"/>
          </w:rPr>
          <w:t xml:space="preserve"> https://doi.org/10.1080/10705511.2020.1866577</w:t>
        </w:r>
      </w:hyperlink>
    </w:p>
    <w:p w14:paraId="7F487E49"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7B09C3">
        <w:rPr>
          <w:rFonts w:ascii="Times New Roman" w:eastAsia="Times New Roman" w:hAnsi="Times New Roman" w:cs="Times New Roman"/>
          <w:color w:val="000000"/>
          <w:sz w:val="24"/>
          <w:szCs w:val="24"/>
          <w:lang w:val="en-US"/>
        </w:rPr>
        <w:t xml:space="preserve">De Roover, K., </w:t>
      </w:r>
      <w:proofErr w:type="spellStart"/>
      <w:r w:rsidRPr="007B09C3">
        <w:rPr>
          <w:rFonts w:ascii="Times New Roman" w:eastAsia="Times New Roman" w:hAnsi="Times New Roman" w:cs="Times New Roman"/>
          <w:color w:val="000000"/>
          <w:sz w:val="24"/>
          <w:szCs w:val="24"/>
          <w:lang w:val="en-US"/>
        </w:rPr>
        <w:t>Vermunt</w:t>
      </w:r>
      <w:proofErr w:type="spellEnd"/>
      <w:r w:rsidRPr="007B09C3">
        <w:rPr>
          <w:rFonts w:ascii="Times New Roman" w:eastAsia="Times New Roman" w:hAnsi="Times New Roman" w:cs="Times New Roman"/>
          <w:color w:val="000000"/>
          <w:sz w:val="24"/>
          <w:szCs w:val="24"/>
          <w:lang w:val="en-US"/>
        </w:rPr>
        <w:t xml:space="preserve">, J. K., &amp; Ceulemans, E. (2022). </w:t>
      </w:r>
      <w:r w:rsidRPr="008A105B">
        <w:rPr>
          <w:rFonts w:ascii="Times New Roman" w:eastAsia="Times New Roman" w:hAnsi="Times New Roman" w:cs="Times New Roman"/>
          <w:color w:val="000000"/>
          <w:sz w:val="24"/>
          <w:szCs w:val="24"/>
          <w:lang w:val="en-US"/>
        </w:rPr>
        <w:t xml:space="preserve">Mixture multigroup factor analysis for unraveling factor loading </w:t>
      </w:r>
      <w:proofErr w:type="spellStart"/>
      <w:r w:rsidRPr="008A105B">
        <w:rPr>
          <w:rFonts w:ascii="Times New Roman" w:eastAsia="Times New Roman" w:hAnsi="Times New Roman" w:cs="Times New Roman"/>
          <w:color w:val="000000"/>
          <w:sz w:val="24"/>
          <w:szCs w:val="24"/>
          <w:lang w:val="en-US"/>
        </w:rPr>
        <w:t>noninvariance</w:t>
      </w:r>
      <w:proofErr w:type="spellEnd"/>
      <w:r w:rsidRPr="008A105B">
        <w:rPr>
          <w:rFonts w:ascii="Times New Roman" w:eastAsia="Times New Roman" w:hAnsi="Times New Roman" w:cs="Times New Roman"/>
          <w:color w:val="000000"/>
          <w:sz w:val="24"/>
          <w:szCs w:val="24"/>
          <w:lang w:val="en-US"/>
        </w:rPr>
        <w:t xml:space="preserve"> across many groups. </w:t>
      </w:r>
      <w:r w:rsidRPr="008A105B">
        <w:rPr>
          <w:rFonts w:ascii="Times New Roman" w:eastAsia="Times New Roman" w:hAnsi="Times New Roman" w:cs="Times New Roman"/>
          <w:i/>
          <w:iCs/>
          <w:color w:val="000000"/>
          <w:sz w:val="24"/>
          <w:szCs w:val="24"/>
          <w:lang w:val="en-US"/>
        </w:rPr>
        <w:t>Psychological Methods</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27</w:t>
      </w:r>
      <w:r w:rsidRPr="008A105B">
        <w:rPr>
          <w:rFonts w:ascii="Times New Roman" w:eastAsia="Times New Roman" w:hAnsi="Times New Roman" w:cs="Times New Roman"/>
          <w:color w:val="000000"/>
          <w:sz w:val="24"/>
          <w:szCs w:val="24"/>
          <w:lang w:val="en-US"/>
        </w:rPr>
        <w:t>(3), 281–306.</w:t>
      </w:r>
      <w:hyperlink r:id="rId39" w:history="1">
        <w:r w:rsidRPr="008A105B">
          <w:rPr>
            <w:rFonts w:ascii="Times New Roman" w:eastAsia="Times New Roman" w:hAnsi="Times New Roman" w:cs="Times New Roman"/>
            <w:color w:val="1155CC"/>
            <w:sz w:val="24"/>
            <w:szCs w:val="24"/>
            <w:u w:val="single"/>
            <w:lang w:val="en-US"/>
          </w:rPr>
          <w:t xml:space="preserve"> https://doi.org/10.1037/met0000355</w:t>
        </w:r>
      </w:hyperlink>
    </w:p>
    <w:p w14:paraId="1B21BBD2"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7B09C3">
        <w:rPr>
          <w:rFonts w:ascii="Times New Roman" w:eastAsia="Times New Roman" w:hAnsi="Times New Roman" w:cs="Times New Roman"/>
          <w:color w:val="000000"/>
          <w:sz w:val="24"/>
          <w:szCs w:val="24"/>
          <w:lang w:val="en-US"/>
        </w:rPr>
        <w:t xml:space="preserve">De Roover, K., </w:t>
      </w:r>
      <w:proofErr w:type="spellStart"/>
      <w:r w:rsidRPr="007B09C3">
        <w:rPr>
          <w:rFonts w:ascii="Times New Roman" w:eastAsia="Times New Roman" w:hAnsi="Times New Roman" w:cs="Times New Roman"/>
          <w:color w:val="000000"/>
          <w:sz w:val="24"/>
          <w:szCs w:val="24"/>
          <w:lang w:val="en-US"/>
        </w:rPr>
        <w:t>Vermunt</w:t>
      </w:r>
      <w:proofErr w:type="spellEnd"/>
      <w:r w:rsidRPr="007B09C3">
        <w:rPr>
          <w:rFonts w:ascii="Times New Roman" w:eastAsia="Times New Roman" w:hAnsi="Times New Roman" w:cs="Times New Roman"/>
          <w:color w:val="000000"/>
          <w:sz w:val="24"/>
          <w:szCs w:val="24"/>
          <w:lang w:val="en-US"/>
        </w:rPr>
        <w:t xml:space="preserve">, J. K., Timmerman, M. E., &amp; Ceulemans, E. (2017). </w:t>
      </w:r>
      <w:r w:rsidRPr="008A105B">
        <w:rPr>
          <w:rFonts w:ascii="Times New Roman" w:eastAsia="Times New Roman" w:hAnsi="Times New Roman" w:cs="Times New Roman"/>
          <w:color w:val="000000"/>
          <w:sz w:val="24"/>
          <w:szCs w:val="24"/>
          <w:lang w:val="en-US"/>
        </w:rPr>
        <w:t xml:space="preserve">Mixture simultaneous factor analysis for capturing differences in latent variables between </w:t>
      </w:r>
      <w:r w:rsidRPr="008A105B">
        <w:rPr>
          <w:rFonts w:ascii="Times New Roman" w:eastAsia="Times New Roman" w:hAnsi="Times New Roman" w:cs="Times New Roman"/>
          <w:color w:val="000000"/>
          <w:sz w:val="24"/>
          <w:szCs w:val="24"/>
          <w:lang w:val="en-US"/>
        </w:rPr>
        <w:lastRenderedPageBreak/>
        <w:t xml:space="preserve">higher level units of multilevel data. </w:t>
      </w:r>
      <w:r w:rsidRPr="008A105B">
        <w:rPr>
          <w:rFonts w:ascii="Times New Roman" w:eastAsia="Times New Roman" w:hAnsi="Times New Roman" w:cs="Times New Roman"/>
          <w:i/>
          <w:iCs/>
          <w:color w:val="000000"/>
          <w:sz w:val="24"/>
          <w:szCs w:val="24"/>
          <w:lang w:val="en-US"/>
        </w:rPr>
        <w:t>Structural Equation Modeling: A Multidisciplinary Journal</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24</w:t>
      </w:r>
      <w:r w:rsidRPr="008A105B">
        <w:rPr>
          <w:rFonts w:ascii="Times New Roman" w:eastAsia="Times New Roman" w:hAnsi="Times New Roman" w:cs="Times New Roman"/>
          <w:color w:val="000000"/>
          <w:sz w:val="24"/>
          <w:szCs w:val="24"/>
          <w:lang w:val="en-US"/>
        </w:rPr>
        <w:t>(4), 506–523.</w:t>
      </w:r>
      <w:hyperlink r:id="rId40" w:history="1">
        <w:r w:rsidRPr="008A105B">
          <w:rPr>
            <w:rFonts w:ascii="Times New Roman" w:eastAsia="Times New Roman" w:hAnsi="Times New Roman" w:cs="Times New Roman"/>
            <w:color w:val="1155CC"/>
            <w:sz w:val="24"/>
            <w:szCs w:val="24"/>
            <w:u w:val="single"/>
            <w:lang w:val="en-US"/>
          </w:rPr>
          <w:t xml:space="preserve"> https://doi.org/10.1080/10705511.2017.1278604</w:t>
        </w:r>
      </w:hyperlink>
    </w:p>
    <w:p w14:paraId="782F2028"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DiTommaso, E., &amp; Spinner, B. (1993). The development and initial validation of the Social and Emotional Loneliness Scale for Adults (SELSA). </w:t>
      </w:r>
      <w:r w:rsidRPr="00DD771A">
        <w:rPr>
          <w:rFonts w:ascii="Times New Roman" w:eastAsia="Times New Roman" w:hAnsi="Times New Roman" w:cs="Times New Roman"/>
          <w:i/>
          <w:iCs/>
          <w:color w:val="000000"/>
          <w:sz w:val="24"/>
          <w:szCs w:val="24"/>
          <w:lang w:val="en-US"/>
        </w:rPr>
        <w:t>Personality and Individual Differences</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14</w:t>
      </w:r>
      <w:r w:rsidRPr="00DD771A">
        <w:rPr>
          <w:rFonts w:ascii="Times New Roman" w:eastAsia="Times New Roman" w:hAnsi="Times New Roman" w:cs="Times New Roman"/>
          <w:color w:val="000000"/>
          <w:sz w:val="24"/>
          <w:szCs w:val="24"/>
          <w:lang w:val="en-US"/>
        </w:rPr>
        <w:t>(1), 127–134.</w:t>
      </w:r>
      <w:hyperlink r:id="rId41" w:history="1">
        <w:r w:rsidRPr="00DD771A">
          <w:rPr>
            <w:rFonts w:ascii="Times New Roman" w:eastAsia="Times New Roman" w:hAnsi="Times New Roman" w:cs="Times New Roman"/>
            <w:color w:val="1155CC"/>
            <w:sz w:val="24"/>
            <w:szCs w:val="24"/>
            <w:u w:val="single"/>
            <w:lang w:val="en-US"/>
          </w:rPr>
          <w:t xml:space="preserve"> https://doi.org/10.1016/0191-8869(93)90182-3</w:t>
        </w:r>
      </w:hyperlink>
    </w:p>
    <w:p w14:paraId="42F19990" w14:textId="581806AF"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DD771A">
        <w:rPr>
          <w:rFonts w:ascii="Times New Roman" w:eastAsia="Times New Roman" w:hAnsi="Times New Roman" w:cs="Times New Roman"/>
          <w:color w:val="000000"/>
          <w:sz w:val="24"/>
          <w:szCs w:val="24"/>
          <w:lang w:val="en-US"/>
        </w:rPr>
        <w:t>Elovainio</w:t>
      </w:r>
      <w:proofErr w:type="spellEnd"/>
      <w:r w:rsidRPr="00DD771A">
        <w:rPr>
          <w:rFonts w:ascii="Times New Roman" w:eastAsia="Times New Roman" w:hAnsi="Times New Roman" w:cs="Times New Roman"/>
          <w:color w:val="000000"/>
          <w:sz w:val="24"/>
          <w:szCs w:val="24"/>
          <w:lang w:val="en-US"/>
        </w:rPr>
        <w:t xml:space="preserve">, M., Hakulinen, C., </w:t>
      </w:r>
      <w:proofErr w:type="spellStart"/>
      <w:r w:rsidRPr="00DD771A">
        <w:rPr>
          <w:rFonts w:ascii="Times New Roman" w:eastAsia="Times New Roman" w:hAnsi="Times New Roman" w:cs="Times New Roman"/>
          <w:color w:val="000000"/>
          <w:sz w:val="24"/>
          <w:szCs w:val="24"/>
          <w:lang w:val="en-US"/>
        </w:rPr>
        <w:t>Pulkki-Råback</w:t>
      </w:r>
      <w:proofErr w:type="spellEnd"/>
      <w:r w:rsidRPr="00DD771A">
        <w:rPr>
          <w:rFonts w:ascii="Times New Roman" w:eastAsia="Times New Roman" w:hAnsi="Times New Roman" w:cs="Times New Roman"/>
          <w:color w:val="000000"/>
          <w:sz w:val="24"/>
          <w:szCs w:val="24"/>
          <w:lang w:val="en-US"/>
        </w:rPr>
        <w:t xml:space="preserve">, L., Virtanen, M., Josefsson, K., Jokela, M., </w:t>
      </w:r>
      <w:proofErr w:type="spellStart"/>
      <w:r w:rsidRPr="00DD771A">
        <w:rPr>
          <w:rFonts w:ascii="Times New Roman" w:eastAsia="Times New Roman" w:hAnsi="Times New Roman" w:cs="Times New Roman"/>
          <w:color w:val="000000"/>
          <w:sz w:val="24"/>
          <w:szCs w:val="24"/>
          <w:lang w:val="en-US"/>
        </w:rPr>
        <w:t>Vahtera</w:t>
      </w:r>
      <w:proofErr w:type="spellEnd"/>
      <w:r w:rsidRPr="00DD771A">
        <w:rPr>
          <w:rFonts w:ascii="Times New Roman" w:eastAsia="Times New Roman" w:hAnsi="Times New Roman" w:cs="Times New Roman"/>
          <w:color w:val="000000"/>
          <w:sz w:val="24"/>
          <w:szCs w:val="24"/>
          <w:lang w:val="en-US"/>
        </w:rPr>
        <w:t xml:space="preserve">, J., &amp; Kivimäki, M. (2017). </w:t>
      </w:r>
      <w:r w:rsidRPr="008A105B">
        <w:rPr>
          <w:rFonts w:ascii="Times New Roman" w:eastAsia="Times New Roman" w:hAnsi="Times New Roman" w:cs="Times New Roman"/>
          <w:color w:val="000000"/>
          <w:sz w:val="24"/>
          <w:szCs w:val="24"/>
          <w:lang w:val="en-US"/>
        </w:rPr>
        <w:t xml:space="preserve">Contribution of risk factors to excess mortality in isolated and lonely individuals: An analysis of data from the UK Biobank cohort study. </w:t>
      </w:r>
      <w:r w:rsidRPr="008A105B">
        <w:rPr>
          <w:rFonts w:ascii="Times New Roman" w:eastAsia="Times New Roman" w:hAnsi="Times New Roman" w:cs="Times New Roman"/>
          <w:i/>
          <w:iCs/>
          <w:color w:val="000000"/>
          <w:sz w:val="24"/>
          <w:szCs w:val="24"/>
          <w:lang w:val="en-US"/>
        </w:rPr>
        <w:t>The Lancet Public Health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w:t>
      </w:r>
      <w:r w:rsidRPr="008A105B">
        <w:rPr>
          <w:rFonts w:ascii="Times New Roman" w:eastAsia="Times New Roman" w:hAnsi="Times New Roman" w:cs="Times New Roman"/>
          <w:color w:val="000000"/>
          <w:sz w:val="24"/>
          <w:szCs w:val="24"/>
          <w:lang w:val="en-US"/>
        </w:rPr>
        <w:t>(6), e260–e266</w:t>
      </w:r>
      <w:r w:rsidR="003C3180">
        <w:rPr>
          <w:rFonts w:ascii="Times New Roman" w:eastAsia="Times New Roman" w:hAnsi="Times New Roman" w:cs="Times New Roman"/>
          <w:color w:val="000000"/>
          <w:sz w:val="24"/>
          <w:szCs w:val="24"/>
          <w:lang w:val="en-US"/>
        </w:rPr>
        <w:t xml:space="preserve">. </w:t>
      </w:r>
      <w:hyperlink r:id="rId42" w:history="1">
        <w:r w:rsidR="003C3180" w:rsidRPr="000E5196">
          <w:rPr>
            <w:rStyle w:val="Hyperlink"/>
            <w:rFonts w:ascii="Times New Roman" w:eastAsia="Times New Roman" w:hAnsi="Times New Roman" w:cs="Times New Roman"/>
            <w:sz w:val="24"/>
            <w:szCs w:val="24"/>
            <w:lang w:val="en-US"/>
          </w:rPr>
          <w:t>https://doi.org/10.1016/S2468-2667(17)30075-0</w:t>
        </w:r>
      </w:hyperlink>
    </w:p>
    <w:p w14:paraId="499D0D0B"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European Commission (2018). </w:t>
      </w:r>
      <w:r w:rsidRPr="008A105B">
        <w:rPr>
          <w:rFonts w:ascii="Times New Roman" w:eastAsia="Times New Roman" w:hAnsi="Times New Roman" w:cs="Times New Roman"/>
          <w:i/>
          <w:iCs/>
          <w:color w:val="000000"/>
          <w:sz w:val="24"/>
          <w:szCs w:val="24"/>
          <w:lang w:val="en-US"/>
        </w:rPr>
        <w:t>Material deprivation, well-being and housing difficulties</w:t>
      </w:r>
      <w:r w:rsidRPr="008A105B">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color w:val="000000"/>
          <w:sz w:val="24"/>
          <w:szCs w:val="24"/>
          <w:lang w:val="en-US"/>
        </w:rPr>
        <w:t>European Commission.</w:t>
      </w:r>
      <w:hyperlink r:id="rId43" w:history="1">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color w:val="1155CC"/>
            <w:sz w:val="24"/>
            <w:szCs w:val="24"/>
            <w:u w:val="single"/>
            <w:lang w:val="en-US"/>
          </w:rPr>
          <w:t>https://ec.europa.eu/eurostat/documents/1012329/8706724/2018+EU-SILC+module_assessment.pdf</w:t>
        </w:r>
      </w:hyperlink>
      <w:r w:rsidRPr="00DD771A">
        <w:rPr>
          <w:rFonts w:ascii="Times New Roman" w:eastAsia="Times New Roman" w:hAnsi="Times New Roman" w:cs="Times New Roman"/>
          <w:color w:val="000000"/>
          <w:sz w:val="24"/>
          <w:szCs w:val="24"/>
          <w:lang w:val="en-US"/>
        </w:rPr>
        <w:t>  </w:t>
      </w:r>
    </w:p>
    <w:p w14:paraId="290A2FC5"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European Commission (2022). </w:t>
      </w:r>
      <w:r w:rsidRPr="008A105B">
        <w:rPr>
          <w:rFonts w:ascii="Times New Roman" w:eastAsia="Times New Roman" w:hAnsi="Times New Roman" w:cs="Times New Roman"/>
          <w:i/>
          <w:iCs/>
          <w:color w:val="000000"/>
          <w:sz w:val="24"/>
          <w:szCs w:val="24"/>
          <w:lang w:val="en-US"/>
        </w:rPr>
        <w:t>Loneliness in the European Union</w:t>
      </w:r>
      <w:r w:rsidRPr="008A105B">
        <w:rPr>
          <w:rFonts w:ascii="Times New Roman" w:eastAsia="Times New Roman" w:hAnsi="Times New Roman" w:cs="Times New Roman"/>
          <w:color w:val="000000"/>
          <w:sz w:val="24"/>
          <w:szCs w:val="24"/>
          <w:lang w:val="en-US"/>
        </w:rPr>
        <w:t>. European Commission.</w:t>
      </w:r>
      <w:hyperlink r:id="rId44"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https://joint-research-centre.ec.europa.eu/scientific-activities-z/loneliness_en</w:t>
        </w:r>
      </w:hyperlink>
    </w:p>
    <w:p w14:paraId="06D76B11" w14:textId="43B8D96D"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Flora, D. B. (2020). Your coefficient alpha is probably wrong, but which coefficient omega is right? A tutorial on using R to obtain better reliability estimates. </w:t>
      </w:r>
      <w:r w:rsidRPr="008A105B">
        <w:rPr>
          <w:rFonts w:ascii="Times New Roman" w:eastAsia="Times New Roman" w:hAnsi="Times New Roman" w:cs="Times New Roman"/>
          <w:i/>
          <w:iCs/>
          <w:color w:val="000000"/>
          <w:sz w:val="24"/>
          <w:szCs w:val="24"/>
          <w:lang w:val="en-US"/>
        </w:rPr>
        <w:t>Advances in Methods and Practices in Psychological Science</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3</w:t>
      </w:r>
      <w:r w:rsidRPr="008A105B">
        <w:rPr>
          <w:rFonts w:ascii="Times New Roman" w:eastAsia="Times New Roman" w:hAnsi="Times New Roman" w:cs="Times New Roman"/>
          <w:color w:val="000000"/>
          <w:sz w:val="24"/>
          <w:szCs w:val="24"/>
          <w:lang w:val="en-US"/>
        </w:rPr>
        <w:t>(4), 484–501</w:t>
      </w:r>
      <w:r w:rsidR="003C3180">
        <w:rPr>
          <w:rFonts w:ascii="Times New Roman" w:eastAsia="Times New Roman" w:hAnsi="Times New Roman" w:cs="Times New Roman"/>
          <w:color w:val="000000"/>
          <w:sz w:val="24"/>
          <w:szCs w:val="24"/>
          <w:lang w:val="en-US"/>
        </w:rPr>
        <w:t xml:space="preserve">. </w:t>
      </w:r>
      <w:hyperlink r:id="rId45" w:history="1">
        <w:r w:rsidR="003C3180" w:rsidRPr="008F5473">
          <w:rPr>
            <w:rStyle w:val="Hyperlink"/>
            <w:rFonts w:ascii="Times New Roman" w:eastAsia="Times New Roman" w:hAnsi="Times New Roman" w:cs="Times New Roman"/>
            <w:sz w:val="24"/>
            <w:szCs w:val="24"/>
            <w:lang w:val="en-US"/>
          </w:rPr>
          <w:t>https://doi.org/10.1177/2515245920951747</w:t>
        </w:r>
      </w:hyperlink>
    </w:p>
    <w:p w14:paraId="11331E21"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fr-FR"/>
        </w:rPr>
      </w:pPr>
      <w:r w:rsidRPr="008A105B">
        <w:rPr>
          <w:rFonts w:ascii="Times New Roman" w:eastAsia="Times New Roman" w:hAnsi="Times New Roman" w:cs="Times New Roman"/>
          <w:color w:val="000000"/>
          <w:sz w:val="24"/>
          <w:szCs w:val="24"/>
          <w:lang w:val="en-US"/>
        </w:rPr>
        <w:lastRenderedPageBreak/>
        <w:t xml:space="preserve">Gallup (2022). </w:t>
      </w:r>
      <w:r w:rsidRPr="008A105B">
        <w:rPr>
          <w:rFonts w:ascii="Times New Roman" w:eastAsia="Times New Roman" w:hAnsi="Times New Roman" w:cs="Times New Roman"/>
          <w:i/>
          <w:iCs/>
          <w:color w:val="000000"/>
          <w:sz w:val="24"/>
          <w:szCs w:val="24"/>
          <w:lang w:val="en-US"/>
        </w:rPr>
        <w:t>The state of social connections methodology report</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000000"/>
          <w:sz w:val="24"/>
          <w:szCs w:val="24"/>
          <w:lang w:val="fr-FR"/>
        </w:rPr>
        <w:t>Gallup.</w:t>
      </w:r>
      <w:hyperlink r:id="rId46" w:history="1">
        <w:r w:rsidRPr="008A105B">
          <w:rPr>
            <w:rFonts w:ascii="Times New Roman" w:eastAsia="Times New Roman" w:hAnsi="Times New Roman" w:cs="Times New Roman"/>
            <w:color w:val="000000"/>
            <w:sz w:val="24"/>
            <w:szCs w:val="24"/>
            <w:lang w:val="fr-FR"/>
          </w:rPr>
          <w:t xml:space="preserve"> </w:t>
        </w:r>
        <w:r w:rsidRPr="008A105B">
          <w:rPr>
            <w:rFonts w:ascii="Times New Roman" w:eastAsia="Times New Roman" w:hAnsi="Times New Roman" w:cs="Times New Roman"/>
            <w:color w:val="1155CC"/>
            <w:sz w:val="24"/>
            <w:szCs w:val="24"/>
            <w:u w:val="single"/>
            <w:lang w:val="fr-FR"/>
          </w:rPr>
          <w:t>https://dataforgood.facebook.com/dfg/resources/state-of-social-connections-methodology-report</w:t>
        </w:r>
      </w:hyperlink>
    </w:p>
    <w:p w14:paraId="71179F3E"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Gerst-Emerson, K., &amp; </w:t>
      </w:r>
      <w:proofErr w:type="spellStart"/>
      <w:r w:rsidRPr="008A105B">
        <w:rPr>
          <w:rFonts w:ascii="Times New Roman" w:eastAsia="Times New Roman" w:hAnsi="Times New Roman" w:cs="Times New Roman"/>
          <w:color w:val="000000"/>
          <w:sz w:val="24"/>
          <w:szCs w:val="24"/>
          <w:lang w:val="en-US"/>
        </w:rPr>
        <w:t>Jayawardhana</w:t>
      </w:r>
      <w:proofErr w:type="spellEnd"/>
      <w:r w:rsidRPr="008A105B">
        <w:rPr>
          <w:rFonts w:ascii="Times New Roman" w:eastAsia="Times New Roman" w:hAnsi="Times New Roman" w:cs="Times New Roman"/>
          <w:color w:val="000000"/>
          <w:sz w:val="24"/>
          <w:szCs w:val="24"/>
          <w:lang w:val="en-US"/>
        </w:rPr>
        <w:t xml:space="preserve">, J. (2015). Loneliness as a public health issue: The impact of loneliness on health care utilization among older adults. </w:t>
      </w:r>
      <w:r w:rsidRPr="008A105B">
        <w:rPr>
          <w:rFonts w:ascii="Times New Roman" w:eastAsia="Times New Roman" w:hAnsi="Times New Roman" w:cs="Times New Roman"/>
          <w:i/>
          <w:iCs/>
          <w:color w:val="000000"/>
          <w:sz w:val="24"/>
          <w:szCs w:val="24"/>
          <w:lang w:val="en-US"/>
        </w:rPr>
        <w:t>American Journal of Public Health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105</w:t>
      </w:r>
      <w:r w:rsidRPr="008A105B">
        <w:rPr>
          <w:rFonts w:ascii="Times New Roman" w:eastAsia="Times New Roman" w:hAnsi="Times New Roman" w:cs="Times New Roman"/>
          <w:color w:val="000000"/>
          <w:sz w:val="24"/>
          <w:szCs w:val="24"/>
          <w:lang w:val="en-US"/>
        </w:rPr>
        <w:t>(5), 1013–1019.</w:t>
      </w:r>
      <w:hyperlink r:id="rId47" w:history="1">
        <w:r w:rsidRPr="008A105B">
          <w:rPr>
            <w:rFonts w:ascii="Times New Roman" w:eastAsia="Times New Roman" w:hAnsi="Times New Roman" w:cs="Times New Roman"/>
            <w:color w:val="1155CC"/>
            <w:sz w:val="24"/>
            <w:szCs w:val="24"/>
            <w:u w:val="single"/>
            <w:lang w:val="en-US"/>
          </w:rPr>
          <w:t xml:space="preserve"> https://doi.org/10.2105/AJPH.2014.302427</w:t>
        </w:r>
      </w:hyperlink>
    </w:p>
    <w:p w14:paraId="324503C3"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Greiff, S., &amp; Scherer, R. (2018). Still comparing apples with oranges? </w:t>
      </w:r>
      <w:r w:rsidRPr="00DD771A">
        <w:rPr>
          <w:rFonts w:ascii="Times New Roman" w:eastAsia="Times New Roman" w:hAnsi="Times New Roman" w:cs="Times New Roman"/>
          <w:i/>
          <w:iCs/>
          <w:color w:val="000000"/>
          <w:sz w:val="24"/>
          <w:szCs w:val="24"/>
          <w:lang w:val="en-US"/>
        </w:rPr>
        <w:t>European Journal of Psychological Assessment</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34</w:t>
      </w:r>
      <w:r w:rsidRPr="00DD771A">
        <w:rPr>
          <w:rFonts w:ascii="Times New Roman" w:eastAsia="Times New Roman" w:hAnsi="Times New Roman" w:cs="Times New Roman"/>
          <w:color w:val="000000"/>
          <w:sz w:val="24"/>
          <w:szCs w:val="24"/>
          <w:lang w:val="en-US"/>
        </w:rPr>
        <w:t>(3), 141–144.</w:t>
      </w:r>
      <w:hyperlink r:id="rId48" w:history="1">
        <w:r w:rsidRPr="00DD771A">
          <w:rPr>
            <w:rFonts w:ascii="Times New Roman" w:eastAsia="Times New Roman" w:hAnsi="Times New Roman" w:cs="Times New Roman"/>
            <w:color w:val="1155CC"/>
            <w:sz w:val="24"/>
            <w:szCs w:val="24"/>
            <w:u w:val="single"/>
            <w:lang w:val="en-US"/>
          </w:rPr>
          <w:t xml:space="preserve"> https://doi.org/10.1027/1015-5759/a000487</w:t>
        </w:r>
      </w:hyperlink>
    </w:p>
    <w:p w14:paraId="1CAE1B98"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DD771A">
        <w:rPr>
          <w:rFonts w:ascii="Times New Roman" w:eastAsia="Times New Roman" w:hAnsi="Times New Roman" w:cs="Times New Roman"/>
          <w:color w:val="000000"/>
          <w:sz w:val="24"/>
          <w:szCs w:val="24"/>
          <w:lang w:val="en-US"/>
        </w:rPr>
        <w:t xml:space="preserve">Hakulinen, C., </w:t>
      </w:r>
      <w:proofErr w:type="spellStart"/>
      <w:r w:rsidRPr="00DD771A">
        <w:rPr>
          <w:rFonts w:ascii="Times New Roman" w:eastAsia="Times New Roman" w:hAnsi="Times New Roman" w:cs="Times New Roman"/>
          <w:color w:val="000000"/>
          <w:sz w:val="24"/>
          <w:szCs w:val="24"/>
          <w:lang w:val="en-US"/>
        </w:rPr>
        <w:t>Pulkki-Råback</w:t>
      </w:r>
      <w:proofErr w:type="spellEnd"/>
      <w:r w:rsidRPr="00DD771A">
        <w:rPr>
          <w:rFonts w:ascii="Times New Roman" w:eastAsia="Times New Roman" w:hAnsi="Times New Roman" w:cs="Times New Roman"/>
          <w:color w:val="000000"/>
          <w:sz w:val="24"/>
          <w:szCs w:val="24"/>
          <w:lang w:val="en-US"/>
        </w:rPr>
        <w:t xml:space="preserve">, L., Virtanen, M., Jokela, M., Kivimäki, M., &amp; </w:t>
      </w:r>
      <w:proofErr w:type="spellStart"/>
      <w:r w:rsidRPr="00DD771A">
        <w:rPr>
          <w:rFonts w:ascii="Times New Roman" w:eastAsia="Times New Roman" w:hAnsi="Times New Roman" w:cs="Times New Roman"/>
          <w:color w:val="000000"/>
          <w:sz w:val="24"/>
          <w:szCs w:val="24"/>
          <w:lang w:val="en-US"/>
        </w:rPr>
        <w:t>Elovainio</w:t>
      </w:r>
      <w:proofErr w:type="spellEnd"/>
      <w:r w:rsidRPr="00DD771A">
        <w:rPr>
          <w:rFonts w:ascii="Times New Roman" w:eastAsia="Times New Roman" w:hAnsi="Times New Roman" w:cs="Times New Roman"/>
          <w:color w:val="000000"/>
          <w:sz w:val="24"/>
          <w:szCs w:val="24"/>
          <w:lang w:val="en-US"/>
        </w:rPr>
        <w:t xml:space="preserve">, M. (2018). </w:t>
      </w:r>
      <w:r w:rsidRPr="008A105B">
        <w:rPr>
          <w:rFonts w:ascii="Times New Roman" w:eastAsia="Times New Roman" w:hAnsi="Times New Roman" w:cs="Times New Roman"/>
          <w:color w:val="000000"/>
          <w:sz w:val="24"/>
          <w:szCs w:val="24"/>
          <w:lang w:val="en-US"/>
        </w:rPr>
        <w:t xml:space="preserve">Social isolation and loneliness as risk factors for myocardial infarction, stroke and mortality: UK Biobank cohort study of 479 054 men and women. </w:t>
      </w:r>
      <w:r w:rsidRPr="008A105B">
        <w:rPr>
          <w:rFonts w:ascii="Times New Roman" w:eastAsia="Times New Roman" w:hAnsi="Times New Roman" w:cs="Times New Roman"/>
          <w:i/>
          <w:iCs/>
          <w:color w:val="000000"/>
          <w:sz w:val="24"/>
          <w:szCs w:val="24"/>
          <w:lang w:val="en-US"/>
        </w:rPr>
        <w:t>Heart</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104</w:t>
      </w:r>
      <w:r w:rsidRPr="008A105B">
        <w:rPr>
          <w:rFonts w:ascii="Times New Roman" w:eastAsia="Times New Roman" w:hAnsi="Times New Roman" w:cs="Times New Roman"/>
          <w:color w:val="000000"/>
          <w:sz w:val="24"/>
          <w:szCs w:val="24"/>
          <w:lang w:val="en-US"/>
        </w:rPr>
        <w:t>(18), 1536–1542.</w:t>
      </w:r>
      <w:hyperlink r:id="rId49" w:history="1">
        <w:r w:rsidRPr="008A105B">
          <w:rPr>
            <w:rFonts w:ascii="Times New Roman" w:eastAsia="Times New Roman" w:hAnsi="Times New Roman" w:cs="Times New Roman"/>
            <w:color w:val="1155CC"/>
            <w:sz w:val="24"/>
            <w:szCs w:val="24"/>
            <w:u w:val="single"/>
            <w:lang w:val="en-US"/>
          </w:rPr>
          <w:t xml:space="preserve"> https://doi.org/10.1136/heartjnl-2017-312663</w:t>
        </w:r>
      </w:hyperlink>
    </w:p>
    <w:p w14:paraId="5E656232"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Hansen, T., &amp; </w:t>
      </w:r>
      <w:proofErr w:type="spellStart"/>
      <w:r w:rsidRPr="008A105B">
        <w:rPr>
          <w:rFonts w:ascii="Times New Roman" w:eastAsia="Times New Roman" w:hAnsi="Times New Roman" w:cs="Times New Roman"/>
          <w:color w:val="000000"/>
          <w:sz w:val="24"/>
          <w:szCs w:val="24"/>
          <w:lang w:val="en-US"/>
        </w:rPr>
        <w:t>Slagsvold</w:t>
      </w:r>
      <w:proofErr w:type="spellEnd"/>
      <w:r w:rsidRPr="008A105B">
        <w:rPr>
          <w:rFonts w:ascii="Times New Roman" w:eastAsia="Times New Roman" w:hAnsi="Times New Roman" w:cs="Times New Roman"/>
          <w:color w:val="000000"/>
          <w:sz w:val="24"/>
          <w:szCs w:val="24"/>
          <w:lang w:val="en-US"/>
        </w:rPr>
        <w:t xml:space="preserve">, B. (2016). Late-life loneliness in 11 European countries: Results from the Generations and Gender Survey. </w:t>
      </w:r>
      <w:r w:rsidRPr="00DD771A">
        <w:rPr>
          <w:rFonts w:ascii="Times New Roman" w:eastAsia="Times New Roman" w:hAnsi="Times New Roman" w:cs="Times New Roman"/>
          <w:i/>
          <w:iCs/>
          <w:color w:val="000000"/>
          <w:sz w:val="24"/>
          <w:szCs w:val="24"/>
          <w:lang w:val="en-US"/>
        </w:rPr>
        <w:t>Social Indicators Research</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129</w:t>
      </w:r>
      <w:r w:rsidRPr="00DD771A">
        <w:rPr>
          <w:rFonts w:ascii="Times New Roman" w:eastAsia="Times New Roman" w:hAnsi="Times New Roman" w:cs="Times New Roman"/>
          <w:color w:val="000000"/>
          <w:sz w:val="24"/>
          <w:szCs w:val="24"/>
          <w:lang w:val="en-US"/>
        </w:rPr>
        <w:t>(1), 445–464.</w:t>
      </w:r>
      <w:hyperlink r:id="rId50" w:history="1">
        <w:r w:rsidRPr="00DD771A">
          <w:rPr>
            <w:rFonts w:ascii="Times New Roman" w:eastAsia="Times New Roman" w:hAnsi="Times New Roman" w:cs="Times New Roman"/>
            <w:color w:val="1155CC"/>
            <w:sz w:val="24"/>
            <w:szCs w:val="24"/>
            <w:u w:val="single"/>
            <w:lang w:val="en-US"/>
          </w:rPr>
          <w:t xml:space="preserve"> https://doi.org/10.1007/s11205-015-1111-6</w:t>
        </w:r>
      </w:hyperlink>
    </w:p>
    <w:p w14:paraId="7274F90B"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Hawkley, L. C., &amp; Cacioppo, J. T. (2010). Loneliness matters: A theoretical and empirical review of consequences and mechanisms. </w:t>
      </w:r>
      <w:r w:rsidRPr="00DD771A">
        <w:rPr>
          <w:rFonts w:ascii="Times New Roman" w:eastAsia="Times New Roman" w:hAnsi="Times New Roman" w:cs="Times New Roman"/>
          <w:i/>
          <w:iCs/>
          <w:color w:val="000000"/>
          <w:sz w:val="24"/>
          <w:szCs w:val="24"/>
          <w:lang w:val="en-US"/>
        </w:rPr>
        <w:t>Annals of Behavioral Medicine</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40</w:t>
      </w:r>
      <w:r w:rsidRPr="00DD771A">
        <w:rPr>
          <w:rFonts w:ascii="Times New Roman" w:eastAsia="Times New Roman" w:hAnsi="Times New Roman" w:cs="Times New Roman"/>
          <w:color w:val="000000"/>
          <w:sz w:val="24"/>
          <w:szCs w:val="24"/>
          <w:lang w:val="en-US"/>
        </w:rPr>
        <w:t>(2), 218–227.</w:t>
      </w:r>
      <w:hyperlink r:id="rId51" w:history="1">
        <w:r w:rsidRPr="00DD771A">
          <w:rPr>
            <w:rFonts w:ascii="Times New Roman" w:eastAsia="Times New Roman" w:hAnsi="Times New Roman" w:cs="Times New Roman"/>
            <w:color w:val="1155CC"/>
            <w:sz w:val="24"/>
            <w:szCs w:val="24"/>
            <w:u w:val="single"/>
            <w:lang w:val="en-US"/>
          </w:rPr>
          <w:t xml:space="preserve"> https://doi.org/10.1007/s12160-010-9210-8</w:t>
        </w:r>
      </w:hyperlink>
    </w:p>
    <w:p w14:paraId="0C8315E2"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Hawkley, L. C., Thisted, R. A., Masi, C. M., &amp; Cacioppo, J. T. (2010). Loneliness predicts increased blood pressure: 5-year cross-lagged analyses in middle-aged and older adults. </w:t>
      </w:r>
      <w:r w:rsidRPr="008A105B">
        <w:rPr>
          <w:rFonts w:ascii="Times New Roman" w:eastAsia="Times New Roman" w:hAnsi="Times New Roman" w:cs="Times New Roman"/>
          <w:i/>
          <w:iCs/>
          <w:color w:val="000000"/>
          <w:sz w:val="24"/>
          <w:szCs w:val="24"/>
          <w:lang w:val="en-US"/>
        </w:rPr>
        <w:t>Psychology and Aging</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25</w:t>
      </w:r>
      <w:r w:rsidRPr="008A105B">
        <w:rPr>
          <w:rFonts w:ascii="Times New Roman" w:eastAsia="Times New Roman" w:hAnsi="Times New Roman" w:cs="Times New Roman"/>
          <w:color w:val="000000"/>
          <w:sz w:val="24"/>
          <w:szCs w:val="24"/>
          <w:lang w:val="en-US"/>
        </w:rPr>
        <w:t>(1), 132–141.</w:t>
      </w:r>
      <w:hyperlink r:id="rId52" w:history="1">
        <w:r w:rsidRPr="008A105B">
          <w:rPr>
            <w:rFonts w:ascii="Times New Roman" w:eastAsia="Times New Roman" w:hAnsi="Times New Roman" w:cs="Times New Roman"/>
            <w:color w:val="1155CC"/>
            <w:sz w:val="24"/>
            <w:szCs w:val="24"/>
            <w:u w:val="single"/>
            <w:lang w:val="en-US"/>
          </w:rPr>
          <w:t xml:space="preserve"> https://doi.org/10.1037/a0017805</w:t>
        </w:r>
      </w:hyperlink>
    </w:p>
    <w:p w14:paraId="1BEB2E62"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lastRenderedPageBreak/>
        <w:t xml:space="preserve">Hawkley, L. C., Wroblewski, K., Kaiser, T., Luhmann, M., &amp; Schumm, L. P. (2019). Are U.S. older adults getting lonelier? Age, period, and cohort differences. </w:t>
      </w:r>
      <w:r w:rsidRPr="008A105B">
        <w:rPr>
          <w:rFonts w:ascii="Times New Roman" w:eastAsia="Times New Roman" w:hAnsi="Times New Roman" w:cs="Times New Roman"/>
          <w:i/>
          <w:iCs/>
          <w:color w:val="000000"/>
          <w:sz w:val="24"/>
          <w:szCs w:val="24"/>
          <w:lang w:val="en-US"/>
        </w:rPr>
        <w:t>Psychology and Aging</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34</w:t>
      </w:r>
      <w:r w:rsidRPr="008A105B">
        <w:rPr>
          <w:rFonts w:ascii="Times New Roman" w:eastAsia="Times New Roman" w:hAnsi="Times New Roman" w:cs="Times New Roman"/>
          <w:color w:val="000000"/>
          <w:sz w:val="24"/>
          <w:szCs w:val="24"/>
          <w:lang w:val="en-US"/>
        </w:rPr>
        <w:t>(8), 1144–1157.</w:t>
      </w:r>
      <w:hyperlink r:id="rId53" w:history="1">
        <w:r w:rsidRPr="008A105B">
          <w:rPr>
            <w:rFonts w:ascii="Times New Roman" w:eastAsia="Times New Roman" w:hAnsi="Times New Roman" w:cs="Times New Roman"/>
            <w:color w:val="1155CC"/>
            <w:sz w:val="24"/>
            <w:szCs w:val="24"/>
            <w:u w:val="single"/>
            <w:lang w:val="en-US"/>
          </w:rPr>
          <w:t xml:space="preserve"> https://doi.org/10.1037/pag0000365</w:t>
        </w:r>
      </w:hyperlink>
    </w:p>
    <w:p w14:paraId="285F30AE"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Heidinger, T., &amp; Richter, L. (2020). The effect of COVID-19 on loneliness in the elderly. An empirical comparison of pre-and peri-pandemic loneliness in community-dwelling elderly. </w:t>
      </w:r>
      <w:r w:rsidRPr="008A105B">
        <w:rPr>
          <w:rFonts w:ascii="Times New Roman" w:eastAsia="Times New Roman" w:hAnsi="Times New Roman" w:cs="Times New Roman"/>
          <w:i/>
          <w:iCs/>
          <w:color w:val="000000"/>
          <w:sz w:val="24"/>
          <w:szCs w:val="24"/>
          <w:lang w:val="en-US"/>
        </w:rPr>
        <w:t>Frontiers in Psychology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11</w:t>
      </w:r>
      <w:r w:rsidRPr="008A105B">
        <w:rPr>
          <w:rFonts w:ascii="Times New Roman" w:eastAsia="Times New Roman" w:hAnsi="Times New Roman" w:cs="Times New Roman"/>
          <w:color w:val="000000"/>
          <w:sz w:val="24"/>
          <w:szCs w:val="24"/>
          <w:lang w:val="en-US"/>
        </w:rPr>
        <w:t>.</w:t>
      </w:r>
      <w:hyperlink r:id="rId54"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https://www.frontiersin.org/articles/10.3389/fpsyg.2020.585308</w:t>
        </w:r>
      </w:hyperlink>
    </w:p>
    <w:p w14:paraId="66DB5D33"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Holt-Lunstad, J., Robles, T. F., &amp; Sbarra, D. A. (2017). Advancing social connection as a public health priority in the United States. </w:t>
      </w:r>
      <w:r w:rsidRPr="00DD771A">
        <w:rPr>
          <w:rFonts w:ascii="Times New Roman" w:eastAsia="Times New Roman" w:hAnsi="Times New Roman" w:cs="Times New Roman"/>
          <w:i/>
          <w:iCs/>
          <w:color w:val="000000"/>
          <w:sz w:val="24"/>
          <w:szCs w:val="24"/>
          <w:lang w:val="en-US"/>
        </w:rPr>
        <w:t>American Psychologist</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72</w:t>
      </w:r>
      <w:r w:rsidRPr="00DD771A">
        <w:rPr>
          <w:rFonts w:ascii="Times New Roman" w:eastAsia="Times New Roman" w:hAnsi="Times New Roman" w:cs="Times New Roman"/>
          <w:color w:val="000000"/>
          <w:sz w:val="24"/>
          <w:szCs w:val="24"/>
          <w:lang w:val="en-US"/>
        </w:rPr>
        <w:t>(6), 517–530.</w:t>
      </w:r>
      <w:hyperlink r:id="rId55" w:history="1">
        <w:r w:rsidRPr="00DD771A">
          <w:rPr>
            <w:rFonts w:ascii="Times New Roman" w:eastAsia="Times New Roman" w:hAnsi="Times New Roman" w:cs="Times New Roman"/>
            <w:color w:val="1155CC"/>
            <w:sz w:val="24"/>
            <w:szCs w:val="24"/>
            <w:u w:val="single"/>
            <w:lang w:val="en-US"/>
          </w:rPr>
          <w:t xml:space="preserve"> https://doi.org/10.1037/amp0000103</w:t>
        </w:r>
      </w:hyperlink>
    </w:p>
    <w:p w14:paraId="08934D24"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fr-FR"/>
        </w:rPr>
      </w:pPr>
      <w:r w:rsidRPr="008A105B">
        <w:rPr>
          <w:rFonts w:ascii="Times New Roman" w:eastAsia="Times New Roman" w:hAnsi="Times New Roman" w:cs="Times New Roman"/>
          <w:color w:val="000000"/>
          <w:sz w:val="24"/>
          <w:szCs w:val="24"/>
          <w:lang w:val="en-US"/>
        </w:rPr>
        <w:t xml:space="preserve">Holt-Lunstad, J., Smith, T. B., Baker, M., Harris, T., &amp; Stephenson, D. (2015). Loneliness and social isolation as risk factors for mortality: A meta-analytic review. </w:t>
      </w:r>
      <w:r w:rsidRPr="008A105B">
        <w:rPr>
          <w:rFonts w:ascii="Times New Roman" w:eastAsia="Times New Roman" w:hAnsi="Times New Roman" w:cs="Times New Roman"/>
          <w:i/>
          <w:iCs/>
          <w:color w:val="000000"/>
          <w:sz w:val="24"/>
          <w:szCs w:val="24"/>
          <w:lang w:val="fr-FR"/>
        </w:rPr>
        <w:t>Perspectives on Psychological Science</w:t>
      </w:r>
      <w:r w:rsidRPr="008A105B">
        <w:rPr>
          <w:rFonts w:ascii="Times New Roman" w:eastAsia="Times New Roman" w:hAnsi="Times New Roman" w:cs="Times New Roman"/>
          <w:color w:val="000000"/>
          <w:sz w:val="24"/>
          <w:szCs w:val="24"/>
          <w:lang w:val="fr-FR"/>
        </w:rPr>
        <w:t xml:space="preserve">, </w:t>
      </w:r>
      <w:r w:rsidRPr="008A105B">
        <w:rPr>
          <w:rFonts w:ascii="Times New Roman" w:eastAsia="Times New Roman" w:hAnsi="Times New Roman" w:cs="Times New Roman"/>
          <w:i/>
          <w:iCs/>
          <w:color w:val="000000"/>
          <w:sz w:val="24"/>
          <w:szCs w:val="24"/>
          <w:lang w:val="fr-FR"/>
        </w:rPr>
        <w:t>10</w:t>
      </w:r>
      <w:r w:rsidRPr="008A105B">
        <w:rPr>
          <w:rFonts w:ascii="Times New Roman" w:eastAsia="Times New Roman" w:hAnsi="Times New Roman" w:cs="Times New Roman"/>
          <w:color w:val="000000"/>
          <w:sz w:val="24"/>
          <w:szCs w:val="24"/>
          <w:lang w:val="fr-FR"/>
        </w:rPr>
        <w:t>(2), 227–237.</w:t>
      </w:r>
      <w:hyperlink r:id="rId56" w:history="1">
        <w:r w:rsidRPr="008A105B">
          <w:rPr>
            <w:rFonts w:ascii="Times New Roman" w:eastAsia="Times New Roman" w:hAnsi="Times New Roman" w:cs="Times New Roman"/>
            <w:color w:val="1155CC"/>
            <w:sz w:val="24"/>
            <w:szCs w:val="24"/>
            <w:u w:val="single"/>
            <w:lang w:val="fr-FR"/>
          </w:rPr>
          <w:t xml:space="preserve"> https://doi.org/10.1177/1745691614568352</w:t>
        </w:r>
      </w:hyperlink>
    </w:p>
    <w:p w14:paraId="160308DD" w14:textId="77777777" w:rsidR="008A105B" w:rsidRPr="001E1037" w:rsidRDefault="008A105B" w:rsidP="000E5196">
      <w:pPr>
        <w:spacing w:line="480" w:lineRule="auto"/>
        <w:ind w:left="960" w:hanging="480"/>
        <w:rPr>
          <w:rFonts w:ascii="Times New Roman" w:eastAsia="Times New Roman" w:hAnsi="Times New Roman" w:cs="Times New Roman"/>
          <w:sz w:val="24"/>
          <w:szCs w:val="24"/>
          <w:lang w:val="en-US"/>
        </w:rPr>
      </w:pPr>
      <w:r w:rsidRPr="007B09C3">
        <w:rPr>
          <w:rFonts w:ascii="Times New Roman" w:eastAsia="Times New Roman" w:hAnsi="Times New Roman" w:cs="Times New Roman"/>
          <w:color w:val="000000"/>
          <w:sz w:val="24"/>
          <w:szCs w:val="24"/>
          <w:lang w:val="fr-FR"/>
        </w:rPr>
        <w:t xml:space="preserve">Horn, J. L. (1965). </w:t>
      </w:r>
      <w:r w:rsidRPr="008A105B">
        <w:rPr>
          <w:rFonts w:ascii="Times New Roman" w:eastAsia="Times New Roman" w:hAnsi="Times New Roman" w:cs="Times New Roman"/>
          <w:color w:val="000000"/>
          <w:sz w:val="24"/>
          <w:szCs w:val="24"/>
          <w:lang w:val="en-US"/>
        </w:rPr>
        <w:t xml:space="preserve">A rationale and test for the number of factors in factor analysis. </w:t>
      </w:r>
      <w:r w:rsidRPr="001E1037">
        <w:rPr>
          <w:rFonts w:ascii="Times New Roman" w:eastAsia="Times New Roman" w:hAnsi="Times New Roman" w:cs="Times New Roman"/>
          <w:i/>
          <w:iCs/>
          <w:color w:val="000000"/>
          <w:sz w:val="24"/>
          <w:szCs w:val="24"/>
          <w:lang w:val="en-US"/>
        </w:rPr>
        <w:t>Psychometrika</w:t>
      </w:r>
      <w:r w:rsidRPr="001E1037">
        <w:rPr>
          <w:rFonts w:ascii="Times New Roman" w:eastAsia="Times New Roman" w:hAnsi="Times New Roman" w:cs="Times New Roman"/>
          <w:color w:val="000000"/>
          <w:sz w:val="24"/>
          <w:szCs w:val="24"/>
          <w:lang w:val="en-US"/>
        </w:rPr>
        <w:t xml:space="preserve">, </w:t>
      </w:r>
      <w:r w:rsidRPr="001E1037">
        <w:rPr>
          <w:rFonts w:ascii="Times New Roman" w:eastAsia="Times New Roman" w:hAnsi="Times New Roman" w:cs="Times New Roman"/>
          <w:i/>
          <w:iCs/>
          <w:color w:val="000000"/>
          <w:sz w:val="24"/>
          <w:szCs w:val="24"/>
          <w:lang w:val="en-US"/>
        </w:rPr>
        <w:t>30</w:t>
      </w:r>
      <w:r w:rsidRPr="001E1037">
        <w:rPr>
          <w:rFonts w:ascii="Times New Roman" w:eastAsia="Times New Roman" w:hAnsi="Times New Roman" w:cs="Times New Roman"/>
          <w:color w:val="000000"/>
          <w:sz w:val="24"/>
          <w:szCs w:val="24"/>
          <w:lang w:val="en-US"/>
        </w:rPr>
        <w:t>(2), 179–185.</w:t>
      </w:r>
      <w:hyperlink r:id="rId57" w:history="1">
        <w:r w:rsidRPr="001E1037">
          <w:rPr>
            <w:rFonts w:ascii="Times New Roman" w:eastAsia="Times New Roman" w:hAnsi="Times New Roman" w:cs="Times New Roman"/>
            <w:color w:val="1155CC"/>
            <w:sz w:val="24"/>
            <w:szCs w:val="24"/>
            <w:u w:val="single"/>
            <w:lang w:val="en-US"/>
          </w:rPr>
          <w:t xml:space="preserve"> https://doi.org/10.1007/BF02289447</w:t>
        </w:r>
      </w:hyperlink>
    </w:p>
    <w:p w14:paraId="0D77D543"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1E1037">
        <w:rPr>
          <w:rFonts w:ascii="Times New Roman" w:eastAsia="Times New Roman" w:hAnsi="Times New Roman" w:cs="Times New Roman"/>
          <w:color w:val="000000"/>
          <w:sz w:val="24"/>
          <w:szCs w:val="24"/>
          <w:lang w:val="en-US"/>
        </w:rPr>
        <w:t xml:space="preserve">Hu, L., &amp; Bentler, P. M. (1999). </w:t>
      </w:r>
      <w:r w:rsidRPr="008A105B">
        <w:rPr>
          <w:rFonts w:ascii="Times New Roman" w:eastAsia="Times New Roman" w:hAnsi="Times New Roman" w:cs="Times New Roman"/>
          <w:color w:val="000000"/>
          <w:sz w:val="24"/>
          <w:szCs w:val="24"/>
          <w:lang w:val="en-US"/>
        </w:rPr>
        <w:t xml:space="preserve">Cutoff criteria for fit indexes in covariance structure analysis: Conventional criteria versus new alternatives. </w:t>
      </w:r>
      <w:r w:rsidRPr="008A105B">
        <w:rPr>
          <w:rFonts w:ascii="Times New Roman" w:eastAsia="Times New Roman" w:hAnsi="Times New Roman" w:cs="Times New Roman"/>
          <w:i/>
          <w:iCs/>
          <w:color w:val="000000"/>
          <w:sz w:val="24"/>
          <w:szCs w:val="24"/>
          <w:lang w:val="en-US"/>
        </w:rPr>
        <w:t>Structural Equation Modeling: A Multidisciplinary Journal</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6</w:t>
      </w:r>
      <w:r w:rsidRPr="008A105B">
        <w:rPr>
          <w:rFonts w:ascii="Times New Roman" w:eastAsia="Times New Roman" w:hAnsi="Times New Roman" w:cs="Times New Roman"/>
          <w:color w:val="000000"/>
          <w:sz w:val="24"/>
          <w:szCs w:val="24"/>
          <w:lang w:val="en-US"/>
        </w:rPr>
        <w:t>(1), 1–55.</w:t>
      </w:r>
      <w:hyperlink r:id="rId58" w:history="1">
        <w:r w:rsidRPr="008A105B">
          <w:rPr>
            <w:rFonts w:ascii="Times New Roman" w:eastAsia="Times New Roman" w:hAnsi="Times New Roman" w:cs="Times New Roman"/>
            <w:color w:val="1155CC"/>
            <w:sz w:val="24"/>
            <w:szCs w:val="24"/>
            <w:u w:val="single"/>
            <w:lang w:val="en-US"/>
          </w:rPr>
          <w:t xml:space="preserve"> https://doi.org/10.1080/10705519909540118</w:t>
        </w:r>
      </w:hyperlink>
    </w:p>
    <w:p w14:paraId="493D300D"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Hughes, M. E., Waite, L. J., Hawkley, L. C., &amp; Cacioppo, J. T. (2004). A short scale for measuring loneliness in large surveys: Results from two population-based studies. </w:t>
      </w:r>
      <w:r w:rsidRPr="00DD771A">
        <w:rPr>
          <w:rFonts w:ascii="Times New Roman" w:eastAsia="Times New Roman" w:hAnsi="Times New Roman" w:cs="Times New Roman"/>
          <w:i/>
          <w:iCs/>
          <w:color w:val="000000"/>
          <w:sz w:val="24"/>
          <w:szCs w:val="24"/>
          <w:lang w:val="en-US"/>
        </w:rPr>
        <w:t>Research on Aging</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26</w:t>
      </w:r>
      <w:r w:rsidRPr="00DD771A">
        <w:rPr>
          <w:rFonts w:ascii="Times New Roman" w:eastAsia="Times New Roman" w:hAnsi="Times New Roman" w:cs="Times New Roman"/>
          <w:color w:val="000000"/>
          <w:sz w:val="24"/>
          <w:szCs w:val="24"/>
          <w:lang w:val="en-US"/>
        </w:rPr>
        <w:t>(6), 655–672.</w:t>
      </w:r>
      <w:hyperlink r:id="rId59" w:history="1">
        <w:r w:rsidRPr="00DD771A">
          <w:rPr>
            <w:rFonts w:ascii="Times New Roman" w:eastAsia="Times New Roman" w:hAnsi="Times New Roman" w:cs="Times New Roman"/>
            <w:color w:val="1155CC"/>
            <w:sz w:val="24"/>
            <w:szCs w:val="24"/>
            <w:u w:val="single"/>
            <w:lang w:val="en-US"/>
          </w:rPr>
          <w:t xml:space="preserve"> https://doi.org/10.1177/0164027504268574</w:t>
        </w:r>
      </w:hyperlink>
    </w:p>
    <w:p w14:paraId="4B692BDA" w14:textId="77777777" w:rsidR="008A105B" w:rsidRPr="001E1037" w:rsidRDefault="008A105B" w:rsidP="000E5196">
      <w:pPr>
        <w:spacing w:line="480" w:lineRule="auto"/>
        <w:ind w:left="960" w:hanging="480"/>
        <w:rPr>
          <w:rFonts w:ascii="Times New Roman" w:eastAsia="Times New Roman" w:hAnsi="Times New Roman" w:cs="Times New Roman"/>
          <w:sz w:val="24"/>
          <w:szCs w:val="24"/>
          <w:lang w:val="fr-FR"/>
        </w:rPr>
      </w:pPr>
      <w:r w:rsidRPr="008A105B">
        <w:rPr>
          <w:rFonts w:ascii="Times New Roman" w:eastAsia="Times New Roman" w:hAnsi="Times New Roman" w:cs="Times New Roman"/>
          <w:color w:val="000000"/>
          <w:sz w:val="24"/>
          <w:szCs w:val="24"/>
          <w:lang w:val="en-US"/>
        </w:rPr>
        <w:t xml:space="preserve">Jakobsen, I. S., Madsen, L. M. R., Mau, M., Hjemdal, O., &amp; Friborg, O. (2020). The relationship between resilience and loneliness elucidated by a Danish version of the </w:t>
      </w:r>
      <w:r w:rsidRPr="008A105B">
        <w:rPr>
          <w:rFonts w:ascii="Times New Roman" w:eastAsia="Times New Roman" w:hAnsi="Times New Roman" w:cs="Times New Roman"/>
          <w:color w:val="000000"/>
          <w:sz w:val="24"/>
          <w:szCs w:val="24"/>
          <w:lang w:val="en-US"/>
        </w:rPr>
        <w:lastRenderedPageBreak/>
        <w:t xml:space="preserve">resilience scale for adults. </w:t>
      </w:r>
      <w:r w:rsidRPr="001E1037">
        <w:rPr>
          <w:rFonts w:ascii="Times New Roman" w:eastAsia="Times New Roman" w:hAnsi="Times New Roman" w:cs="Times New Roman"/>
          <w:i/>
          <w:iCs/>
          <w:color w:val="000000"/>
          <w:sz w:val="24"/>
          <w:szCs w:val="24"/>
          <w:lang w:val="fr-FR"/>
        </w:rPr>
        <w:t>BMC Psychology</w:t>
      </w:r>
      <w:r w:rsidRPr="001E1037">
        <w:rPr>
          <w:rFonts w:ascii="Times New Roman" w:eastAsia="Times New Roman" w:hAnsi="Times New Roman" w:cs="Times New Roman"/>
          <w:color w:val="000000"/>
          <w:sz w:val="24"/>
          <w:szCs w:val="24"/>
          <w:lang w:val="fr-FR"/>
        </w:rPr>
        <w:t xml:space="preserve">, </w:t>
      </w:r>
      <w:r w:rsidRPr="001E1037">
        <w:rPr>
          <w:rFonts w:ascii="Times New Roman" w:eastAsia="Times New Roman" w:hAnsi="Times New Roman" w:cs="Times New Roman"/>
          <w:i/>
          <w:iCs/>
          <w:color w:val="000000"/>
          <w:sz w:val="24"/>
          <w:szCs w:val="24"/>
          <w:lang w:val="fr-FR"/>
        </w:rPr>
        <w:t>8</w:t>
      </w:r>
      <w:r w:rsidRPr="001E1037">
        <w:rPr>
          <w:rFonts w:ascii="Times New Roman" w:eastAsia="Times New Roman" w:hAnsi="Times New Roman" w:cs="Times New Roman"/>
          <w:color w:val="000000"/>
          <w:sz w:val="24"/>
          <w:szCs w:val="24"/>
          <w:lang w:val="fr-FR"/>
        </w:rPr>
        <w:t>(1), 131.</w:t>
      </w:r>
      <w:hyperlink r:id="rId60" w:history="1">
        <w:r w:rsidRPr="001E1037">
          <w:rPr>
            <w:rFonts w:ascii="Times New Roman" w:eastAsia="Times New Roman" w:hAnsi="Times New Roman" w:cs="Times New Roman"/>
            <w:color w:val="1155CC"/>
            <w:sz w:val="24"/>
            <w:szCs w:val="24"/>
            <w:u w:val="single"/>
            <w:lang w:val="fr-FR"/>
          </w:rPr>
          <w:t xml:space="preserve"> https://doi.org/10.1186/s40359-020-00493-3</w:t>
        </w:r>
      </w:hyperlink>
    </w:p>
    <w:p w14:paraId="1CC42ED4"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1E1037">
        <w:rPr>
          <w:rFonts w:ascii="Times New Roman" w:eastAsia="Times New Roman" w:hAnsi="Times New Roman" w:cs="Times New Roman"/>
          <w:color w:val="000000"/>
          <w:sz w:val="24"/>
          <w:szCs w:val="24"/>
          <w:lang w:val="fr-FR"/>
        </w:rPr>
        <w:t xml:space="preserve">Kerr, N. A., &amp; Stanley, T. B. (2021). </w:t>
      </w:r>
      <w:r w:rsidRPr="008A105B">
        <w:rPr>
          <w:rFonts w:ascii="Times New Roman" w:eastAsia="Times New Roman" w:hAnsi="Times New Roman" w:cs="Times New Roman"/>
          <w:color w:val="000000"/>
          <w:sz w:val="24"/>
          <w:szCs w:val="24"/>
          <w:lang w:val="en-US"/>
        </w:rPr>
        <w:t xml:space="preserve">Revisiting the social stigma of loneliness. </w:t>
      </w:r>
      <w:r w:rsidRPr="008A105B">
        <w:rPr>
          <w:rFonts w:ascii="Times New Roman" w:eastAsia="Times New Roman" w:hAnsi="Times New Roman" w:cs="Times New Roman"/>
          <w:i/>
          <w:iCs/>
          <w:color w:val="000000"/>
          <w:sz w:val="24"/>
          <w:szCs w:val="24"/>
          <w:lang w:val="en-US"/>
        </w:rPr>
        <w:t>Personality and Individual Differences</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171</w:t>
      </w:r>
      <w:r w:rsidRPr="008A105B">
        <w:rPr>
          <w:rFonts w:ascii="Times New Roman" w:eastAsia="Times New Roman" w:hAnsi="Times New Roman" w:cs="Times New Roman"/>
          <w:color w:val="000000"/>
          <w:sz w:val="24"/>
          <w:szCs w:val="24"/>
          <w:lang w:val="en-US"/>
        </w:rPr>
        <w:t>, 110482.</w:t>
      </w:r>
      <w:hyperlink r:id="rId61" w:history="1">
        <w:r w:rsidRPr="008A105B">
          <w:rPr>
            <w:rFonts w:ascii="Times New Roman" w:eastAsia="Times New Roman" w:hAnsi="Times New Roman" w:cs="Times New Roman"/>
            <w:color w:val="1155CC"/>
            <w:sz w:val="24"/>
            <w:szCs w:val="24"/>
            <w:u w:val="single"/>
            <w:lang w:val="en-US"/>
          </w:rPr>
          <w:t xml:space="preserve"> https://doi.org/10.1016/j.paid.2020.110482</w:t>
        </w:r>
      </w:hyperlink>
    </w:p>
    <w:p w14:paraId="2D452C52"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Kristensen, K., König, H.-H., &amp; Hajek, A. (2019). The association of multimorbidity, loneliness, social exclusion and network size: Findings from the population-based German Ageing Survey. </w:t>
      </w:r>
      <w:r w:rsidRPr="008A105B">
        <w:rPr>
          <w:rFonts w:ascii="Times New Roman" w:eastAsia="Times New Roman" w:hAnsi="Times New Roman" w:cs="Times New Roman"/>
          <w:i/>
          <w:iCs/>
          <w:color w:val="000000"/>
          <w:sz w:val="24"/>
          <w:szCs w:val="24"/>
          <w:lang w:val="en-US"/>
        </w:rPr>
        <w:t>BMC Public Health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19</w:t>
      </w:r>
      <w:r w:rsidRPr="008A105B">
        <w:rPr>
          <w:rFonts w:ascii="Times New Roman" w:eastAsia="Times New Roman" w:hAnsi="Times New Roman" w:cs="Times New Roman"/>
          <w:color w:val="000000"/>
          <w:sz w:val="24"/>
          <w:szCs w:val="24"/>
          <w:lang w:val="en-US"/>
        </w:rPr>
        <w:t>(1), 1383.</w:t>
      </w:r>
      <w:hyperlink r:id="rId62" w:history="1">
        <w:r w:rsidRPr="008A105B">
          <w:rPr>
            <w:rFonts w:ascii="Times New Roman" w:eastAsia="Times New Roman" w:hAnsi="Times New Roman" w:cs="Times New Roman"/>
            <w:color w:val="1155CC"/>
            <w:sz w:val="24"/>
            <w:szCs w:val="24"/>
            <w:u w:val="single"/>
            <w:lang w:val="en-US"/>
          </w:rPr>
          <w:t xml:space="preserve"> https://doi.org/10.1186/s12889-019-7741-x</w:t>
        </w:r>
      </w:hyperlink>
    </w:p>
    <w:p w14:paraId="51C20D32"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Lasgaard</w:t>
      </w:r>
      <w:proofErr w:type="spellEnd"/>
      <w:r w:rsidRPr="008A105B">
        <w:rPr>
          <w:rFonts w:ascii="Times New Roman" w:eastAsia="Times New Roman" w:hAnsi="Times New Roman" w:cs="Times New Roman"/>
          <w:color w:val="000000"/>
          <w:sz w:val="24"/>
          <w:szCs w:val="24"/>
          <w:lang w:val="en-US"/>
        </w:rPr>
        <w:t xml:space="preserve">, M., Friis, K., &amp; Shevlin, M. (2016). “Where are all the lonely people?” A population-based study of high-risk groups across the life span. </w:t>
      </w:r>
      <w:r w:rsidRPr="00DD771A">
        <w:rPr>
          <w:rFonts w:ascii="Times New Roman" w:eastAsia="Times New Roman" w:hAnsi="Times New Roman" w:cs="Times New Roman"/>
          <w:i/>
          <w:iCs/>
          <w:color w:val="000000"/>
          <w:sz w:val="24"/>
          <w:szCs w:val="24"/>
          <w:lang w:val="en-US"/>
        </w:rPr>
        <w:t>Social Psychiatry and Psychiatric Epidemiology</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51</w:t>
      </w:r>
      <w:r w:rsidRPr="00DD771A">
        <w:rPr>
          <w:rFonts w:ascii="Times New Roman" w:eastAsia="Times New Roman" w:hAnsi="Times New Roman" w:cs="Times New Roman"/>
          <w:color w:val="000000"/>
          <w:sz w:val="24"/>
          <w:szCs w:val="24"/>
          <w:lang w:val="en-US"/>
        </w:rPr>
        <w:t>(10), 1373–1384.</w:t>
      </w:r>
      <w:hyperlink r:id="rId63" w:history="1">
        <w:r w:rsidRPr="00DD771A">
          <w:rPr>
            <w:rFonts w:ascii="Times New Roman" w:eastAsia="Times New Roman" w:hAnsi="Times New Roman" w:cs="Times New Roman"/>
            <w:color w:val="1155CC"/>
            <w:sz w:val="24"/>
            <w:szCs w:val="24"/>
            <w:u w:val="single"/>
            <w:lang w:val="en-US"/>
          </w:rPr>
          <w:t xml:space="preserve"> https://doi.org/10.1007/s00127-016-1279-3</w:t>
        </w:r>
      </w:hyperlink>
    </w:p>
    <w:p w14:paraId="1C8114FA"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Leigh-Hunt, N., </w:t>
      </w:r>
      <w:proofErr w:type="spellStart"/>
      <w:r w:rsidRPr="008A105B">
        <w:rPr>
          <w:rFonts w:ascii="Times New Roman" w:eastAsia="Times New Roman" w:hAnsi="Times New Roman" w:cs="Times New Roman"/>
          <w:color w:val="000000"/>
          <w:sz w:val="24"/>
          <w:szCs w:val="24"/>
          <w:lang w:val="en-US"/>
        </w:rPr>
        <w:t>Bagguley</w:t>
      </w:r>
      <w:proofErr w:type="spellEnd"/>
      <w:r w:rsidRPr="008A105B">
        <w:rPr>
          <w:rFonts w:ascii="Times New Roman" w:eastAsia="Times New Roman" w:hAnsi="Times New Roman" w:cs="Times New Roman"/>
          <w:color w:val="000000"/>
          <w:sz w:val="24"/>
          <w:szCs w:val="24"/>
          <w:lang w:val="en-US"/>
        </w:rPr>
        <w:t xml:space="preserve">, D., Bash, K., Turner, V., Turnbull, S., </w:t>
      </w:r>
      <w:proofErr w:type="spellStart"/>
      <w:r w:rsidRPr="008A105B">
        <w:rPr>
          <w:rFonts w:ascii="Times New Roman" w:eastAsia="Times New Roman" w:hAnsi="Times New Roman" w:cs="Times New Roman"/>
          <w:color w:val="000000"/>
          <w:sz w:val="24"/>
          <w:szCs w:val="24"/>
          <w:lang w:val="en-US"/>
        </w:rPr>
        <w:t>Valtorta</w:t>
      </w:r>
      <w:proofErr w:type="spellEnd"/>
      <w:r w:rsidRPr="008A105B">
        <w:rPr>
          <w:rFonts w:ascii="Times New Roman" w:eastAsia="Times New Roman" w:hAnsi="Times New Roman" w:cs="Times New Roman"/>
          <w:color w:val="000000"/>
          <w:sz w:val="24"/>
          <w:szCs w:val="24"/>
          <w:lang w:val="en-US"/>
        </w:rPr>
        <w:t xml:space="preserve">, N., &amp; Caan, W. (2017). An overview of systematic reviews on the public health consequences of social isolation and loneliness. </w:t>
      </w:r>
      <w:r w:rsidRPr="00DD771A">
        <w:rPr>
          <w:rFonts w:ascii="Times New Roman" w:eastAsia="Times New Roman" w:hAnsi="Times New Roman" w:cs="Times New Roman"/>
          <w:i/>
          <w:iCs/>
          <w:color w:val="000000"/>
          <w:sz w:val="24"/>
          <w:szCs w:val="24"/>
          <w:lang w:val="en-US"/>
        </w:rPr>
        <w:t>Public Health</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152</w:t>
      </w:r>
      <w:r w:rsidRPr="00DD771A">
        <w:rPr>
          <w:rFonts w:ascii="Times New Roman" w:eastAsia="Times New Roman" w:hAnsi="Times New Roman" w:cs="Times New Roman"/>
          <w:color w:val="000000"/>
          <w:sz w:val="24"/>
          <w:szCs w:val="24"/>
          <w:lang w:val="en-US"/>
        </w:rPr>
        <w:t>, 157–171.</w:t>
      </w:r>
      <w:hyperlink r:id="rId64" w:history="1">
        <w:r w:rsidRPr="00DD771A">
          <w:rPr>
            <w:rFonts w:ascii="Times New Roman" w:eastAsia="Times New Roman" w:hAnsi="Times New Roman" w:cs="Times New Roman"/>
            <w:color w:val="1155CC"/>
            <w:sz w:val="24"/>
            <w:szCs w:val="24"/>
            <w:u w:val="single"/>
            <w:lang w:val="en-US"/>
          </w:rPr>
          <w:t xml:space="preserve"> https://doi.org/10.1016/j.puhe.2017.07.035</w:t>
        </w:r>
      </w:hyperlink>
    </w:p>
    <w:p w14:paraId="1F0E7E2F"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Li, C.-H. (2015). Confirmatory factor analysis with ordinal data: Comparing robust maximum likelihood and diagonally weighted least squares. </w:t>
      </w:r>
      <w:r w:rsidRPr="00DD771A">
        <w:rPr>
          <w:rFonts w:ascii="Times New Roman" w:eastAsia="Times New Roman" w:hAnsi="Times New Roman" w:cs="Times New Roman"/>
          <w:i/>
          <w:iCs/>
          <w:color w:val="000000"/>
          <w:sz w:val="24"/>
          <w:szCs w:val="24"/>
          <w:lang w:val="en-US"/>
        </w:rPr>
        <w:t>Behavior Research Methods</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48</w:t>
      </w:r>
      <w:r w:rsidRPr="00DD771A">
        <w:rPr>
          <w:rFonts w:ascii="Times New Roman" w:eastAsia="Times New Roman" w:hAnsi="Times New Roman" w:cs="Times New Roman"/>
          <w:color w:val="000000"/>
          <w:sz w:val="24"/>
          <w:szCs w:val="24"/>
          <w:lang w:val="en-US"/>
        </w:rPr>
        <w:t>(3), 936–949.</w:t>
      </w:r>
      <w:hyperlink r:id="rId65" w:history="1">
        <w:r w:rsidRPr="00DD771A">
          <w:rPr>
            <w:rFonts w:ascii="Times New Roman" w:eastAsia="Times New Roman" w:hAnsi="Times New Roman" w:cs="Times New Roman"/>
            <w:color w:val="1155CC"/>
            <w:sz w:val="24"/>
            <w:szCs w:val="24"/>
            <w:u w:val="single"/>
            <w:lang w:val="en-US"/>
          </w:rPr>
          <w:t xml:space="preserve"> https://doi.org/10.3758/s13428-015-0619-7</w:t>
        </w:r>
      </w:hyperlink>
    </w:p>
    <w:p w14:paraId="0A0B8FDE"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Lorant, V., Smith, P., Van den Broeck, K., &amp; Nicaise, P. (2021). Psychological distress associated with the COVID-19 pandemic and suppression measures during the first wave in Belgium. </w:t>
      </w:r>
      <w:r w:rsidRPr="00DD771A">
        <w:rPr>
          <w:rFonts w:ascii="Times New Roman" w:eastAsia="Times New Roman" w:hAnsi="Times New Roman" w:cs="Times New Roman"/>
          <w:i/>
          <w:iCs/>
          <w:color w:val="000000"/>
          <w:sz w:val="24"/>
          <w:szCs w:val="24"/>
          <w:lang w:val="en-US"/>
        </w:rPr>
        <w:t>BMC Psychiatry</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21</w:t>
      </w:r>
      <w:r w:rsidRPr="00DD771A">
        <w:rPr>
          <w:rFonts w:ascii="Times New Roman" w:eastAsia="Times New Roman" w:hAnsi="Times New Roman" w:cs="Times New Roman"/>
          <w:color w:val="000000"/>
          <w:sz w:val="24"/>
          <w:szCs w:val="24"/>
          <w:lang w:val="en-US"/>
        </w:rPr>
        <w:t>(1), 112.</w:t>
      </w:r>
      <w:hyperlink r:id="rId66" w:history="1">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color w:val="1155CC"/>
            <w:sz w:val="24"/>
            <w:szCs w:val="24"/>
            <w:u w:val="single"/>
            <w:lang w:val="en-US"/>
          </w:rPr>
          <w:t>https://doi.org/10.1186/s12888-021-03109-1</w:t>
        </w:r>
      </w:hyperlink>
    </w:p>
    <w:p w14:paraId="789AF35D"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lastRenderedPageBreak/>
        <w:t xml:space="preserve">Luhmann, M., &amp; Hawkley, L. C. (2016). Age differences in loneliness from late adolescence to oldest old age. </w:t>
      </w:r>
      <w:r w:rsidRPr="008A105B">
        <w:rPr>
          <w:rFonts w:ascii="Times New Roman" w:eastAsia="Times New Roman" w:hAnsi="Times New Roman" w:cs="Times New Roman"/>
          <w:i/>
          <w:iCs/>
          <w:color w:val="000000"/>
          <w:sz w:val="24"/>
          <w:szCs w:val="24"/>
          <w:lang w:val="en-US"/>
        </w:rPr>
        <w:t>Developmental Psychology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52</w:t>
      </w:r>
      <w:r w:rsidRPr="008A105B">
        <w:rPr>
          <w:rFonts w:ascii="Times New Roman" w:eastAsia="Times New Roman" w:hAnsi="Times New Roman" w:cs="Times New Roman"/>
          <w:color w:val="000000"/>
          <w:sz w:val="24"/>
          <w:szCs w:val="24"/>
          <w:lang w:val="en-US"/>
        </w:rPr>
        <w:t>(6), 943–959.</w:t>
      </w:r>
      <w:hyperlink r:id="rId67" w:history="1">
        <w:r w:rsidRPr="008A105B">
          <w:rPr>
            <w:rFonts w:ascii="Times New Roman" w:eastAsia="Times New Roman" w:hAnsi="Times New Roman" w:cs="Times New Roman"/>
            <w:color w:val="1155CC"/>
            <w:sz w:val="24"/>
            <w:szCs w:val="24"/>
            <w:u w:val="single"/>
            <w:lang w:val="en-US"/>
          </w:rPr>
          <w:t xml:space="preserve"> https://doi.org/10.1037/dev0000117</w:t>
        </w:r>
      </w:hyperlink>
    </w:p>
    <w:p w14:paraId="6B772E12"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Lukács, A., Sasvári, P., Varga, B., &amp; Mayer, K. (2019). Exercise addiction and its related factors in amateur runners. </w:t>
      </w:r>
      <w:r w:rsidRPr="00DD771A">
        <w:rPr>
          <w:rFonts w:ascii="Times New Roman" w:eastAsia="Times New Roman" w:hAnsi="Times New Roman" w:cs="Times New Roman"/>
          <w:i/>
          <w:iCs/>
          <w:color w:val="000000"/>
          <w:sz w:val="24"/>
          <w:szCs w:val="24"/>
          <w:lang w:val="en-US"/>
        </w:rPr>
        <w:t>Journal of Behavioral Addictions</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8</w:t>
      </w:r>
      <w:r w:rsidRPr="00DD771A">
        <w:rPr>
          <w:rFonts w:ascii="Times New Roman" w:eastAsia="Times New Roman" w:hAnsi="Times New Roman" w:cs="Times New Roman"/>
          <w:color w:val="000000"/>
          <w:sz w:val="24"/>
          <w:szCs w:val="24"/>
          <w:lang w:val="en-US"/>
        </w:rPr>
        <w:t>(2), 343–349.</w:t>
      </w:r>
      <w:hyperlink r:id="rId68" w:history="1">
        <w:r w:rsidRPr="00DD771A">
          <w:rPr>
            <w:rFonts w:ascii="Times New Roman" w:eastAsia="Times New Roman" w:hAnsi="Times New Roman" w:cs="Times New Roman"/>
            <w:color w:val="1155CC"/>
            <w:sz w:val="24"/>
            <w:szCs w:val="24"/>
            <w:u w:val="single"/>
            <w:lang w:val="en-US"/>
          </w:rPr>
          <w:t xml:space="preserve"> https://doi.org/10.1556/2006.8.2019.28</w:t>
        </w:r>
      </w:hyperlink>
    </w:p>
    <w:p w14:paraId="562F48F9"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MacCallum, R. C., Widaman, K. F., Zhang, S., &amp; Hong, S. (1999). Sample size in factor analysis. </w:t>
      </w:r>
      <w:r w:rsidRPr="008A105B">
        <w:rPr>
          <w:rFonts w:ascii="Times New Roman" w:eastAsia="Times New Roman" w:hAnsi="Times New Roman" w:cs="Times New Roman"/>
          <w:i/>
          <w:iCs/>
          <w:color w:val="000000"/>
          <w:sz w:val="24"/>
          <w:szCs w:val="24"/>
          <w:lang w:val="en-US"/>
        </w:rPr>
        <w:t>Psychological Methods</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4</w:t>
      </w:r>
      <w:r w:rsidRPr="008A105B">
        <w:rPr>
          <w:rFonts w:ascii="Times New Roman" w:eastAsia="Times New Roman" w:hAnsi="Times New Roman" w:cs="Times New Roman"/>
          <w:color w:val="000000"/>
          <w:sz w:val="24"/>
          <w:szCs w:val="24"/>
          <w:lang w:val="en-US"/>
        </w:rPr>
        <w:t>(1), 84–99.</w:t>
      </w:r>
      <w:hyperlink r:id="rId69" w:history="1">
        <w:r w:rsidRPr="008A105B">
          <w:rPr>
            <w:rFonts w:ascii="Times New Roman" w:eastAsia="Times New Roman" w:hAnsi="Times New Roman" w:cs="Times New Roman"/>
            <w:color w:val="1155CC"/>
            <w:sz w:val="24"/>
            <w:szCs w:val="24"/>
            <w:u w:val="single"/>
            <w:lang w:val="en-US"/>
          </w:rPr>
          <w:t xml:space="preserve"> https://doi.org/10.1037/1082-989X.4.1.84</w:t>
        </w:r>
      </w:hyperlink>
    </w:p>
    <w:p w14:paraId="6F0F499A"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Maes, M., Qualter, P., Lodder, G. M. A., &amp; Mund, M. (2022). How (not) to measure loneliness: A review of the eight most commonly used scales. </w:t>
      </w:r>
      <w:r w:rsidRPr="008A105B">
        <w:rPr>
          <w:rFonts w:ascii="Times New Roman" w:eastAsia="Times New Roman" w:hAnsi="Times New Roman" w:cs="Times New Roman"/>
          <w:i/>
          <w:iCs/>
          <w:color w:val="000000"/>
          <w:sz w:val="24"/>
          <w:szCs w:val="24"/>
          <w:lang w:val="en-US"/>
        </w:rPr>
        <w:t>International Journal of Environmental Research and Public Health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19</w:t>
      </w:r>
      <w:r w:rsidRPr="008A105B">
        <w:rPr>
          <w:rFonts w:ascii="Times New Roman" w:eastAsia="Times New Roman" w:hAnsi="Times New Roman" w:cs="Times New Roman"/>
          <w:color w:val="000000"/>
          <w:sz w:val="24"/>
          <w:szCs w:val="24"/>
          <w:lang w:val="en-US"/>
        </w:rPr>
        <w:t>(17), Article 17.</w:t>
      </w:r>
      <w:hyperlink r:id="rId70" w:history="1">
        <w:r w:rsidRPr="008A105B">
          <w:rPr>
            <w:rFonts w:ascii="Times New Roman" w:eastAsia="Times New Roman" w:hAnsi="Times New Roman" w:cs="Times New Roman"/>
            <w:color w:val="1155CC"/>
            <w:sz w:val="24"/>
            <w:szCs w:val="24"/>
            <w:u w:val="single"/>
            <w:lang w:val="en-US"/>
          </w:rPr>
          <w:t xml:space="preserve"> https://doi.org/10.3390/ijerph191710816</w:t>
        </w:r>
      </w:hyperlink>
    </w:p>
    <w:p w14:paraId="38878E49"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Marcoen, A., Goossens, L., &amp; </w:t>
      </w:r>
      <w:proofErr w:type="spellStart"/>
      <w:r w:rsidRPr="008A105B">
        <w:rPr>
          <w:rFonts w:ascii="Times New Roman" w:eastAsia="Times New Roman" w:hAnsi="Times New Roman" w:cs="Times New Roman"/>
          <w:color w:val="000000"/>
          <w:sz w:val="24"/>
          <w:szCs w:val="24"/>
          <w:lang w:val="en-US"/>
        </w:rPr>
        <w:t>Caes</w:t>
      </w:r>
      <w:proofErr w:type="spellEnd"/>
      <w:r w:rsidRPr="008A105B">
        <w:rPr>
          <w:rFonts w:ascii="Times New Roman" w:eastAsia="Times New Roman" w:hAnsi="Times New Roman" w:cs="Times New Roman"/>
          <w:color w:val="000000"/>
          <w:sz w:val="24"/>
          <w:szCs w:val="24"/>
          <w:lang w:val="en-US"/>
        </w:rPr>
        <w:t xml:space="preserve">, P. (1987). Loneliness in pre-through late adolescence: Exploring the contributions of a multidimensional approach. </w:t>
      </w:r>
      <w:r w:rsidRPr="00DD771A">
        <w:rPr>
          <w:rFonts w:ascii="Times New Roman" w:eastAsia="Times New Roman" w:hAnsi="Times New Roman" w:cs="Times New Roman"/>
          <w:i/>
          <w:iCs/>
          <w:color w:val="000000"/>
          <w:sz w:val="24"/>
          <w:szCs w:val="24"/>
          <w:lang w:val="en-US"/>
        </w:rPr>
        <w:t>Journal of Youth and Adolescence</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16</w:t>
      </w:r>
      <w:r w:rsidRPr="00DD771A">
        <w:rPr>
          <w:rFonts w:ascii="Times New Roman" w:eastAsia="Times New Roman" w:hAnsi="Times New Roman" w:cs="Times New Roman"/>
          <w:color w:val="000000"/>
          <w:sz w:val="24"/>
          <w:szCs w:val="24"/>
          <w:lang w:val="en-US"/>
        </w:rPr>
        <w:t>(6), 561–577.</w:t>
      </w:r>
      <w:hyperlink r:id="rId71" w:history="1">
        <w:r w:rsidRPr="00DD771A">
          <w:rPr>
            <w:rFonts w:ascii="Times New Roman" w:eastAsia="Times New Roman" w:hAnsi="Times New Roman" w:cs="Times New Roman"/>
            <w:color w:val="1155CC"/>
            <w:sz w:val="24"/>
            <w:szCs w:val="24"/>
            <w:u w:val="single"/>
            <w:lang w:val="en-US"/>
          </w:rPr>
          <w:t xml:space="preserve"> https://doi.org/10.1007/BF02138821</w:t>
        </w:r>
      </w:hyperlink>
    </w:p>
    <w:p w14:paraId="436A4B61"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Mayerl</w:t>
      </w:r>
      <w:proofErr w:type="spellEnd"/>
      <w:r w:rsidRPr="008A105B">
        <w:rPr>
          <w:rFonts w:ascii="Times New Roman" w:eastAsia="Times New Roman" w:hAnsi="Times New Roman" w:cs="Times New Roman"/>
          <w:color w:val="000000"/>
          <w:sz w:val="24"/>
          <w:szCs w:val="24"/>
          <w:lang w:val="en-US"/>
        </w:rPr>
        <w:t xml:space="preserve">, H., Stolz, E., &amp; Freidl, W. (2021). Longitudinal effects of COVID-19-related loneliness on symptoms of mental distress among older adults in Austria. </w:t>
      </w:r>
      <w:r w:rsidRPr="008A105B">
        <w:rPr>
          <w:rFonts w:ascii="Times New Roman" w:eastAsia="Times New Roman" w:hAnsi="Times New Roman" w:cs="Times New Roman"/>
          <w:i/>
          <w:iCs/>
          <w:color w:val="000000"/>
          <w:sz w:val="24"/>
          <w:szCs w:val="24"/>
          <w:lang w:val="en-US"/>
        </w:rPr>
        <w:t>Public Health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200</w:t>
      </w:r>
      <w:r w:rsidRPr="008A105B">
        <w:rPr>
          <w:rFonts w:ascii="Times New Roman" w:eastAsia="Times New Roman" w:hAnsi="Times New Roman" w:cs="Times New Roman"/>
          <w:color w:val="000000"/>
          <w:sz w:val="24"/>
          <w:szCs w:val="24"/>
          <w:lang w:val="en-US"/>
        </w:rPr>
        <w:t>, 56–58.</w:t>
      </w:r>
      <w:hyperlink r:id="rId72"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https://doi.org/10.1016/j.puhe.2021.09.009</w:t>
        </w:r>
      </w:hyperlink>
    </w:p>
    <w:p w14:paraId="5FDA9F4E"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McNeish, D. (2018). Thanks coefficient alpha, we’ll take it from here. </w:t>
      </w:r>
      <w:r w:rsidRPr="00DD771A">
        <w:rPr>
          <w:rFonts w:ascii="Times New Roman" w:eastAsia="Times New Roman" w:hAnsi="Times New Roman" w:cs="Times New Roman"/>
          <w:i/>
          <w:iCs/>
          <w:color w:val="000000"/>
          <w:sz w:val="24"/>
          <w:szCs w:val="24"/>
          <w:lang w:val="en-US"/>
        </w:rPr>
        <w:t>Psychological Methods</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23</w:t>
      </w:r>
      <w:r w:rsidRPr="00DD771A">
        <w:rPr>
          <w:rFonts w:ascii="Times New Roman" w:eastAsia="Times New Roman" w:hAnsi="Times New Roman" w:cs="Times New Roman"/>
          <w:color w:val="000000"/>
          <w:sz w:val="24"/>
          <w:szCs w:val="24"/>
          <w:lang w:val="en-US"/>
        </w:rPr>
        <w:t>(3), 412–433.</w:t>
      </w:r>
      <w:hyperlink r:id="rId73" w:history="1">
        <w:r w:rsidRPr="00DD771A">
          <w:rPr>
            <w:rFonts w:ascii="Times New Roman" w:eastAsia="Times New Roman" w:hAnsi="Times New Roman" w:cs="Times New Roman"/>
            <w:color w:val="1155CC"/>
            <w:sz w:val="24"/>
            <w:szCs w:val="24"/>
            <w:u w:val="single"/>
            <w:lang w:val="en-US"/>
          </w:rPr>
          <w:t xml:space="preserve"> https://doi.org/10.1037/met0000144</w:t>
        </w:r>
      </w:hyperlink>
    </w:p>
    <w:p w14:paraId="611E4FB9"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Meckovsky</w:t>
      </w:r>
      <w:proofErr w:type="spellEnd"/>
      <w:r w:rsidRPr="008A105B">
        <w:rPr>
          <w:rFonts w:ascii="Times New Roman" w:eastAsia="Times New Roman" w:hAnsi="Times New Roman" w:cs="Times New Roman"/>
          <w:color w:val="000000"/>
          <w:sz w:val="24"/>
          <w:szCs w:val="24"/>
          <w:lang w:val="en-US"/>
        </w:rPr>
        <w:t xml:space="preserve">, F., </w:t>
      </w:r>
      <w:proofErr w:type="spellStart"/>
      <w:r w:rsidRPr="008A105B">
        <w:rPr>
          <w:rFonts w:ascii="Times New Roman" w:eastAsia="Times New Roman" w:hAnsi="Times New Roman" w:cs="Times New Roman"/>
          <w:color w:val="000000"/>
          <w:sz w:val="24"/>
          <w:szCs w:val="24"/>
          <w:lang w:val="en-US"/>
        </w:rPr>
        <w:t>Furstova</w:t>
      </w:r>
      <w:proofErr w:type="spellEnd"/>
      <w:r w:rsidRPr="008A105B">
        <w:rPr>
          <w:rFonts w:ascii="Times New Roman" w:eastAsia="Times New Roman" w:hAnsi="Times New Roman" w:cs="Times New Roman"/>
          <w:color w:val="000000"/>
          <w:sz w:val="24"/>
          <w:szCs w:val="24"/>
          <w:lang w:val="en-US"/>
        </w:rPr>
        <w:t xml:space="preserve">, J., </w:t>
      </w:r>
      <w:proofErr w:type="spellStart"/>
      <w:r w:rsidRPr="008A105B">
        <w:rPr>
          <w:rFonts w:ascii="Times New Roman" w:eastAsia="Times New Roman" w:hAnsi="Times New Roman" w:cs="Times New Roman"/>
          <w:color w:val="000000"/>
          <w:sz w:val="24"/>
          <w:szCs w:val="24"/>
          <w:lang w:val="en-US"/>
        </w:rPr>
        <w:t>Kosarkova</w:t>
      </w:r>
      <w:proofErr w:type="spellEnd"/>
      <w:r w:rsidRPr="008A105B">
        <w:rPr>
          <w:rFonts w:ascii="Times New Roman" w:eastAsia="Times New Roman" w:hAnsi="Times New Roman" w:cs="Times New Roman"/>
          <w:color w:val="000000"/>
          <w:sz w:val="24"/>
          <w:szCs w:val="24"/>
          <w:lang w:val="en-US"/>
        </w:rPr>
        <w:t xml:space="preserve">, A., Meier, Z., Tavel, P., &amp; </w:t>
      </w:r>
      <w:proofErr w:type="spellStart"/>
      <w:r w:rsidRPr="008A105B">
        <w:rPr>
          <w:rFonts w:ascii="Times New Roman" w:eastAsia="Times New Roman" w:hAnsi="Times New Roman" w:cs="Times New Roman"/>
          <w:color w:val="000000"/>
          <w:sz w:val="24"/>
          <w:szCs w:val="24"/>
          <w:lang w:val="en-US"/>
        </w:rPr>
        <w:t>Malinakova</w:t>
      </w:r>
      <w:proofErr w:type="spellEnd"/>
      <w:r w:rsidRPr="008A105B">
        <w:rPr>
          <w:rFonts w:ascii="Times New Roman" w:eastAsia="Times New Roman" w:hAnsi="Times New Roman" w:cs="Times New Roman"/>
          <w:color w:val="000000"/>
          <w:sz w:val="24"/>
          <w:szCs w:val="24"/>
          <w:lang w:val="en-US"/>
        </w:rPr>
        <w:t xml:space="preserve">, K. (2023). Loneliness is associated with problematic internet use but not with the frequency of substance use: A Czech cross-sectional study. </w:t>
      </w:r>
      <w:r w:rsidRPr="008A105B">
        <w:rPr>
          <w:rFonts w:ascii="Times New Roman" w:eastAsia="Times New Roman" w:hAnsi="Times New Roman" w:cs="Times New Roman"/>
          <w:i/>
          <w:iCs/>
          <w:color w:val="000000"/>
          <w:sz w:val="24"/>
          <w:szCs w:val="24"/>
          <w:lang w:val="en-US"/>
        </w:rPr>
        <w:t>International Journal of Public Health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68</w:t>
      </w:r>
      <w:r w:rsidRPr="008A105B">
        <w:rPr>
          <w:rFonts w:ascii="Times New Roman" w:eastAsia="Times New Roman" w:hAnsi="Times New Roman" w:cs="Times New Roman"/>
          <w:color w:val="000000"/>
          <w:sz w:val="24"/>
          <w:szCs w:val="24"/>
          <w:lang w:val="en-US"/>
        </w:rPr>
        <w:t>.</w:t>
      </w:r>
      <w:hyperlink r:id="rId74"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https://doi.org/10.3389/ijph.2023.1606537</w:t>
        </w:r>
      </w:hyperlink>
    </w:p>
    <w:p w14:paraId="62E5449F"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lastRenderedPageBreak/>
        <w:t xml:space="preserve">Meisters, R., Westra, D., </w:t>
      </w:r>
      <w:proofErr w:type="spellStart"/>
      <w:r w:rsidRPr="008A105B">
        <w:rPr>
          <w:rFonts w:ascii="Times New Roman" w:eastAsia="Times New Roman" w:hAnsi="Times New Roman" w:cs="Times New Roman"/>
          <w:color w:val="000000"/>
          <w:sz w:val="24"/>
          <w:szCs w:val="24"/>
          <w:lang w:val="en-US"/>
        </w:rPr>
        <w:t>Putrik</w:t>
      </w:r>
      <w:proofErr w:type="spellEnd"/>
      <w:r w:rsidRPr="008A105B">
        <w:rPr>
          <w:rFonts w:ascii="Times New Roman" w:eastAsia="Times New Roman" w:hAnsi="Times New Roman" w:cs="Times New Roman"/>
          <w:color w:val="000000"/>
          <w:sz w:val="24"/>
          <w:szCs w:val="24"/>
          <w:lang w:val="en-US"/>
        </w:rPr>
        <w:t xml:space="preserve">, P., Bosma, H., </w:t>
      </w:r>
      <w:proofErr w:type="spellStart"/>
      <w:r w:rsidRPr="008A105B">
        <w:rPr>
          <w:rFonts w:ascii="Times New Roman" w:eastAsia="Times New Roman" w:hAnsi="Times New Roman" w:cs="Times New Roman"/>
          <w:color w:val="000000"/>
          <w:sz w:val="24"/>
          <w:szCs w:val="24"/>
          <w:lang w:val="en-US"/>
        </w:rPr>
        <w:t>Ruwaard</w:t>
      </w:r>
      <w:proofErr w:type="spellEnd"/>
      <w:r w:rsidRPr="008A105B">
        <w:rPr>
          <w:rFonts w:ascii="Times New Roman" w:eastAsia="Times New Roman" w:hAnsi="Times New Roman" w:cs="Times New Roman"/>
          <w:color w:val="000000"/>
          <w:sz w:val="24"/>
          <w:szCs w:val="24"/>
          <w:lang w:val="en-US"/>
        </w:rPr>
        <w:t xml:space="preserve">, D., &amp; Jansen, M. (2021). Does loneliness have a cost? A population-wide study of the association between loneliness and healthcare expenditure. </w:t>
      </w:r>
      <w:r w:rsidRPr="00DD771A">
        <w:rPr>
          <w:rFonts w:ascii="Times New Roman" w:eastAsia="Times New Roman" w:hAnsi="Times New Roman" w:cs="Times New Roman"/>
          <w:i/>
          <w:iCs/>
          <w:color w:val="000000"/>
          <w:sz w:val="24"/>
          <w:szCs w:val="24"/>
          <w:lang w:val="en-US"/>
        </w:rPr>
        <w:t>International Journal of Public Health</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66</w:t>
      </w:r>
      <w:r w:rsidRPr="00DD771A">
        <w:rPr>
          <w:rFonts w:ascii="Times New Roman" w:eastAsia="Times New Roman" w:hAnsi="Times New Roman" w:cs="Times New Roman"/>
          <w:color w:val="000000"/>
          <w:sz w:val="24"/>
          <w:szCs w:val="24"/>
          <w:lang w:val="en-US"/>
        </w:rPr>
        <w:t>, 581286.</w:t>
      </w:r>
      <w:hyperlink r:id="rId75" w:history="1">
        <w:r w:rsidRPr="00DD771A">
          <w:rPr>
            <w:rFonts w:ascii="Times New Roman" w:eastAsia="Times New Roman" w:hAnsi="Times New Roman" w:cs="Times New Roman"/>
            <w:color w:val="1155CC"/>
            <w:sz w:val="24"/>
            <w:szCs w:val="24"/>
            <w:u w:val="single"/>
            <w:lang w:val="en-US"/>
          </w:rPr>
          <w:t xml:space="preserve"> https://doi.org/10.3389/ijph.2021.581286</w:t>
        </w:r>
      </w:hyperlink>
    </w:p>
    <w:p w14:paraId="10866E7E" w14:textId="77777777" w:rsidR="008A105B" w:rsidRPr="001E1037"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Meredith, W. (1993). Measurement invariance, factor analysis and factorial invariance. </w:t>
      </w:r>
      <w:r w:rsidRPr="001E1037">
        <w:rPr>
          <w:rFonts w:ascii="Times New Roman" w:eastAsia="Times New Roman" w:hAnsi="Times New Roman" w:cs="Times New Roman"/>
          <w:i/>
          <w:iCs/>
          <w:color w:val="000000"/>
          <w:sz w:val="24"/>
          <w:szCs w:val="24"/>
          <w:lang w:val="en-US"/>
        </w:rPr>
        <w:t>Psychometrika</w:t>
      </w:r>
      <w:r w:rsidRPr="001E1037">
        <w:rPr>
          <w:rFonts w:ascii="Times New Roman" w:eastAsia="Times New Roman" w:hAnsi="Times New Roman" w:cs="Times New Roman"/>
          <w:color w:val="000000"/>
          <w:sz w:val="24"/>
          <w:szCs w:val="24"/>
          <w:lang w:val="en-US"/>
        </w:rPr>
        <w:t xml:space="preserve">, </w:t>
      </w:r>
      <w:r w:rsidRPr="001E1037">
        <w:rPr>
          <w:rFonts w:ascii="Times New Roman" w:eastAsia="Times New Roman" w:hAnsi="Times New Roman" w:cs="Times New Roman"/>
          <w:i/>
          <w:iCs/>
          <w:color w:val="000000"/>
          <w:sz w:val="24"/>
          <w:szCs w:val="24"/>
          <w:lang w:val="en-US"/>
        </w:rPr>
        <w:t>58</w:t>
      </w:r>
      <w:r w:rsidRPr="001E1037">
        <w:rPr>
          <w:rFonts w:ascii="Times New Roman" w:eastAsia="Times New Roman" w:hAnsi="Times New Roman" w:cs="Times New Roman"/>
          <w:color w:val="000000"/>
          <w:sz w:val="24"/>
          <w:szCs w:val="24"/>
          <w:lang w:val="en-US"/>
        </w:rPr>
        <w:t>(4), 525–543.</w:t>
      </w:r>
      <w:hyperlink r:id="rId76" w:history="1">
        <w:r w:rsidRPr="001E1037">
          <w:rPr>
            <w:rFonts w:ascii="Times New Roman" w:eastAsia="Times New Roman" w:hAnsi="Times New Roman" w:cs="Times New Roman"/>
            <w:color w:val="1155CC"/>
            <w:sz w:val="24"/>
            <w:szCs w:val="24"/>
            <w:u w:val="single"/>
            <w:lang w:val="en-US"/>
          </w:rPr>
          <w:t xml:space="preserve"> https://doi.org/10.1007/BF02294825</w:t>
        </w:r>
      </w:hyperlink>
    </w:p>
    <w:p w14:paraId="10498C60"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1E1037">
        <w:rPr>
          <w:rFonts w:ascii="Times New Roman" w:eastAsia="Times New Roman" w:hAnsi="Times New Roman" w:cs="Times New Roman"/>
          <w:color w:val="000000"/>
          <w:sz w:val="24"/>
          <w:szCs w:val="24"/>
          <w:lang w:val="en-US"/>
        </w:rPr>
        <w:t xml:space="preserve">Meredith, W., &amp; Teresi, J. A. (2006). </w:t>
      </w:r>
      <w:r w:rsidRPr="008A105B">
        <w:rPr>
          <w:rFonts w:ascii="Times New Roman" w:eastAsia="Times New Roman" w:hAnsi="Times New Roman" w:cs="Times New Roman"/>
          <w:color w:val="000000"/>
          <w:sz w:val="24"/>
          <w:szCs w:val="24"/>
          <w:lang w:val="en-US"/>
        </w:rPr>
        <w:t xml:space="preserve">An essay on measurement and factorial invariance. </w:t>
      </w:r>
      <w:r w:rsidRPr="008A105B">
        <w:rPr>
          <w:rFonts w:ascii="Times New Roman" w:eastAsia="Times New Roman" w:hAnsi="Times New Roman" w:cs="Times New Roman"/>
          <w:i/>
          <w:iCs/>
          <w:color w:val="000000"/>
          <w:sz w:val="24"/>
          <w:szCs w:val="24"/>
          <w:lang w:val="en-US"/>
        </w:rPr>
        <w:t>Medical Care</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44</w:t>
      </w:r>
      <w:r w:rsidRPr="008A105B">
        <w:rPr>
          <w:rFonts w:ascii="Times New Roman" w:eastAsia="Times New Roman" w:hAnsi="Times New Roman" w:cs="Times New Roman"/>
          <w:color w:val="000000"/>
          <w:sz w:val="24"/>
          <w:szCs w:val="24"/>
          <w:lang w:val="en-US"/>
        </w:rPr>
        <w:t>(11), S69–S77.</w:t>
      </w:r>
    </w:p>
    <w:p w14:paraId="709B05FB"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fr-FR"/>
        </w:rPr>
      </w:pPr>
      <w:r w:rsidRPr="008A105B">
        <w:rPr>
          <w:rFonts w:ascii="Times New Roman" w:eastAsia="Times New Roman" w:hAnsi="Times New Roman" w:cs="Times New Roman"/>
          <w:color w:val="000000"/>
          <w:sz w:val="24"/>
          <w:szCs w:val="24"/>
          <w:lang w:val="en-US"/>
        </w:rPr>
        <w:t xml:space="preserve">Mund, M., Maes, M., </w:t>
      </w:r>
      <w:proofErr w:type="spellStart"/>
      <w:r w:rsidRPr="008A105B">
        <w:rPr>
          <w:rFonts w:ascii="Times New Roman" w:eastAsia="Times New Roman" w:hAnsi="Times New Roman" w:cs="Times New Roman"/>
          <w:color w:val="000000"/>
          <w:sz w:val="24"/>
          <w:szCs w:val="24"/>
          <w:lang w:val="en-US"/>
        </w:rPr>
        <w:t>Drewke</w:t>
      </w:r>
      <w:proofErr w:type="spellEnd"/>
      <w:r w:rsidRPr="008A105B">
        <w:rPr>
          <w:rFonts w:ascii="Times New Roman" w:eastAsia="Times New Roman" w:hAnsi="Times New Roman" w:cs="Times New Roman"/>
          <w:color w:val="000000"/>
          <w:sz w:val="24"/>
          <w:szCs w:val="24"/>
          <w:lang w:val="en-US"/>
        </w:rPr>
        <w:t xml:space="preserve">, P. M., Gutzeit, A., Jaki, I., &amp; Qualter, P. (2023). Would the real loneliness please stand up? The validity of loneliness scores and the reliability of single-item scores. </w:t>
      </w:r>
      <w:proofErr w:type="spellStart"/>
      <w:r w:rsidRPr="008A105B">
        <w:rPr>
          <w:rFonts w:ascii="Times New Roman" w:eastAsia="Times New Roman" w:hAnsi="Times New Roman" w:cs="Times New Roman"/>
          <w:i/>
          <w:iCs/>
          <w:color w:val="000000"/>
          <w:sz w:val="24"/>
          <w:szCs w:val="24"/>
          <w:lang w:val="fr-FR"/>
        </w:rPr>
        <w:t>Assessment</w:t>
      </w:r>
      <w:proofErr w:type="spellEnd"/>
      <w:r w:rsidRPr="008A105B">
        <w:rPr>
          <w:rFonts w:ascii="Times New Roman" w:eastAsia="Times New Roman" w:hAnsi="Times New Roman" w:cs="Times New Roman"/>
          <w:color w:val="000000"/>
          <w:sz w:val="24"/>
          <w:szCs w:val="24"/>
          <w:lang w:val="fr-FR"/>
        </w:rPr>
        <w:t xml:space="preserve">, </w:t>
      </w:r>
      <w:r w:rsidRPr="008A105B">
        <w:rPr>
          <w:rFonts w:ascii="Times New Roman" w:eastAsia="Times New Roman" w:hAnsi="Times New Roman" w:cs="Times New Roman"/>
          <w:i/>
          <w:iCs/>
          <w:color w:val="000000"/>
          <w:sz w:val="24"/>
          <w:szCs w:val="24"/>
          <w:lang w:val="fr-FR"/>
        </w:rPr>
        <w:t>30</w:t>
      </w:r>
      <w:r w:rsidRPr="008A105B">
        <w:rPr>
          <w:rFonts w:ascii="Times New Roman" w:eastAsia="Times New Roman" w:hAnsi="Times New Roman" w:cs="Times New Roman"/>
          <w:color w:val="000000"/>
          <w:sz w:val="24"/>
          <w:szCs w:val="24"/>
          <w:lang w:val="fr-FR"/>
        </w:rPr>
        <w:t>(4), 1226–1248.</w:t>
      </w:r>
      <w:hyperlink r:id="rId77" w:history="1">
        <w:r w:rsidRPr="008A105B">
          <w:rPr>
            <w:rFonts w:ascii="Times New Roman" w:eastAsia="Times New Roman" w:hAnsi="Times New Roman" w:cs="Times New Roman"/>
            <w:color w:val="1155CC"/>
            <w:sz w:val="24"/>
            <w:szCs w:val="24"/>
            <w:u w:val="single"/>
            <w:lang w:val="fr-FR"/>
          </w:rPr>
          <w:t xml:space="preserve"> https://doi.org/10.1177/10731911221077227</w:t>
        </w:r>
      </w:hyperlink>
    </w:p>
    <w:p w14:paraId="0641567D"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fr-FR"/>
        </w:rPr>
      </w:pPr>
      <w:proofErr w:type="spellStart"/>
      <w:r w:rsidRPr="008A105B">
        <w:rPr>
          <w:rFonts w:ascii="Times New Roman" w:eastAsia="Times New Roman" w:hAnsi="Times New Roman" w:cs="Times New Roman"/>
          <w:color w:val="000000"/>
          <w:sz w:val="24"/>
          <w:szCs w:val="24"/>
          <w:lang w:val="fr-FR"/>
        </w:rPr>
        <w:t>Observatorio</w:t>
      </w:r>
      <w:proofErr w:type="spellEnd"/>
      <w:r w:rsidRPr="008A105B">
        <w:rPr>
          <w:rFonts w:ascii="Times New Roman" w:eastAsia="Times New Roman" w:hAnsi="Times New Roman" w:cs="Times New Roman"/>
          <w:color w:val="000000"/>
          <w:sz w:val="24"/>
          <w:szCs w:val="24"/>
          <w:lang w:val="fr-FR"/>
        </w:rPr>
        <w:t xml:space="preserve"> </w:t>
      </w:r>
      <w:proofErr w:type="spellStart"/>
      <w:r w:rsidRPr="008A105B">
        <w:rPr>
          <w:rFonts w:ascii="Times New Roman" w:eastAsia="Times New Roman" w:hAnsi="Times New Roman" w:cs="Times New Roman"/>
          <w:color w:val="000000"/>
          <w:sz w:val="24"/>
          <w:szCs w:val="24"/>
          <w:lang w:val="fr-FR"/>
        </w:rPr>
        <w:t>Estatal</w:t>
      </w:r>
      <w:proofErr w:type="spellEnd"/>
      <w:r w:rsidRPr="008A105B">
        <w:rPr>
          <w:rFonts w:ascii="Times New Roman" w:eastAsia="Times New Roman" w:hAnsi="Times New Roman" w:cs="Times New Roman"/>
          <w:color w:val="000000"/>
          <w:sz w:val="24"/>
          <w:szCs w:val="24"/>
          <w:lang w:val="fr-FR"/>
        </w:rPr>
        <w:t xml:space="preserve"> de la Soledad No </w:t>
      </w:r>
      <w:proofErr w:type="spellStart"/>
      <w:r w:rsidRPr="008A105B">
        <w:rPr>
          <w:rFonts w:ascii="Times New Roman" w:eastAsia="Times New Roman" w:hAnsi="Times New Roman" w:cs="Times New Roman"/>
          <w:color w:val="000000"/>
          <w:sz w:val="24"/>
          <w:szCs w:val="24"/>
          <w:lang w:val="fr-FR"/>
        </w:rPr>
        <w:t>Deseada</w:t>
      </w:r>
      <w:proofErr w:type="spellEnd"/>
      <w:r w:rsidRPr="008A105B">
        <w:rPr>
          <w:rFonts w:ascii="Times New Roman" w:eastAsia="Times New Roman" w:hAnsi="Times New Roman" w:cs="Times New Roman"/>
          <w:color w:val="000000"/>
          <w:sz w:val="24"/>
          <w:szCs w:val="24"/>
          <w:lang w:val="fr-FR"/>
        </w:rPr>
        <w:t xml:space="preserve"> (2023). </w:t>
      </w:r>
      <w:r w:rsidRPr="008A105B">
        <w:rPr>
          <w:rFonts w:ascii="Times New Roman" w:eastAsia="Times New Roman" w:hAnsi="Times New Roman" w:cs="Times New Roman"/>
          <w:i/>
          <w:iCs/>
          <w:color w:val="000000"/>
          <w:sz w:val="24"/>
          <w:szCs w:val="24"/>
          <w:lang w:val="fr-FR"/>
        </w:rPr>
        <w:t xml:space="preserve">El </w:t>
      </w:r>
      <w:proofErr w:type="spellStart"/>
      <w:r w:rsidRPr="008A105B">
        <w:rPr>
          <w:rFonts w:ascii="Times New Roman" w:eastAsia="Times New Roman" w:hAnsi="Times New Roman" w:cs="Times New Roman"/>
          <w:i/>
          <w:iCs/>
          <w:color w:val="000000"/>
          <w:sz w:val="24"/>
          <w:szCs w:val="24"/>
          <w:lang w:val="fr-FR"/>
        </w:rPr>
        <w:t>coste</w:t>
      </w:r>
      <w:proofErr w:type="spellEnd"/>
      <w:r w:rsidRPr="008A105B">
        <w:rPr>
          <w:rFonts w:ascii="Times New Roman" w:eastAsia="Times New Roman" w:hAnsi="Times New Roman" w:cs="Times New Roman"/>
          <w:i/>
          <w:iCs/>
          <w:color w:val="000000"/>
          <w:sz w:val="24"/>
          <w:szCs w:val="24"/>
          <w:lang w:val="fr-FR"/>
        </w:rPr>
        <w:t xml:space="preserve"> de la </w:t>
      </w:r>
      <w:proofErr w:type="spellStart"/>
      <w:r w:rsidRPr="008A105B">
        <w:rPr>
          <w:rFonts w:ascii="Times New Roman" w:eastAsia="Times New Roman" w:hAnsi="Times New Roman" w:cs="Times New Roman"/>
          <w:i/>
          <w:iCs/>
          <w:color w:val="000000"/>
          <w:sz w:val="24"/>
          <w:szCs w:val="24"/>
          <w:lang w:val="fr-FR"/>
        </w:rPr>
        <w:t>soledad</w:t>
      </w:r>
      <w:proofErr w:type="spellEnd"/>
      <w:r w:rsidRPr="008A105B">
        <w:rPr>
          <w:rFonts w:ascii="Times New Roman" w:eastAsia="Times New Roman" w:hAnsi="Times New Roman" w:cs="Times New Roman"/>
          <w:i/>
          <w:iCs/>
          <w:color w:val="000000"/>
          <w:sz w:val="24"/>
          <w:szCs w:val="24"/>
          <w:lang w:val="fr-FR"/>
        </w:rPr>
        <w:t xml:space="preserve"> no </w:t>
      </w:r>
      <w:proofErr w:type="spellStart"/>
      <w:r w:rsidRPr="008A105B">
        <w:rPr>
          <w:rFonts w:ascii="Times New Roman" w:eastAsia="Times New Roman" w:hAnsi="Times New Roman" w:cs="Times New Roman"/>
          <w:i/>
          <w:iCs/>
          <w:color w:val="000000"/>
          <w:sz w:val="24"/>
          <w:szCs w:val="24"/>
          <w:lang w:val="fr-FR"/>
        </w:rPr>
        <w:t>deseada</w:t>
      </w:r>
      <w:proofErr w:type="spellEnd"/>
      <w:r w:rsidRPr="008A105B">
        <w:rPr>
          <w:rFonts w:ascii="Times New Roman" w:eastAsia="Times New Roman" w:hAnsi="Times New Roman" w:cs="Times New Roman"/>
          <w:i/>
          <w:iCs/>
          <w:color w:val="000000"/>
          <w:sz w:val="24"/>
          <w:szCs w:val="24"/>
          <w:lang w:val="fr-FR"/>
        </w:rPr>
        <w:t xml:space="preserve"> en España</w:t>
      </w:r>
      <w:r w:rsidRPr="008A105B">
        <w:rPr>
          <w:rFonts w:ascii="Times New Roman" w:eastAsia="Times New Roman" w:hAnsi="Times New Roman" w:cs="Times New Roman"/>
          <w:color w:val="000000"/>
          <w:sz w:val="24"/>
          <w:szCs w:val="24"/>
          <w:lang w:val="fr-FR"/>
        </w:rPr>
        <w:t xml:space="preserve">. </w:t>
      </w:r>
      <w:proofErr w:type="spellStart"/>
      <w:r w:rsidRPr="008A105B">
        <w:rPr>
          <w:rFonts w:ascii="Times New Roman" w:eastAsia="Times New Roman" w:hAnsi="Times New Roman" w:cs="Times New Roman"/>
          <w:color w:val="000000"/>
          <w:sz w:val="24"/>
          <w:szCs w:val="24"/>
          <w:lang w:val="fr-FR"/>
        </w:rPr>
        <w:t>Observatorio</w:t>
      </w:r>
      <w:proofErr w:type="spellEnd"/>
      <w:r w:rsidRPr="008A105B">
        <w:rPr>
          <w:rFonts w:ascii="Times New Roman" w:eastAsia="Times New Roman" w:hAnsi="Times New Roman" w:cs="Times New Roman"/>
          <w:color w:val="000000"/>
          <w:sz w:val="24"/>
          <w:szCs w:val="24"/>
          <w:lang w:val="fr-FR"/>
        </w:rPr>
        <w:t xml:space="preserve"> </w:t>
      </w:r>
      <w:proofErr w:type="spellStart"/>
      <w:r w:rsidRPr="008A105B">
        <w:rPr>
          <w:rFonts w:ascii="Times New Roman" w:eastAsia="Times New Roman" w:hAnsi="Times New Roman" w:cs="Times New Roman"/>
          <w:color w:val="000000"/>
          <w:sz w:val="24"/>
          <w:szCs w:val="24"/>
          <w:lang w:val="fr-FR"/>
        </w:rPr>
        <w:t>Estatal</w:t>
      </w:r>
      <w:proofErr w:type="spellEnd"/>
      <w:r w:rsidRPr="008A105B">
        <w:rPr>
          <w:rFonts w:ascii="Times New Roman" w:eastAsia="Times New Roman" w:hAnsi="Times New Roman" w:cs="Times New Roman"/>
          <w:color w:val="000000"/>
          <w:sz w:val="24"/>
          <w:szCs w:val="24"/>
          <w:lang w:val="fr-FR"/>
        </w:rPr>
        <w:t xml:space="preserve"> de la Soledad No </w:t>
      </w:r>
      <w:proofErr w:type="spellStart"/>
      <w:r w:rsidRPr="008A105B">
        <w:rPr>
          <w:rFonts w:ascii="Times New Roman" w:eastAsia="Times New Roman" w:hAnsi="Times New Roman" w:cs="Times New Roman"/>
          <w:color w:val="000000"/>
          <w:sz w:val="24"/>
          <w:szCs w:val="24"/>
          <w:lang w:val="fr-FR"/>
        </w:rPr>
        <w:t>Deseada</w:t>
      </w:r>
      <w:proofErr w:type="spellEnd"/>
      <w:r w:rsidRPr="008A105B">
        <w:rPr>
          <w:rFonts w:ascii="Times New Roman" w:eastAsia="Times New Roman" w:hAnsi="Times New Roman" w:cs="Times New Roman"/>
          <w:color w:val="000000"/>
          <w:sz w:val="24"/>
          <w:szCs w:val="24"/>
          <w:lang w:val="fr-FR"/>
        </w:rPr>
        <w:t>.</w:t>
      </w:r>
      <w:hyperlink r:id="rId78" w:history="1">
        <w:r w:rsidRPr="008A105B">
          <w:rPr>
            <w:rFonts w:ascii="Times New Roman" w:eastAsia="Times New Roman" w:hAnsi="Times New Roman" w:cs="Times New Roman"/>
            <w:color w:val="000000"/>
            <w:sz w:val="24"/>
            <w:szCs w:val="24"/>
            <w:lang w:val="fr-FR"/>
          </w:rPr>
          <w:t xml:space="preserve"> </w:t>
        </w:r>
        <w:r w:rsidRPr="008A105B">
          <w:rPr>
            <w:rFonts w:ascii="Times New Roman" w:eastAsia="Times New Roman" w:hAnsi="Times New Roman" w:cs="Times New Roman"/>
            <w:color w:val="1155CC"/>
            <w:sz w:val="24"/>
            <w:szCs w:val="24"/>
            <w:u w:val="single"/>
            <w:lang w:val="fr-FR"/>
          </w:rPr>
          <w:t>https://www.soledades.es/estudios/el-coste-de-la-soledad-no-deseada-en-espana</w:t>
        </w:r>
      </w:hyperlink>
    </w:p>
    <w:p w14:paraId="139FA6E5"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006EE8">
        <w:rPr>
          <w:rFonts w:ascii="Times New Roman" w:eastAsia="Times New Roman" w:hAnsi="Times New Roman" w:cs="Times New Roman"/>
          <w:color w:val="000000"/>
          <w:sz w:val="24"/>
          <w:szCs w:val="24"/>
          <w:lang w:val="en-US"/>
        </w:rPr>
        <w:t xml:space="preserve">Oksanen, A., Oksa, R., Celuch, M., Cvetkovic, A., &amp; Savolainen, I. (2023). </w:t>
      </w:r>
      <w:r w:rsidRPr="008A105B">
        <w:rPr>
          <w:rFonts w:ascii="Times New Roman" w:eastAsia="Times New Roman" w:hAnsi="Times New Roman" w:cs="Times New Roman"/>
          <w:color w:val="000000"/>
          <w:sz w:val="24"/>
          <w:szCs w:val="24"/>
          <w:lang w:val="en-US"/>
        </w:rPr>
        <w:t xml:space="preserve">COVID-19 anxiety and wellbeing at work in Finland during 2020–2022: A 5-wave longitudinal survey study. </w:t>
      </w:r>
      <w:r w:rsidRPr="008A105B">
        <w:rPr>
          <w:rFonts w:ascii="Times New Roman" w:eastAsia="Times New Roman" w:hAnsi="Times New Roman" w:cs="Times New Roman"/>
          <w:i/>
          <w:iCs/>
          <w:color w:val="000000"/>
          <w:sz w:val="24"/>
          <w:szCs w:val="24"/>
          <w:lang w:val="en-US"/>
        </w:rPr>
        <w:t>International Journal of Environmental Research and Public Health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20</w:t>
      </w:r>
      <w:r w:rsidRPr="008A105B">
        <w:rPr>
          <w:rFonts w:ascii="Times New Roman" w:eastAsia="Times New Roman" w:hAnsi="Times New Roman" w:cs="Times New Roman"/>
          <w:color w:val="000000"/>
          <w:sz w:val="24"/>
          <w:szCs w:val="24"/>
          <w:lang w:val="en-US"/>
        </w:rPr>
        <w:t>(1).</w:t>
      </w:r>
      <w:hyperlink r:id="rId79"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https://doi.org/10.3390/ijerph20010680</w:t>
        </w:r>
      </w:hyperlink>
    </w:p>
    <w:p w14:paraId="6ED25C7B"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Park, C., Majeed, A., Gill, H., Tamura, J., Ho, R. C., Mansur, R. B., Nasri, F., Lee, Y., Rosenblat, J. D., Wong, E., &amp; McIntyre, R. S. (2020). The effect of loneliness on distinct health outcomes: A comprehensive review and meta-analysis. </w:t>
      </w:r>
      <w:r w:rsidRPr="008A105B">
        <w:rPr>
          <w:rFonts w:ascii="Times New Roman" w:eastAsia="Times New Roman" w:hAnsi="Times New Roman" w:cs="Times New Roman"/>
          <w:i/>
          <w:iCs/>
          <w:color w:val="000000"/>
          <w:sz w:val="24"/>
          <w:szCs w:val="24"/>
          <w:lang w:val="en-US"/>
        </w:rPr>
        <w:t>Psychiatry Research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294</w:t>
      </w:r>
      <w:r w:rsidRPr="008A105B">
        <w:rPr>
          <w:rFonts w:ascii="Times New Roman" w:eastAsia="Times New Roman" w:hAnsi="Times New Roman" w:cs="Times New Roman"/>
          <w:color w:val="000000"/>
          <w:sz w:val="24"/>
          <w:szCs w:val="24"/>
          <w:lang w:val="en-US"/>
        </w:rPr>
        <w:t>, 113514.</w:t>
      </w:r>
      <w:hyperlink r:id="rId80" w:history="1">
        <w:r w:rsidRPr="008A105B">
          <w:rPr>
            <w:rFonts w:ascii="Times New Roman" w:eastAsia="Times New Roman" w:hAnsi="Times New Roman" w:cs="Times New Roman"/>
            <w:color w:val="1155CC"/>
            <w:sz w:val="24"/>
            <w:szCs w:val="24"/>
            <w:u w:val="single"/>
            <w:lang w:val="en-US"/>
          </w:rPr>
          <w:t xml:space="preserve"> https://doi.org/10.1016/j.psychres.2020.113514</w:t>
        </w:r>
      </w:hyperlink>
    </w:p>
    <w:p w14:paraId="1732CADB"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Parlapani</w:t>
      </w:r>
      <w:proofErr w:type="spellEnd"/>
      <w:r w:rsidRPr="008A105B">
        <w:rPr>
          <w:rFonts w:ascii="Times New Roman" w:eastAsia="Times New Roman" w:hAnsi="Times New Roman" w:cs="Times New Roman"/>
          <w:color w:val="000000"/>
          <w:sz w:val="24"/>
          <w:szCs w:val="24"/>
          <w:lang w:val="en-US"/>
        </w:rPr>
        <w:t xml:space="preserve">, E., Holeva, V., </w:t>
      </w:r>
      <w:proofErr w:type="spellStart"/>
      <w:r w:rsidRPr="008A105B">
        <w:rPr>
          <w:rFonts w:ascii="Times New Roman" w:eastAsia="Times New Roman" w:hAnsi="Times New Roman" w:cs="Times New Roman"/>
          <w:color w:val="000000"/>
          <w:sz w:val="24"/>
          <w:szCs w:val="24"/>
          <w:lang w:val="en-US"/>
        </w:rPr>
        <w:t>Nikopoulou</w:t>
      </w:r>
      <w:proofErr w:type="spellEnd"/>
      <w:r w:rsidRPr="008A105B">
        <w:rPr>
          <w:rFonts w:ascii="Times New Roman" w:eastAsia="Times New Roman" w:hAnsi="Times New Roman" w:cs="Times New Roman"/>
          <w:color w:val="000000"/>
          <w:sz w:val="24"/>
          <w:szCs w:val="24"/>
          <w:lang w:val="en-US"/>
        </w:rPr>
        <w:t xml:space="preserve">, V. A., </w:t>
      </w:r>
      <w:proofErr w:type="spellStart"/>
      <w:r w:rsidRPr="008A105B">
        <w:rPr>
          <w:rFonts w:ascii="Times New Roman" w:eastAsia="Times New Roman" w:hAnsi="Times New Roman" w:cs="Times New Roman"/>
          <w:color w:val="000000"/>
          <w:sz w:val="24"/>
          <w:szCs w:val="24"/>
          <w:lang w:val="en-US"/>
        </w:rPr>
        <w:t>Sereslis</w:t>
      </w:r>
      <w:proofErr w:type="spellEnd"/>
      <w:r w:rsidRPr="008A105B">
        <w:rPr>
          <w:rFonts w:ascii="Times New Roman" w:eastAsia="Times New Roman" w:hAnsi="Times New Roman" w:cs="Times New Roman"/>
          <w:color w:val="000000"/>
          <w:sz w:val="24"/>
          <w:szCs w:val="24"/>
          <w:lang w:val="en-US"/>
        </w:rPr>
        <w:t xml:space="preserve">, K., Athanasiadou, M., </w:t>
      </w:r>
      <w:proofErr w:type="spellStart"/>
      <w:r w:rsidRPr="008A105B">
        <w:rPr>
          <w:rFonts w:ascii="Times New Roman" w:eastAsia="Times New Roman" w:hAnsi="Times New Roman" w:cs="Times New Roman"/>
          <w:color w:val="000000"/>
          <w:sz w:val="24"/>
          <w:szCs w:val="24"/>
          <w:lang w:val="en-US"/>
        </w:rPr>
        <w:t>Godosidis</w:t>
      </w:r>
      <w:proofErr w:type="spellEnd"/>
      <w:r w:rsidRPr="008A105B">
        <w:rPr>
          <w:rFonts w:ascii="Times New Roman" w:eastAsia="Times New Roman" w:hAnsi="Times New Roman" w:cs="Times New Roman"/>
          <w:color w:val="000000"/>
          <w:sz w:val="24"/>
          <w:szCs w:val="24"/>
          <w:lang w:val="en-US"/>
        </w:rPr>
        <w:t xml:space="preserve">, A., Stephanou, T., &amp; </w:t>
      </w:r>
      <w:proofErr w:type="spellStart"/>
      <w:r w:rsidRPr="008A105B">
        <w:rPr>
          <w:rFonts w:ascii="Times New Roman" w:eastAsia="Times New Roman" w:hAnsi="Times New Roman" w:cs="Times New Roman"/>
          <w:color w:val="000000"/>
          <w:sz w:val="24"/>
          <w:szCs w:val="24"/>
          <w:lang w:val="en-US"/>
        </w:rPr>
        <w:t>Diakogiannis</w:t>
      </w:r>
      <w:proofErr w:type="spellEnd"/>
      <w:r w:rsidRPr="008A105B">
        <w:rPr>
          <w:rFonts w:ascii="Times New Roman" w:eastAsia="Times New Roman" w:hAnsi="Times New Roman" w:cs="Times New Roman"/>
          <w:color w:val="000000"/>
          <w:sz w:val="24"/>
          <w:szCs w:val="24"/>
          <w:lang w:val="en-US"/>
        </w:rPr>
        <w:t xml:space="preserve">, I. (2020). Intolerance of uncertainty and </w:t>
      </w:r>
      <w:r w:rsidRPr="008A105B">
        <w:rPr>
          <w:rFonts w:ascii="Times New Roman" w:eastAsia="Times New Roman" w:hAnsi="Times New Roman" w:cs="Times New Roman"/>
          <w:color w:val="000000"/>
          <w:sz w:val="24"/>
          <w:szCs w:val="24"/>
          <w:lang w:val="en-US"/>
        </w:rPr>
        <w:lastRenderedPageBreak/>
        <w:t xml:space="preserve">loneliness in older adults during the COVID-19 pandemic. </w:t>
      </w:r>
      <w:r w:rsidRPr="008A105B">
        <w:rPr>
          <w:rFonts w:ascii="Times New Roman" w:eastAsia="Times New Roman" w:hAnsi="Times New Roman" w:cs="Times New Roman"/>
          <w:i/>
          <w:iCs/>
          <w:color w:val="000000"/>
          <w:sz w:val="24"/>
          <w:szCs w:val="24"/>
          <w:lang w:val="en-US"/>
        </w:rPr>
        <w:t>Frontiers in Psychiatry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11</w:t>
      </w:r>
      <w:r w:rsidRPr="008A105B">
        <w:rPr>
          <w:rFonts w:ascii="Times New Roman" w:eastAsia="Times New Roman" w:hAnsi="Times New Roman" w:cs="Times New Roman"/>
          <w:color w:val="000000"/>
          <w:sz w:val="24"/>
          <w:szCs w:val="24"/>
          <w:lang w:val="en-US"/>
        </w:rPr>
        <w:t>.</w:t>
      </w:r>
      <w:hyperlink r:id="rId81"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https://www.frontiersin.org/articles/10.3389/fpsyt.2020.00842</w:t>
        </w:r>
      </w:hyperlink>
    </w:p>
    <w:p w14:paraId="129CE3E4"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Perissinotto</w:t>
      </w:r>
      <w:proofErr w:type="spellEnd"/>
      <w:r w:rsidRPr="008A105B">
        <w:rPr>
          <w:rFonts w:ascii="Times New Roman" w:eastAsia="Times New Roman" w:hAnsi="Times New Roman" w:cs="Times New Roman"/>
          <w:color w:val="000000"/>
          <w:sz w:val="24"/>
          <w:szCs w:val="24"/>
          <w:lang w:val="en-US"/>
        </w:rPr>
        <w:t xml:space="preserve">, C. M., </w:t>
      </w:r>
      <w:proofErr w:type="spellStart"/>
      <w:r w:rsidRPr="008A105B">
        <w:rPr>
          <w:rFonts w:ascii="Times New Roman" w:eastAsia="Times New Roman" w:hAnsi="Times New Roman" w:cs="Times New Roman"/>
          <w:color w:val="000000"/>
          <w:sz w:val="24"/>
          <w:szCs w:val="24"/>
          <w:lang w:val="en-US"/>
        </w:rPr>
        <w:t>Stijacic</w:t>
      </w:r>
      <w:proofErr w:type="spellEnd"/>
      <w:r w:rsidRPr="008A105B">
        <w:rPr>
          <w:rFonts w:ascii="Times New Roman" w:eastAsia="Times New Roman" w:hAnsi="Times New Roman" w:cs="Times New Roman"/>
          <w:color w:val="000000"/>
          <w:sz w:val="24"/>
          <w:szCs w:val="24"/>
          <w:lang w:val="en-US"/>
        </w:rPr>
        <w:t xml:space="preserve"> </w:t>
      </w:r>
      <w:proofErr w:type="spellStart"/>
      <w:r w:rsidRPr="008A105B">
        <w:rPr>
          <w:rFonts w:ascii="Times New Roman" w:eastAsia="Times New Roman" w:hAnsi="Times New Roman" w:cs="Times New Roman"/>
          <w:color w:val="000000"/>
          <w:sz w:val="24"/>
          <w:szCs w:val="24"/>
          <w:lang w:val="en-US"/>
        </w:rPr>
        <w:t>Cenzer</w:t>
      </w:r>
      <w:proofErr w:type="spellEnd"/>
      <w:r w:rsidRPr="008A105B">
        <w:rPr>
          <w:rFonts w:ascii="Times New Roman" w:eastAsia="Times New Roman" w:hAnsi="Times New Roman" w:cs="Times New Roman"/>
          <w:color w:val="000000"/>
          <w:sz w:val="24"/>
          <w:szCs w:val="24"/>
          <w:lang w:val="en-US"/>
        </w:rPr>
        <w:t xml:space="preserve">, I., &amp; </w:t>
      </w:r>
      <w:proofErr w:type="spellStart"/>
      <w:r w:rsidRPr="008A105B">
        <w:rPr>
          <w:rFonts w:ascii="Times New Roman" w:eastAsia="Times New Roman" w:hAnsi="Times New Roman" w:cs="Times New Roman"/>
          <w:color w:val="000000"/>
          <w:sz w:val="24"/>
          <w:szCs w:val="24"/>
          <w:lang w:val="en-US"/>
        </w:rPr>
        <w:t>Covinsky</w:t>
      </w:r>
      <w:proofErr w:type="spellEnd"/>
      <w:r w:rsidRPr="008A105B">
        <w:rPr>
          <w:rFonts w:ascii="Times New Roman" w:eastAsia="Times New Roman" w:hAnsi="Times New Roman" w:cs="Times New Roman"/>
          <w:color w:val="000000"/>
          <w:sz w:val="24"/>
          <w:szCs w:val="24"/>
          <w:lang w:val="en-US"/>
        </w:rPr>
        <w:t xml:space="preserve">, K. E. (2012). Loneliness in older persons: A predictor of functional decline and death. </w:t>
      </w:r>
      <w:r w:rsidRPr="00DD771A">
        <w:rPr>
          <w:rFonts w:ascii="Times New Roman" w:eastAsia="Times New Roman" w:hAnsi="Times New Roman" w:cs="Times New Roman"/>
          <w:i/>
          <w:iCs/>
          <w:color w:val="000000"/>
          <w:sz w:val="24"/>
          <w:szCs w:val="24"/>
          <w:lang w:val="en-US"/>
        </w:rPr>
        <w:t>Archives of Internal Medicine</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172</w:t>
      </w:r>
      <w:r w:rsidRPr="00DD771A">
        <w:rPr>
          <w:rFonts w:ascii="Times New Roman" w:eastAsia="Times New Roman" w:hAnsi="Times New Roman" w:cs="Times New Roman"/>
          <w:color w:val="000000"/>
          <w:sz w:val="24"/>
          <w:szCs w:val="24"/>
          <w:lang w:val="en-US"/>
        </w:rPr>
        <w:t>(14), 1078–1084.</w:t>
      </w:r>
      <w:hyperlink r:id="rId82" w:history="1">
        <w:r w:rsidRPr="00DD771A">
          <w:rPr>
            <w:rFonts w:ascii="Times New Roman" w:eastAsia="Times New Roman" w:hAnsi="Times New Roman" w:cs="Times New Roman"/>
            <w:color w:val="1155CC"/>
            <w:sz w:val="24"/>
            <w:szCs w:val="24"/>
            <w:u w:val="single"/>
            <w:lang w:val="en-US"/>
          </w:rPr>
          <w:t xml:space="preserve"> https://doi.org/10.1001/archinternmed.2012.1993</w:t>
        </w:r>
      </w:hyperlink>
    </w:p>
    <w:p w14:paraId="27DF5B60"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Perlman, D., &amp; Peplau, L. A. (1981). Toward a social psychology of loneliness. In S. Duck &amp; R. Gilmour (Eds.), </w:t>
      </w:r>
      <w:r w:rsidRPr="008A105B">
        <w:rPr>
          <w:rFonts w:ascii="Times New Roman" w:eastAsia="Times New Roman" w:hAnsi="Times New Roman" w:cs="Times New Roman"/>
          <w:i/>
          <w:iCs/>
          <w:color w:val="000000"/>
          <w:sz w:val="24"/>
          <w:szCs w:val="24"/>
          <w:lang w:val="en-US"/>
        </w:rPr>
        <w:t>Personal relationships in disorder</w:t>
      </w:r>
      <w:r w:rsidRPr="008A105B">
        <w:rPr>
          <w:rFonts w:ascii="Times New Roman" w:eastAsia="Times New Roman" w:hAnsi="Times New Roman" w:cs="Times New Roman"/>
          <w:color w:val="000000"/>
          <w:sz w:val="24"/>
          <w:szCs w:val="24"/>
          <w:lang w:val="en-US"/>
        </w:rPr>
        <w:t xml:space="preserve"> (pp. 31–56). Academic Press.</w:t>
      </w:r>
    </w:p>
    <w:p w14:paraId="3EC13888"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Piccitto</w:t>
      </w:r>
      <w:proofErr w:type="spellEnd"/>
      <w:r w:rsidRPr="008A105B">
        <w:rPr>
          <w:rFonts w:ascii="Times New Roman" w:eastAsia="Times New Roman" w:hAnsi="Times New Roman" w:cs="Times New Roman"/>
          <w:color w:val="000000"/>
          <w:sz w:val="24"/>
          <w:szCs w:val="24"/>
          <w:lang w:val="en-US"/>
        </w:rPr>
        <w:t xml:space="preserve">, G., </w:t>
      </w:r>
      <w:proofErr w:type="spellStart"/>
      <w:r w:rsidRPr="008A105B">
        <w:rPr>
          <w:rFonts w:ascii="Times New Roman" w:eastAsia="Times New Roman" w:hAnsi="Times New Roman" w:cs="Times New Roman"/>
          <w:color w:val="000000"/>
          <w:sz w:val="24"/>
          <w:szCs w:val="24"/>
          <w:lang w:val="en-US"/>
        </w:rPr>
        <w:t>Liefbroer</w:t>
      </w:r>
      <w:proofErr w:type="spellEnd"/>
      <w:r w:rsidRPr="008A105B">
        <w:rPr>
          <w:rFonts w:ascii="Times New Roman" w:eastAsia="Times New Roman" w:hAnsi="Times New Roman" w:cs="Times New Roman"/>
          <w:color w:val="000000"/>
          <w:sz w:val="24"/>
          <w:szCs w:val="24"/>
          <w:lang w:val="en-US"/>
        </w:rPr>
        <w:t xml:space="preserve">, A. C., &amp; Emery, T. (2022). Does the survey mode affect the association between subjective well-being and its determinants? An experimental comparison between face-to-face and web mode. </w:t>
      </w:r>
      <w:r w:rsidRPr="008A105B">
        <w:rPr>
          <w:rFonts w:ascii="Times New Roman" w:eastAsia="Times New Roman" w:hAnsi="Times New Roman" w:cs="Times New Roman"/>
          <w:i/>
          <w:iCs/>
          <w:color w:val="000000"/>
          <w:sz w:val="24"/>
          <w:szCs w:val="24"/>
          <w:lang w:val="en-US"/>
        </w:rPr>
        <w:t>Journal of Happiness Studies</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23</w:t>
      </w:r>
      <w:r w:rsidRPr="008A105B">
        <w:rPr>
          <w:rFonts w:ascii="Times New Roman" w:eastAsia="Times New Roman" w:hAnsi="Times New Roman" w:cs="Times New Roman"/>
          <w:color w:val="000000"/>
          <w:sz w:val="24"/>
          <w:szCs w:val="24"/>
          <w:lang w:val="en-US"/>
        </w:rPr>
        <w:t>(7), 3441–3461.</w:t>
      </w:r>
      <w:hyperlink r:id="rId83"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https://doi.org/10.1007/s10902-022-00553-y</w:t>
        </w:r>
      </w:hyperlink>
    </w:p>
    <w:p w14:paraId="15A29E43"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Pino, L., González-Vélez, A. E., Prieto-Flores, M.-E., Ayala, A., Fernandez-</w:t>
      </w:r>
      <w:proofErr w:type="spellStart"/>
      <w:r w:rsidRPr="008A105B">
        <w:rPr>
          <w:rFonts w:ascii="Times New Roman" w:eastAsia="Times New Roman" w:hAnsi="Times New Roman" w:cs="Times New Roman"/>
          <w:color w:val="000000"/>
          <w:sz w:val="24"/>
          <w:szCs w:val="24"/>
          <w:lang w:val="en-US"/>
        </w:rPr>
        <w:t>Mayoralas</w:t>
      </w:r>
      <w:proofErr w:type="spellEnd"/>
      <w:r w:rsidRPr="008A105B">
        <w:rPr>
          <w:rFonts w:ascii="Times New Roman" w:eastAsia="Times New Roman" w:hAnsi="Times New Roman" w:cs="Times New Roman"/>
          <w:color w:val="000000"/>
          <w:sz w:val="24"/>
          <w:szCs w:val="24"/>
          <w:lang w:val="en-US"/>
        </w:rPr>
        <w:t xml:space="preserve">, G., Rojo-Perez, F., Martinez-Martin, P., &amp; </w:t>
      </w:r>
      <w:proofErr w:type="spellStart"/>
      <w:r w:rsidRPr="008A105B">
        <w:rPr>
          <w:rFonts w:ascii="Times New Roman" w:eastAsia="Times New Roman" w:hAnsi="Times New Roman" w:cs="Times New Roman"/>
          <w:color w:val="000000"/>
          <w:sz w:val="24"/>
          <w:szCs w:val="24"/>
          <w:lang w:val="en-US"/>
        </w:rPr>
        <w:t>Forjaz</w:t>
      </w:r>
      <w:proofErr w:type="spellEnd"/>
      <w:r w:rsidRPr="008A105B">
        <w:rPr>
          <w:rFonts w:ascii="Times New Roman" w:eastAsia="Times New Roman" w:hAnsi="Times New Roman" w:cs="Times New Roman"/>
          <w:color w:val="000000"/>
          <w:sz w:val="24"/>
          <w:szCs w:val="24"/>
          <w:lang w:val="en-US"/>
        </w:rPr>
        <w:t xml:space="preserve">, M. J. (2014). Self-perceived health and quality of life by activity status in community-dwelling older adults. </w:t>
      </w:r>
      <w:r w:rsidRPr="00DD771A">
        <w:rPr>
          <w:rFonts w:ascii="Times New Roman" w:eastAsia="Times New Roman" w:hAnsi="Times New Roman" w:cs="Times New Roman"/>
          <w:i/>
          <w:iCs/>
          <w:color w:val="000000"/>
          <w:sz w:val="24"/>
          <w:szCs w:val="24"/>
          <w:lang w:val="en-US"/>
        </w:rPr>
        <w:t>Geriatrics &amp; Gerontology International</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14</w:t>
      </w:r>
      <w:r w:rsidRPr="00DD771A">
        <w:rPr>
          <w:rFonts w:ascii="Times New Roman" w:eastAsia="Times New Roman" w:hAnsi="Times New Roman" w:cs="Times New Roman"/>
          <w:color w:val="000000"/>
          <w:sz w:val="24"/>
          <w:szCs w:val="24"/>
          <w:lang w:val="en-US"/>
        </w:rPr>
        <w:t>(2), 464–473.</w:t>
      </w:r>
      <w:hyperlink r:id="rId84" w:history="1">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color w:val="1155CC"/>
            <w:sz w:val="24"/>
            <w:szCs w:val="24"/>
            <w:u w:val="single"/>
            <w:lang w:val="en-US"/>
          </w:rPr>
          <w:t>https://doi.org/10.1111/ggi.12119</w:t>
        </w:r>
      </w:hyperlink>
    </w:p>
    <w:p w14:paraId="1A9E368D"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Prime Minister's Office of Japan (2021, September 27). </w:t>
      </w:r>
      <w:r w:rsidRPr="008A105B">
        <w:rPr>
          <w:rFonts w:ascii="Times New Roman" w:eastAsia="Times New Roman" w:hAnsi="Times New Roman" w:cs="Times New Roman"/>
          <w:i/>
          <w:iCs/>
          <w:color w:val="000000"/>
          <w:sz w:val="24"/>
          <w:szCs w:val="24"/>
          <w:lang w:val="en-US"/>
        </w:rPr>
        <w:t>Preparatory meeting of the collaborative platform for loneliness and isolation measures</w:t>
      </w:r>
      <w:r w:rsidRPr="008A105B">
        <w:rPr>
          <w:rFonts w:ascii="Times New Roman" w:eastAsia="Times New Roman" w:hAnsi="Times New Roman" w:cs="Times New Roman"/>
          <w:color w:val="000000"/>
          <w:sz w:val="24"/>
          <w:szCs w:val="24"/>
          <w:lang w:val="en-US"/>
        </w:rPr>
        <w:t>. Prime Minister's Office of Japan.</w:t>
      </w:r>
      <w:hyperlink r:id="rId85"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https://japan.kantei.go.jp/99_suga/actions/202109/_00033.html</w:t>
        </w:r>
      </w:hyperlink>
      <w:r w:rsidRPr="008A105B">
        <w:rPr>
          <w:rFonts w:ascii="Times New Roman" w:eastAsia="Times New Roman" w:hAnsi="Times New Roman" w:cs="Times New Roman"/>
          <w:color w:val="000000"/>
          <w:sz w:val="24"/>
          <w:szCs w:val="24"/>
          <w:lang w:val="en-US"/>
        </w:rPr>
        <w:t> </w:t>
      </w:r>
    </w:p>
    <w:p w14:paraId="429F7A44"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R Core Team (2022). </w:t>
      </w:r>
      <w:r w:rsidRPr="008A105B">
        <w:rPr>
          <w:rFonts w:ascii="Times New Roman" w:eastAsia="Times New Roman" w:hAnsi="Times New Roman" w:cs="Times New Roman"/>
          <w:i/>
          <w:iCs/>
          <w:color w:val="000000"/>
          <w:sz w:val="24"/>
          <w:szCs w:val="24"/>
          <w:lang w:val="en-US"/>
        </w:rPr>
        <w:t>R: A language and environment for statistical computing</w:t>
      </w:r>
      <w:r w:rsidRPr="008A105B">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color w:val="000000"/>
          <w:sz w:val="24"/>
          <w:szCs w:val="24"/>
          <w:lang w:val="en-US"/>
        </w:rPr>
        <w:t>R Foundation for Statistical computing.</w:t>
      </w:r>
      <w:hyperlink r:id="rId86" w:history="1">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color w:val="1155CC"/>
            <w:sz w:val="24"/>
            <w:szCs w:val="24"/>
            <w:u w:val="single"/>
            <w:lang w:val="en-US"/>
          </w:rPr>
          <w:t>https://www.R-project.org</w:t>
        </w:r>
      </w:hyperlink>
      <w:r w:rsidRPr="00DD771A">
        <w:rPr>
          <w:rFonts w:ascii="Times New Roman" w:eastAsia="Times New Roman" w:hAnsi="Times New Roman" w:cs="Times New Roman"/>
          <w:color w:val="000000"/>
          <w:sz w:val="24"/>
          <w:szCs w:val="24"/>
          <w:lang w:val="en-US"/>
        </w:rPr>
        <w:t> </w:t>
      </w:r>
    </w:p>
    <w:p w14:paraId="7B2261A2" w14:textId="77777777" w:rsidR="008A105B" w:rsidRPr="001E1037"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7B09C3">
        <w:rPr>
          <w:rFonts w:ascii="Times New Roman" w:eastAsia="Times New Roman" w:hAnsi="Times New Roman" w:cs="Times New Roman"/>
          <w:color w:val="000000"/>
          <w:sz w:val="24"/>
          <w:szCs w:val="24"/>
          <w:lang w:val="en-US"/>
        </w:rPr>
        <w:t>Rhemtulla</w:t>
      </w:r>
      <w:proofErr w:type="spellEnd"/>
      <w:r w:rsidRPr="007B09C3">
        <w:rPr>
          <w:rFonts w:ascii="Times New Roman" w:eastAsia="Times New Roman" w:hAnsi="Times New Roman" w:cs="Times New Roman"/>
          <w:color w:val="000000"/>
          <w:sz w:val="24"/>
          <w:szCs w:val="24"/>
          <w:lang w:val="en-US"/>
        </w:rPr>
        <w:t xml:space="preserve">, M., Brosseau-Liard, P. É., &amp; </w:t>
      </w:r>
      <w:proofErr w:type="spellStart"/>
      <w:r w:rsidRPr="007B09C3">
        <w:rPr>
          <w:rFonts w:ascii="Times New Roman" w:eastAsia="Times New Roman" w:hAnsi="Times New Roman" w:cs="Times New Roman"/>
          <w:color w:val="000000"/>
          <w:sz w:val="24"/>
          <w:szCs w:val="24"/>
          <w:lang w:val="en-US"/>
        </w:rPr>
        <w:t>Savalei</w:t>
      </w:r>
      <w:proofErr w:type="spellEnd"/>
      <w:r w:rsidRPr="007B09C3">
        <w:rPr>
          <w:rFonts w:ascii="Times New Roman" w:eastAsia="Times New Roman" w:hAnsi="Times New Roman" w:cs="Times New Roman"/>
          <w:color w:val="000000"/>
          <w:sz w:val="24"/>
          <w:szCs w:val="24"/>
          <w:lang w:val="en-US"/>
        </w:rPr>
        <w:t xml:space="preserve">, V. (2012). </w:t>
      </w:r>
      <w:r w:rsidRPr="008A105B">
        <w:rPr>
          <w:rFonts w:ascii="Times New Roman" w:eastAsia="Times New Roman" w:hAnsi="Times New Roman" w:cs="Times New Roman"/>
          <w:color w:val="000000"/>
          <w:sz w:val="24"/>
          <w:szCs w:val="24"/>
          <w:lang w:val="en-US"/>
        </w:rPr>
        <w:t xml:space="preserve">When can categorical variables be treated as continuous? A comparison of robust continuous and </w:t>
      </w:r>
      <w:r w:rsidRPr="008A105B">
        <w:rPr>
          <w:rFonts w:ascii="Times New Roman" w:eastAsia="Times New Roman" w:hAnsi="Times New Roman" w:cs="Times New Roman"/>
          <w:color w:val="000000"/>
          <w:sz w:val="24"/>
          <w:szCs w:val="24"/>
          <w:lang w:val="en-US"/>
        </w:rPr>
        <w:lastRenderedPageBreak/>
        <w:t xml:space="preserve">categorical SEM estimation methods under suboptimal conditions. </w:t>
      </w:r>
      <w:r w:rsidRPr="001E1037">
        <w:rPr>
          <w:rFonts w:ascii="Times New Roman" w:eastAsia="Times New Roman" w:hAnsi="Times New Roman" w:cs="Times New Roman"/>
          <w:i/>
          <w:iCs/>
          <w:color w:val="000000"/>
          <w:sz w:val="24"/>
          <w:szCs w:val="24"/>
          <w:lang w:val="en-US"/>
        </w:rPr>
        <w:t>Psychological Methods</w:t>
      </w:r>
      <w:r w:rsidRPr="001E1037">
        <w:rPr>
          <w:rFonts w:ascii="Times New Roman" w:eastAsia="Times New Roman" w:hAnsi="Times New Roman" w:cs="Times New Roman"/>
          <w:color w:val="000000"/>
          <w:sz w:val="24"/>
          <w:szCs w:val="24"/>
          <w:lang w:val="en-US"/>
        </w:rPr>
        <w:t xml:space="preserve">, </w:t>
      </w:r>
      <w:r w:rsidRPr="001E1037">
        <w:rPr>
          <w:rFonts w:ascii="Times New Roman" w:eastAsia="Times New Roman" w:hAnsi="Times New Roman" w:cs="Times New Roman"/>
          <w:i/>
          <w:iCs/>
          <w:color w:val="000000"/>
          <w:sz w:val="24"/>
          <w:szCs w:val="24"/>
          <w:lang w:val="en-US"/>
        </w:rPr>
        <w:t>17</w:t>
      </w:r>
      <w:r w:rsidRPr="001E1037">
        <w:rPr>
          <w:rFonts w:ascii="Times New Roman" w:eastAsia="Times New Roman" w:hAnsi="Times New Roman" w:cs="Times New Roman"/>
          <w:color w:val="000000"/>
          <w:sz w:val="24"/>
          <w:szCs w:val="24"/>
          <w:lang w:val="en-US"/>
        </w:rPr>
        <w:t>(3), 354–373.</w:t>
      </w:r>
      <w:hyperlink r:id="rId87" w:history="1">
        <w:r w:rsidRPr="001E1037">
          <w:rPr>
            <w:rFonts w:ascii="Times New Roman" w:eastAsia="Times New Roman" w:hAnsi="Times New Roman" w:cs="Times New Roman"/>
            <w:color w:val="1155CC"/>
            <w:sz w:val="24"/>
            <w:szCs w:val="24"/>
            <w:u w:val="single"/>
            <w:lang w:val="en-US"/>
          </w:rPr>
          <w:t xml:space="preserve"> https://doi.org/10.1037/a0029315</w:t>
        </w:r>
      </w:hyperlink>
    </w:p>
    <w:p w14:paraId="7108895F"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1E1037">
        <w:rPr>
          <w:rFonts w:ascii="Times New Roman" w:eastAsia="Times New Roman" w:hAnsi="Times New Roman" w:cs="Times New Roman"/>
          <w:color w:val="000000"/>
          <w:sz w:val="24"/>
          <w:szCs w:val="24"/>
          <w:lang w:val="en-US"/>
        </w:rPr>
        <w:t xml:space="preserve">Ribeiro, F., Schröder, V. E., Krüger, R., &amp; Leist, A. K. (2021). </w:t>
      </w:r>
      <w:r w:rsidRPr="008A105B">
        <w:rPr>
          <w:rFonts w:ascii="Times New Roman" w:eastAsia="Times New Roman" w:hAnsi="Times New Roman" w:cs="Times New Roman"/>
          <w:color w:val="000000"/>
          <w:sz w:val="24"/>
          <w:szCs w:val="24"/>
          <w:lang w:val="en-US"/>
        </w:rPr>
        <w:t xml:space="preserve">The evolution and social determinants of mental health during the first wave of the COVID-19 outbreak in Luxembourg. </w:t>
      </w:r>
      <w:r w:rsidRPr="008A105B">
        <w:rPr>
          <w:rFonts w:ascii="Times New Roman" w:eastAsia="Times New Roman" w:hAnsi="Times New Roman" w:cs="Times New Roman"/>
          <w:i/>
          <w:iCs/>
          <w:color w:val="000000"/>
          <w:sz w:val="24"/>
          <w:szCs w:val="24"/>
          <w:lang w:val="en-US"/>
        </w:rPr>
        <w:t>Psychiatry Research</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30</w:t>
      </w:r>
      <w:r w:rsidRPr="008A105B">
        <w:rPr>
          <w:rFonts w:ascii="Times New Roman" w:eastAsia="Times New Roman" w:hAnsi="Times New Roman" w:cs="Times New Roman"/>
          <w:color w:val="000000"/>
          <w:sz w:val="24"/>
          <w:szCs w:val="24"/>
          <w:lang w:val="en-US"/>
        </w:rPr>
        <w:t>.</w:t>
      </w:r>
      <w:hyperlink r:id="rId88"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https://doi.org/10.1016/j.psychres.2021.114090</w:t>
        </w:r>
      </w:hyperlink>
    </w:p>
    <w:p w14:paraId="6F8AF5B9"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Rico-Uribe, L. A., Caballero, F. F., Martín-María, N., Cabello, M., Ayuso-Mateos, J. L., &amp; Miret, M. (2018). Association of loneliness with all-cause mortality: A meta-analysis. </w:t>
      </w:r>
      <w:proofErr w:type="spellStart"/>
      <w:r w:rsidRPr="00DD771A">
        <w:rPr>
          <w:rFonts w:ascii="Times New Roman" w:eastAsia="Times New Roman" w:hAnsi="Times New Roman" w:cs="Times New Roman"/>
          <w:i/>
          <w:iCs/>
          <w:color w:val="000000"/>
          <w:sz w:val="24"/>
          <w:szCs w:val="24"/>
          <w:lang w:val="en-US"/>
        </w:rPr>
        <w:t>PLoS</w:t>
      </w:r>
      <w:proofErr w:type="spellEnd"/>
      <w:r w:rsidRPr="00DD771A">
        <w:rPr>
          <w:rFonts w:ascii="Times New Roman" w:eastAsia="Times New Roman" w:hAnsi="Times New Roman" w:cs="Times New Roman"/>
          <w:i/>
          <w:iCs/>
          <w:color w:val="000000"/>
          <w:sz w:val="24"/>
          <w:szCs w:val="24"/>
          <w:lang w:val="en-US"/>
        </w:rPr>
        <w:t xml:space="preserve"> ONE</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13</w:t>
      </w:r>
      <w:r w:rsidRPr="00DD771A">
        <w:rPr>
          <w:rFonts w:ascii="Times New Roman" w:eastAsia="Times New Roman" w:hAnsi="Times New Roman" w:cs="Times New Roman"/>
          <w:color w:val="000000"/>
          <w:sz w:val="24"/>
          <w:szCs w:val="24"/>
          <w:lang w:val="en-US"/>
        </w:rPr>
        <w:t>(1). Scopus.</w:t>
      </w:r>
      <w:hyperlink r:id="rId89" w:history="1">
        <w:r w:rsidRPr="00DD771A">
          <w:rPr>
            <w:rFonts w:ascii="Times New Roman" w:eastAsia="Times New Roman" w:hAnsi="Times New Roman" w:cs="Times New Roman"/>
            <w:color w:val="1155CC"/>
            <w:sz w:val="24"/>
            <w:szCs w:val="24"/>
            <w:u w:val="single"/>
            <w:lang w:val="en-US"/>
          </w:rPr>
          <w:t xml:space="preserve"> https://doi.org/10.1371/journal.pone.0190033</w:t>
        </w:r>
      </w:hyperlink>
    </w:p>
    <w:p w14:paraId="4101AFEB"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Robitzsch, A. (2020). Why ordinal variables can (almost) always be treated as continuous variables: Clarifying assumptions of robust continuous and ordinal factor analysis estimation methods. </w:t>
      </w:r>
      <w:r w:rsidRPr="008A105B">
        <w:rPr>
          <w:rFonts w:ascii="Times New Roman" w:eastAsia="Times New Roman" w:hAnsi="Times New Roman" w:cs="Times New Roman"/>
          <w:i/>
          <w:iCs/>
          <w:color w:val="000000"/>
          <w:sz w:val="24"/>
          <w:szCs w:val="24"/>
          <w:lang w:val="en-US"/>
        </w:rPr>
        <w:t>Frontiers in Education</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5</w:t>
      </w:r>
      <w:r w:rsidRPr="008A105B">
        <w:rPr>
          <w:rFonts w:ascii="Times New Roman" w:eastAsia="Times New Roman" w:hAnsi="Times New Roman" w:cs="Times New Roman"/>
          <w:color w:val="000000"/>
          <w:sz w:val="24"/>
          <w:szCs w:val="24"/>
          <w:lang w:val="en-US"/>
        </w:rPr>
        <w:t>.</w:t>
      </w:r>
      <w:hyperlink r:id="rId90" w:history="1">
        <w:r w:rsidRPr="008A105B">
          <w:rPr>
            <w:rFonts w:ascii="Times New Roman" w:eastAsia="Times New Roman" w:hAnsi="Times New Roman" w:cs="Times New Roman"/>
            <w:color w:val="1155CC"/>
            <w:sz w:val="24"/>
            <w:szCs w:val="24"/>
            <w:u w:val="single"/>
            <w:lang w:val="en-US"/>
          </w:rPr>
          <w:t xml:space="preserve"> https://www.frontiersin.org/articles/10.3389/feduc.2020.589965</w:t>
        </w:r>
      </w:hyperlink>
    </w:p>
    <w:p w14:paraId="78C6B1FE"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Russell, D. (1982). The measurement of loneliness. In L. A. Pervin &amp; D. Perlman (Eds.), </w:t>
      </w:r>
      <w:r w:rsidRPr="008A105B">
        <w:rPr>
          <w:rFonts w:ascii="Times New Roman" w:eastAsia="Times New Roman" w:hAnsi="Times New Roman" w:cs="Times New Roman"/>
          <w:i/>
          <w:iCs/>
          <w:color w:val="000000"/>
          <w:sz w:val="24"/>
          <w:szCs w:val="24"/>
          <w:lang w:val="en-US"/>
        </w:rPr>
        <w:t>Loneliness: A sourcebook of current theory, research and therapy</w:t>
      </w:r>
      <w:r w:rsidRPr="008A105B">
        <w:rPr>
          <w:rFonts w:ascii="Times New Roman" w:eastAsia="Times New Roman" w:hAnsi="Times New Roman" w:cs="Times New Roman"/>
          <w:color w:val="000000"/>
          <w:sz w:val="24"/>
          <w:szCs w:val="24"/>
          <w:lang w:val="en-US"/>
        </w:rPr>
        <w:t xml:space="preserve"> (pp. 81–104). John Wiley.</w:t>
      </w:r>
    </w:p>
    <w:p w14:paraId="79A7657D"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Russell, D. (1996). UCLA Loneliness Scale (Version 3): Reliability, validity, and factor structure. </w:t>
      </w:r>
      <w:r w:rsidRPr="00DD771A">
        <w:rPr>
          <w:rFonts w:ascii="Times New Roman" w:eastAsia="Times New Roman" w:hAnsi="Times New Roman" w:cs="Times New Roman"/>
          <w:i/>
          <w:iCs/>
          <w:color w:val="000000"/>
          <w:sz w:val="24"/>
          <w:szCs w:val="24"/>
          <w:lang w:val="en-US"/>
        </w:rPr>
        <w:t>Journal of Personality Assessment</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66</w:t>
      </w:r>
      <w:r w:rsidRPr="00DD771A">
        <w:rPr>
          <w:rFonts w:ascii="Times New Roman" w:eastAsia="Times New Roman" w:hAnsi="Times New Roman" w:cs="Times New Roman"/>
          <w:color w:val="000000"/>
          <w:sz w:val="24"/>
          <w:szCs w:val="24"/>
          <w:lang w:val="en-US"/>
        </w:rPr>
        <w:t>(1), 20–40.</w:t>
      </w:r>
      <w:hyperlink r:id="rId91" w:history="1">
        <w:r w:rsidRPr="00DD771A">
          <w:rPr>
            <w:rFonts w:ascii="Times New Roman" w:eastAsia="Times New Roman" w:hAnsi="Times New Roman" w:cs="Times New Roman"/>
            <w:color w:val="1155CC"/>
            <w:sz w:val="24"/>
            <w:szCs w:val="24"/>
            <w:u w:val="single"/>
            <w:lang w:val="en-US"/>
          </w:rPr>
          <w:t xml:space="preserve"> https://doi.org/10.1207/s15327752jpa6601_2</w:t>
        </w:r>
      </w:hyperlink>
    </w:p>
    <w:p w14:paraId="25ED754E"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Russell, D., Peplau, L. A., &amp; Cutrona, C. E. (1980). The revised UCLA Loneliness Scale: Concurrent and discriminant validity evidence. </w:t>
      </w:r>
      <w:r w:rsidRPr="00DD771A">
        <w:rPr>
          <w:rFonts w:ascii="Times New Roman" w:eastAsia="Times New Roman" w:hAnsi="Times New Roman" w:cs="Times New Roman"/>
          <w:i/>
          <w:iCs/>
          <w:color w:val="000000"/>
          <w:sz w:val="24"/>
          <w:szCs w:val="24"/>
          <w:lang w:val="en-US"/>
        </w:rPr>
        <w:t>Journal of Personality and Social Psychology</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39</w:t>
      </w:r>
      <w:r w:rsidRPr="00DD771A">
        <w:rPr>
          <w:rFonts w:ascii="Times New Roman" w:eastAsia="Times New Roman" w:hAnsi="Times New Roman" w:cs="Times New Roman"/>
          <w:color w:val="000000"/>
          <w:sz w:val="24"/>
          <w:szCs w:val="24"/>
          <w:lang w:val="en-US"/>
        </w:rPr>
        <w:t>(3), 472–480.</w:t>
      </w:r>
      <w:hyperlink r:id="rId92" w:history="1">
        <w:r w:rsidRPr="00DD771A">
          <w:rPr>
            <w:rFonts w:ascii="Times New Roman" w:eastAsia="Times New Roman" w:hAnsi="Times New Roman" w:cs="Times New Roman"/>
            <w:color w:val="1155CC"/>
            <w:sz w:val="24"/>
            <w:szCs w:val="24"/>
            <w:u w:val="single"/>
            <w:lang w:val="en-US"/>
          </w:rPr>
          <w:t xml:space="preserve"> https://doi.org/10.1037/0022-3514.39.3.472</w:t>
        </w:r>
      </w:hyperlink>
    </w:p>
    <w:p w14:paraId="21BA05C8"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Russell, D., Peplau, L. A., &amp; Ferguson, M. L. (1978). Developing a measure of loneliness. </w:t>
      </w:r>
      <w:r w:rsidRPr="008A105B">
        <w:rPr>
          <w:rFonts w:ascii="Times New Roman" w:eastAsia="Times New Roman" w:hAnsi="Times New Roman" w:cs="Times New Roman"/>
          <w:i/>
          <w:iCs/>
          <w:color w:val="000000"/>
          <w:sz w:val="24"/>
          <w:szCs w:val="24"/>
          <w:lang w:val="en-US"/>
        </w:rPr>
        <w:t>Journal of Personality Assessment</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42</w:t>
      </w:r>
      <w:r w:rsidRPr="008A105B">
        <w:rPr>
          <w:rFonts w:ascii="Times New Roman" w:eastAsia="Times New Roman" w:hAnsi="Times New Roman" w:cs="Times New Roman"/>
          <w:color w:val="000000"/>
          <w:sz w:val="24"/>
          <w:szCs w:val="24"/>
          <w:lang w:val="en-US"/>
        </w:rPr>
        <w:t>(3), 290–294.</w:t>
      </w:r>
      <w:hyperlink r:id="rId93" w:history="1">
        <w:r w:rsidRPr="008A105B">
          <w:rPr>
            <w:rFonts w:ascii="Times New Roman" w:eastAsia="Times New Roman" w:hAnsi="Times New Roman" w:cs="Times New Roman"/>
            <w:color w:val="1155CC"/>
            <w:sz w:val="24"/>
            <w:szCs w:val="24"/>
            <w:u w:val="single"/>
            <w:lang w:val="en-US"/>
          </w:rPr>
          <w:t xml:space="preserve"> https://doi.org/10.1207/s15327752jpa4203_11</w:t>
        </w:r>
      </w:hyperlink>
    </w:p>
    <w:p w14:paraId="787C9854"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lastRenderedPageBreak/>
        <w:t xml:space="preserve">Rutkowski, L., &amp; Svetina, D. (2014). Assessing the hypothesis of measurement invariance in the context of large-scale international surveys. </w:t>
      </w:r>
      <w:r w:rsidRPr="00DD771A">
        <w:rPr>
          <w:rFonts w:ascii="Times New Roman" w:eastAsia="Times New Roman" w:hAnsi="Times New Roman" w:cs="Times New Roman"/>
          <w:i/>
          <w:iCs/>
          <w:color w:val="000000"/>
          <w:sz w:val="24"/>
          <w:szCs w:val="24"/>
          <w:lang w:val="en-US"/>
        </w:rPr>
        <w:t>Educational and Psychological Measurement</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74</w:t>
      </w:r>
      <w:r w:rsidRPr="00DD771A">
        <w:rPr>
          <w:rFonts w:ascii="Times New Roman" w:eastAsia="Times New Roman" w:hAnsi="Times New Roman" w:cs="Times New Roman"/>
          <w:color w:val="000000"/>
          <w:sz w:val="24"/>
          <w:szCs w:val="24"/>
          <w:lang w:val="en-US"/>
        </w:rPr>
        <w:t>(1), 31–57.</w:t>
      </w:r>
      <w:hyperlink r:id="rId94" w:history="1">
        <w:r w:rsidRPr="00DD771A">
          <w:rPr>
            <w:rFonts w:ascii="Times New Roman" w:eastAsia="Times New Roman" w:hAnsi="Times New Roman" w:cs="Times New Roman"/>
            <w:color w:val="1155CC"/>
            <w:sz w:val="24"/>
            <w:szCs w:val="24"/>
            <w:u w:val="single"/>
            <w:lang w:val="en-US"/>
          </w:rPr>
          <w:t xml:space="preserve"> https://doi.org/10.1177/0013164413498257</w:t>
        </w:r>
      </w:hyperlink>
    </w:p>
    <w:p w14:paraId="5EECC414"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Scheimer</w:t>
      </w:r>
      <w:proofErr w:type="spellEnd"/>
      <w:r w:rsidRPr="008A105B">
        <w:rPr>
          <w:rFonts w:ascii="Times New Roman" w:eastAsia="Times New Roman" w:hAnsi="Times New Roman" w:cs="Times New Roman"/>
          <w:color w:val="000000"/>
          <w:sz w:val="24"/>
          <w:szCs w:val="24"/>
          <w:lang w:val="en-US"/>
        </w:rPr>
        <w:t xml:space="preserve">, D., &amp; Chakrabarti, M. (2020, March 23). </w:t>
      </w:r>
      <w:r w:rsidRPr="008A105B">
        <w:rPr>
          <w:rFonts w:ascii="Times New Roman" w:eastAsia="Times New Roman" w:hAnsi="Times New Roman" w:cs="Times New Roman"/>
          <w:i/>
          <w:iCs/>
          <w:color w:val="000000"/>
          <w:sz w:val="24"/>
          <w:szCs w:val="24"/>
          <w:lang w:val="en-US"/>
        </w:rPr>
        <w:t>Former surgeon general Vivek Murthy: Loneliness is a public health crisis</w:t>
      </w:r>
      <w:r w:rsidRPr="008A105B">
        <w:rPr>
          <w:rFonts w:ascii="Times New Roman" w:eastAsia="Times New Roman" w:hAnsi="Times New Roman" w:cs="Times New Roman"/>
          <w:color w:val="000000"/>
          <w:sz w:val="24"/>
          <w:szCs w:val="24"/>
          <w:lang w:val="en-US"/>
        </w:rPr>
        <w:t>. WBUR.</w:t>
      </w:r>
      <w:hyperlink r:id="rId95"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https://www.wbur.org/onpoint/2020/03/23/vivek-murthy-loneliness</w:t>
        </w:r>
      </w:hyperlink>
    </w:p>
    <w:p w14:paraId="3C2B0CF5"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Schnittger, R. I. B., </w:t>
      </w:r>
      <w:proofErr w:type="spellStart"/>
      <w:r w:rsidRPr="008A105B">
        <w:rPr>
          <w:rFonts w:ascii="Times New Roman" w:eastAsia="Times New Roman" w:hAnsi="Times New Roman" w:cs="Times New Roman"/>
          <w:color w:val="000000"/>
          <w:sz w:val="24"/>
          <w:szCs w:val="24"/>
          <w:lang w:val="en-US"/>
        </w:rPr>
        <w:t>Wherton</w:t>
      </w:r>
      <w:proofErr w:type="spellEnd"/>
      <w:r w:rsidRPr="008A105B">
        <w:rPr>
          <w:rFonts w:ascii="Times New Roman" w:eastAsia="Times New Roman" w:hAnsi="Times New Roman" w:cs="Times New Roman"/>
          <w:color w:val="000000"/>
          <w:sz w:val="24"/>
          <w:szCs w:val="24"/>
          <w:lang w:val="en-US"/>
        </w:rPr>
        <w:t xml:space="preserve">, J., Prendergast, D., &amp; Lawlor, B. A. (2012). Risk factors and mediating pathways of loneliness and social support in community-dwelling older adults. </w:t>
      </w:r>
      <w:r w:rsidRPr="00DD771A">
        <w:rPr>
          <w:rFonts w:ascii="Times New Roman" w:eastAsia="Times New Roman" w:hAnsi="Times New Roman" w:cs="Times New Roman"/>
          <w:i/>
          <w:iCs/>
          <w:color w:val="000000"/>
          <w:sz w:val="24"/>
          <w:szCs w:val="24"/>
          <w:lang w:val="en-US"/>
        </w:rPr>
        <w:t>Aging &amp; Mental Health</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16</w:t>
      </w:r>
      <w:r w:rsidRPr="00DD771A">
        <w:rPr>
          <w:rFonts w:ascii="Times New Roman" w:eastAsia="Times New Roman" w:hAnsi="Times New Roman" w:cs="Times New Roman"/>
          <w:color w:val="000000"/>
          <w:sz w:val="24"/>
          <w:szCs w:val="24"/>
          <w:lang w:val="en-US"/>
        </w:rPr>
        <w:t>(3), 335–346.</w:t>
      </w:r>
      <w:hyperlink r:id="rId96" w:history="1">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color w:val="1155CC"/>
            <w:sz w:val="24"/>
            <w:szCs w:val="24"/>
            <w:u w:val="single"/>
            <w:lang w:val="en-US"/>
          </w:rPr>
          <w:t>https://doi.org/10.1080/13607863.2011.629092</w:t>
        </w:r>
      </w:hyperlink>
    </w:p>
    <w:p w14:paraId="5A9CD6BD"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Schönbrodt</w:t>
      </w:r>
      <w:proofErr w:type="spellEnd"/>
      <w:r w:rsidRPr="008A105B">
        <w:rPr>
          <w:rFonts w:ascii="Times New Roman" w:eastAsia="Times New Roman" w:hAnsi="Times New Roman" w:cs="Times New Roman"/>
          <w:color w:val="000000"/>
          <w:sz w:val="24"/>
          <w:szCs w:val="24"/>
          <w:lang w:val="en-US"/>
        </w:rPr>
        <w:t xml:space="preserve">, F. D., &amp; Perugini, M. (2013). At what sample size do correlations stabilize? </w:t>
      </w:r>
      <w:r w:rsidRPr="008A105B">
        <w:rPr>
          <w:rFonts w:ascii="Times New Roman" w:eastAsia="Times New Roman" w:hAnsi="Times New Roman" w:cs="Times New Roman"/>
          <w:i/>
          <w:iCs/>
          <w:color w:val="000000"/>
          <w:sz w:val="24"/>
          <w:szCs w:val="24"/>
          <w:lang w:val="en-US"/>
        </w:rPr>
        <w:t>Journal of Research in Personality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47</w:t>
      </w:r>
      <w:r w:rsidRPr="008A105B">
        <w:rPr>
          <w:rFonts w:ascii="Times New Roman" w:eastAsia="Times New Roman" w:hAnsi="Times New Roman" w:cs="Times New Roman"/>
          <w:color w:val="000000"/>
          <w:sz w:val="24"/>
          <w:szCs w:val="24"/>
          <w:lang w:val="en-US"/>
        </w:rPr>
        <w:t>(5), 609–612.</w:t>
      </w:r>
      <w:hyperlink r:id="rId97"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https://doi.org/10.1016/j.jrp.2013.05.009</w:t>
        </w:r>
      </w:hyperlink>
    </w:p>
    <w:p w14:paraId="4DE6F24B"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Schwarz, G. (1978). Estimating the dimension of a model. </w:t>
      </w:r>
      <w:r w:rsidRPr="008A105B">
        <w:rPr>
          <w:rFonts w:ascii="Times New Roman" w:eastAsia="Times New Roman" w:hAnsi="Times New Roman" w:cs="Times New Roman"/>
          <w:i/>
          <w:iCs/>
          <w:color w:val="000000"/>
          <w:sz w:val="24"/>
          <w:szCs w:val="24"/>
          <w:lang w:val="en-US"/>
        </w:rPr>
        <w:t>The Annals of Statistics</w:t>
      </w:r>
      <w:r w:rsidRPr="008A105B">
        <w:rPr>
          <w:rFonts w:ascii="Times New Roman" w:eastAsia="Times New Roman" w:hAnsi="Times New Roman" w:cs="Times New Roman"/>
          <w:color w:val="000000"/>
          <w:sz w:val="24"/>
          <w:szCs w:val="24"/>
          <w:lang w:val="en-US"/>
        </w:rPr>
        <w:t>, 6(2), 461-464.</w:t>
      </w:r>
    </w:p>
    <w:p w14:paraId="2FE9F4B9"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fr-FR"/>
        </w:rPr>
      </w:pPr>
      <w:proofErr w:type="spellStart"/>
      <w:r w:rsidRPr="008A105B">
        <w:rPr>
          <w:rFonts w:ascii="Times New Roman" w:eastAsia="Times New Roman" w:hAnsi="Times New Roman" w:cs="Times New Roman"/>
          <w:color w:val="000000"/>
          <w:sz w:val="24"/>
          <w:szCs w:val="24"/>
          <w:lang w:val="en-US"/>
        </w:rPr>
        <w:t>Sijtsma</w:t>
      </w:r>
      <w:proofErr w:type="spellEnd"/>
      <w:r w:rsidRPr="008A105B">
        <w:rPr>
          <w:rFonts w:ascii="Times New Roman" w:eastAsia="Times New Roman" w:hAnsi="Times New Roman" w:cs="Times New Roman"/>
          <w:color w:val="000000"/>
          <w:sz w:val="24"/>
          <w:szCs w:val="24"/>
          <w:lang w:val="en-US"/>
        </w:rPr>
        <w:t xml:space="preserve">, K. (2009). On the use, the misuse, and the very limited usefulness of </w:t>
      </w:r>
      <w:proofErr w:type="spellStart"/>
      <w:r w:rsidRPr="008A105B">
        <w:rPr>
          <w:rFonts w:ascii="Times New Roman" w:eastAsia="Times New Roman" w:hAnsi="Times New Roman" w:cs="Times New Roman"/>
          <w:color w:val="000000"/>
          <w:sz w:val="24"/>
          <w:szCs w:val="24"/>
          <w:lang w:val="en-US"/>
        </w:rPr>
        <w:t>cronbach’s</w:t>
      </w:r>
      <w:proofErr w:type="spellEnd"/>
      <w:r w:rsidRPr="008A105B">
        <w:rPr>
          <w:rFonts w:ascii="Times New Roman" w:eastAsia="Times New Roman" w:hAnsi="Times New Roman" w:cs="Times New Roman"/>
          <w:color w:val="000000"/>
          <w:sz w:val="24"/>
          <w:szCs w:val="24"/>
          <w:lang w:val="en-US"/>
        </w:rPr>
        <w:t xml:space="preserve"> alpha. </w:t>
      </w:r>
      <w:proofErr w:type="spellStart"/>
      <w:r w:rsidRPr="008A105B">
        <w:rPr>
          <w:rFonts w:ascii="Times New Roman" w:eastAsia="Times New Roman" w:hAnsi="Times New Roman" w:cs="Times New Roman"/>
          <w:i/>
          <w:iCs/>
          <w:color w:val="000000"/>
          <w:sz w:val="24"/>
          <w:szCs w:val="24"/>
          <w:lang w:val="fr-FR"/>
        </w:rPr>
        <w:t>Psychometrika</w:t>
      </w:r>
      <w:proofErr w:type="spellEnd"/>
      <w:r w:rsidRPr="008A105B">
        <w:rPr>
          <w:rFonts w:ascii="Times New Roman" w:eastAsia="Times New Roman" w:hAnsi="Times New Roman" w:cs="Times New Roman"/>
          <w:color w:val="000000"/>
          <w:sz w:val="24"/>
          <w:szCs w:val="24"/>
          <w:lang w:val="fr-FR"/>
        </w:rPr>
        <w:t xml:space="preserve">, </w:t>
      </w:r>
      <w:r w:rsidRPr="008A105B">
        <w:rPr>
          <w:rFonts w:ascii="Times New Roman" w:eastAsia="Times New Roman" w:hAnsi="Times New Roman" w:cs="Times New Roman"/>
          <w:i/>
          <w:iCs/>
          <w:color w:val="000000"/>
          <w:sz w:val="24"/>
          <w:szCs w:val="24"/>
          <w:lang w:val="fr-FR"/>
        </w:rPr>
        <w:t>74</w:t>
      </w:r>
      <w:r w:rsidRPr="008A105B">
        <w:rPr>
          <w:rFonts w:ascii="Times New Roman" w:eastAsia="Times New Roman" w:hAnsi="Times New Roman" w:cs="Times New Roman"/>
          <w:color w:val="000000"/>
          <w:sz w:val="24"/>
          <w:szCs w:val="24"/>
          <w:lang w:val="fr-FR"/>
        </w:rPr>
        <w:t>(1), 107–120.</w:t>
      </w:r>
      <w:hyperlink r:id="rId98" w:history="1">
        <w:r w:rsidRPr="008A105B">
          <w:rPr>
            <w:rFonts w:ascii="Times New Roman" w:eastAsia="Times New Roman" w:hAnsi="Times New Roman" w:cs="Times New Roman"/>
            <w:color w:val="1155CC"/>
            <w:sz w:val="24"/>
            <w:szCs w:val="24"/>
            <w:u w:val="single"/>
            <w:lang w:val="fr-FR"/>
          </w:rPr>
          <w:t xml:space="preserve"> https://doi.org/10.1007/s11336-008-9101-0</w:t>
        </w:r>
      </w:hyperlink>
    </w:p>
    <w:p w14:paraId="3D5E3001"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fr-FR"/>
        </w:rPr>
        <w:t>Stickley</w:t>
      </w:r>
      <w:proofErr w:type="spellEnd"/>
      <w:r w:rsidRPr="008A105B">
        <w:rPr>
          <w:rFonts w:ascii="Times New Roman" w:eastAsia="Times New Roman" w:hAnsi="Times New Roman" w:cs="Times New Roman"/>
          <w:color w:val="000000"/>
          <w:sz w:val="24"/>
          <w:szCs w:val="24"/>
          <w:lang w:val="fr-FR"/>
        </w:rPr>
        <w:t xml:space="preserve">, A., </w:t>
      </w:r>
      <w:proofErr w:type="spellStart"/>
      <w:r w:rsidRPr="008A105B">
        <w:rPr>
          <w:rFonts w:ascii="Times New Roman" w:eastAsia="Times New Roman" w:hAnsi="Times New Roman" w:cs="Times New Roman"/>
          <w:color w:val="000000"/>
          <w:sz w:val="24"/>
          <w:szCs w:val="24"/>
          <w:lang w:val="fr-FR"/>
        </w:rPr>
        <w:t>Koyanagi</w:t>
      </w:r>
      <w:proofErr w:type="spellEnd"/>
      <w:r w:rsidRPr="008A105B">
        <w:rPr>
          <w:rFonts w:ascii="Times New Roman" w:eastAsia="Times New Roman" w:hAnsi="Times New Roman" w:cs="Times New Roman"/>
          <w:color w:val="000000"/>
          <w:sz w:val="24"/>
          <w:szCs w:val="24"/>
          <w:lang w:val="fr-FR"/>
        </w:rPr>
        <w:t xml:space="preserve">, A., Inoue, Y., &amp; </w:t>
      </w:r>
      <w:proofErr w:type="spellStart"/>
      <w:r w:rsidRPr="008A105B">
        <w:rPr>
          <w:rFonts w:ascii="Times New Roman" w:eastAsia="Times New Roman" w:hAnsi="Times New Roman" w:cs="Times New Roman"/>
          <w:color w:val="000000"/>
          <w:sz w:val="24"/>
          <w:szCs w:val="24"/>
          <w:lang w:val="fr-FR"/>
        </w:rPr>
        <w:t>Leinsalu</w:t>
      </w:r>
      <w:proofErr w:type="spellEnd"/>
      <w:r w:rsidRPr="008A105B">
        <w:rPr>
          <w:rFonts w:ascii="Times New Roman" w:eastAsia="Times New Roman" w:hAnsi="Times New Roman" w:cs="Times New Roman"/>
          <w:color w:val="000000"/>
          <w:sz w:val="24"/>
          <w:szCs w:val="24"/>
          <w:lang w:val="fr-FR"/>
        </w:rPr>
        <w:t xml:space="preserve">, M. (2018). </w:t>
      </w:r>
      <w:r w:rsidRPr="008A105B">
        <w:rPr>
          <w:rFonts w:ascii="Times New Roman" w:eastAsia="Times New Roman" w:hAnsi="Times New Roman" w:cs="Times New Roman"/>
          <w:color w:val="000000"/>
          <w:sz w:val="24"/>
          <w:szCs w:val="24"/>
          <w:lang w:val="en-US"/>
        </w:rPr>
        <w:t xml:space="preserve">Childhood hunger and thoughts of death or suicide in older adults. </w:t>
      </w:r>
      <w:r w:rsidRPr="008A105B">
        <w:rPr>
          <w:rFonts w:ascii="Times New Roman" w:eastAsia="Times New Roman" w:hAnsi="Times New Roman" w:cs="Times New Roman"/>
          <w:i/>
          <w:iCs/>
          <w:color w:val="000000"/>
          <w:sz w:val="24"/>
          <w:szCs w:val="24"/>
          <w:lang w:val="en-US"/>
        </w:rPr>
        <w:t>The American Journal of Geriatric Psychiatry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26</w:t>
      </w:r>
      <w:r w:rsidRPr="008A105B">
        <w:rPr>
          <w:rFonts w:ascii="Times New Roman" w:eastAsia="Times New Roman" w:hAnsi="Times New Roman" w:cs="Times New Roman"/>
          <w:color w:val="000000"/>
          <w:sz w:val="24"/>
          <w:szCs w:val="24"/>
          <w:lang w:val="en-US"/>
        </w:rPr>
        <w:t>(10), 1070–1078.</w:t>
      </w:r>
      <w:hyperlink r:id="rId99"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https://doi.org/10.1016/j.jagp.2018.06.005</w:t>
        </w:r>
      </w:hyperlink>
    </w:p>
    <w:p w14:paraId="61646530"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1E1037">
        <w:rPr>
          <w:rFonts w:ascii="Times New Roman" w:eastAsia="Times New Roman" w:hAnsi="Times New Roman" w:cs="Times New Roman"/>
          <w:color w:val="000000"/>
          <w:sz w:val="24"/>
          <w:szCs w:val="24"/>
          <w:lang w:val="en-US"/>
        </w:rPr>
        <w:t>Surkalim</w:t>
      </w:r>
      <w:proofErr w:type="spellEnd"/>
      <w:r w:rsidRPr="001E1037">
        <w:rPr>
          <w:rFonts w:ascii="Times New Roman" w:eastAsia="Times New Roman" w:hAnsi="Times New Roman" w:cs="Times New Roman"/>
          <w:color w:val="000000"/>
          <w:sz w:val="24"/>
          <w:szCs w:val="24"/>
          <w:lang w:val="en-US"/>
        </w:rPr>
        <w:t xml:space="preserve">, D. L., Luo, M., Eres, R., Gebel, K., Buskirk, J. van, Bauman, A., &amp; Ding, D. (2022). </w:t>
      </w:r>
      <w:r w:rsidRPr="008A105B">
        <w:rPr>
          <w:rFonts w:ascii="Times New Roman" w:eastAsia="Times New Roman" w:hAnsi="Times New Roman" w:cs="Times New Roman"/>
          <w:color w:val="000000"/>
          <w:sz w:val="24"/>
          <w:szCs w:val="24"/>
          <w:lang w:val="en-US"/>
        </w:rPr>
        <w:t xml:space="preserve">The prevalence of loneliness across 113 countries: Systematic review and meta-analysis. </w:t>
      </w:r>
      <w:r w:rsidRPr="008A105B">
        <w:rPr>
          <w:rFonts w:ascii="Times New Roman" w:eastAsia="Times New Roman" w:hAnsi="Times New Roman" w:cs="Times New Roman"/>
          <w:i/>
          <w:iCs/>
          <w:color w:val="000000"/>
          <w:sz w:val="24"/>
          <w:szCs w:val="24"/>
          <w:lang w:val="en-US"/>
        </w:rPr>
        <w:t>BMJ</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376</w:t>
      </w:r>
      <w:r w:rsidRPr="008A105B">
        <w:rPr>
          <w:rFonts w:ascii="Times New Roman" w:eastAsia="Times New Roman" w:hAnsi="Times New Roman" w:cs="Times New Roman"/>
          <w:color w:val="000000"/>
          <w:sz w:val="24"/>
          <w:szCs w:val="24"/>
          <w:lang w:val="en-US"/>
        </w:rPr>
        <w:t>, e067068.</w:t>
      </w:r>
      <w:hyperlink r:id="rId100" w:history="1">
        <w:r w:rsidRPr="008A105B">
          <w:rPr>
            <w:rFonts w:ascii="Times New Roman" w:eastAsia="Times New Roman" w:hAnsi="Times New Roman" w:cs="Times New Roman"/>
            <w:color w:val="1155CC"/>
            <w:sz w:val="24"/>
            <w:szCs w:val="24"/>
            <w:u w:val="single"/>
            <w:lang w:val="en-US"/>
          </w:rPr>
          <w:t xml:space="preserve"> https://doi.org/10.1136/bmj-2021-067068</w:t>
        </w:r>
      </w:hyperlink>
    </w:p>
    <w:p w14:paraId="638ABF92"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lastRenderedPageBreak/>
        <w:t>Tavakol</w:t>
      </w:r>
      <w:proofErr w:type="spellEnd"/>
      <w:r w:rsidRPr="008A105B">
        <w:rPr>
          <w:rFonts w:ascii="Times New Roman" w:eastAsia="Times New Roman" w:hAnsi="Times New Roman" w:cs="Times New Roman"/>
          <w:color w:val="000000"/>
          <w:sz w:val="24"/>
          <w:szCs w:val="24"/>
          <w:lang w:val="en-US"/>
        </w:rPr>
        <w:t xml:space="preserve">, M., &amp; Dennick, R. (2011). Making sense of Cronbach’s alpha. </w:t>
      </w:r>
      <w:r w:rsidRPr="008A105B">
        <w:rPr>
          <w:rFonts w:ascii="Times New Roman" w:eastAsia="Times New Roman" w:hAnsi="Times New Roman" w:cs="Times New Roman"/>
          <w:i/>
          <w:iCs/>
          <w:color w:val="000000"/>
          <w:sz w:val="24"/>
          <w:szCs w:val="24"/>
          <w:lang w:val="en-US"/>
        </w:rPr>
        <w:t>International Journal of Medical Education</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w:t>
      </w:r>
      <w:r w:rsidRPr="008A105B">
        <w:rPr>
          <w:rFonts w:ascii="Times New Roman" w:eastAsia="Times New Roman" w:hAnsi="Times New Roman" w:cs="Times New Roman"/>
          <w:color w:val="000000"/>
          <w:sz w:val="24"/>
          <w:szCs w:val="24"/>
          <w:lang w:val="en-US"/>
        </w:rPr>
        <w:t>, 53–55.</w:t>
      </w:r>
      <w:hyperlink r:id="rId101" w:history="1">
        <w:r w:rsidRPr="008A105B">
          <w:rPr>
            <w:rFonts w:ascii="Times New Roman" w:eastAsia="Times New Roman" w:hAnsi="Times New Roman" w:cs="Times New Roman"/>
            <w:color w:val="1155CC"/>
            <w:sz w:val="24"/>
            <w:szCs w:val="24"/>
            <w:u w:val="single"/>
            <w:lang w:val="en-US"/>
          </w:rPr>
          <w:t xml:space="preserve"> https://doi.org/10.5116/ijme.4dfb.8dfd</w:t>
        </w:r>
      </w:hyperlink>
    </w:p>
    <w:p w14:paraId="5CE43BC6"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fr-FR"/>
        </w:rPr>
      </w:pPr>
      <w:proofErr w:type="spellStart"/>
      <w:r w:rsidRPr="008A105B">
        <w:rPr>
          <w:rFonts w:ascii="Times New Roman" w:eastAsia="Times New Roman" w:hAnsi="Times New Roman" w:cs="Times New Roman"/>
          <w:color w:val="000000"/>
          <w:sz w:val="24"/>
          <w:szCs w:val="24"/>
          <w:lang w:val="fr-FR"/>
        </w:rPr>
        <w:t>Trzesniewski</w:t>
      </w:r>
      <w:proofErr w:type="spellEnd"/>
      <w:r w:rsidRPr="008A105B">
        <w:rPr>
          <w:rFonts w:ascii="Times New Roman" w:eastAsia="Times New Roman" w:hAnsi="Times New Roman" w:cs="Times New Roman"/>
          <w:color w:val="000000"/>
          <w:sz w:val="24"/>
          <w:szCs w:val="24"/>
          <w:lang w:val="fr-FR"/>
        </w:rPr>
        <w:t xml:space="preserve">, K. H., &amp; </w:t>
      </w:r>
      <w:proofErr w:type="spellStart"/>
      <w:r w:rsidRPr="008A105B">
        <w:rPr>
          <w:rFonts w:ascii="Times New Roman" w:eastAsia="Times New Roman" w:hAnsi="Times New Roman" w:cs="Times New Roman"/>
          <w:color w:val="000000"/>
          <w:sz w:val="24"/>
          <w:szCs w:val="24"/>
          <w:lang w:val="fr-FR"/>
        </w:rPr>
        <w:t>Donnellan</w:t>
      </w:r>
      <w:proofErr w:type="spellEnd"/>
      <w:r w:rsidRPr="008A105B">
        <w:rPr>
          <w:rFonts w:ascii="Times New Roman" w:eastAsia="Times New Roman" w:hAnsi="Times New Roman" w:cs="Times New Roman"/>
          <w:color w:val="000000"/>
          <w:sz w:val="24"/>
          <w:szCs w:val="24"/>
          <w:lang w:val="fr-FR"/>
        </w:rPr>
        <w:t xml:space="preserve">, M. B. (2010). </w:t>
      </w:r>
      <w:r w:rsidRPr="008A105B">
        <w:rPr>
          <w:rFonts w:ascii="Times New Roman" w:eastAsia="Times New Roman" w:hAnsi="Times New Roman" w:cs="Times New Roman"/>
          <w:color w:val="000000"/>
          <w:sz w:val="24"/>
          <w:szCs w:val="24"/>
          <w:lang w:val="en-US"/>
        </w:rPr>
        <w:t xml:space="preserve">Rethinking “Generation Me”: A study of cohort effects from 1976-2006. </w:t>
      </w:r>
      <w:r w:rsidRPr="008A105B">
        <w:rPr>
          <w:rFonts w:ascii="Times New Roman" w:eastAsia="Times New Roman" w:hAnsi="Times New Roman" w:cs="Times New Roman"/>
          <w:i/>
          <w:iCs/>
          <w:color w:val="000000"/>
          <w:sz w:val="24"/>
          <w:szCs w:val="24"/>
          <w:lang w:val="fr-FR"/>
        </w:rPr>
        <w:t>Perspectives on Psychological Science</w:t>
      </w:r>
      <w:r w:rsidRPr="008A105B">
        <w:rPr>
          <w:rFonts w:ascii="Times New Roman" w:eastAsia="Times New Roman" w:hAnsi="Times New Roman" w:cs="Times New Roman"/>
          <w:color w:val="000000"/>
          <w:sz w:val="24"/>
          <w:szCs w:val="24"/>
          <w:lang w:val="fr-FR"/>
        </w:rPr>
        <w:t xml:space="preserve">, </w:t>
      </w:r>
      <w:r w:rsidRPr="008A105B">
        <w:rPr>
          <w:rFonts w:ascii="Times New Roman" w:eastAsia="Times New Roman" w:hAnsi="Times New Roman" w:cs="Times New Roman"/>
          <w:i/>
          <w:iCs/>
          <w:color w:val="000000"/>
          <w:sz w:val="24"/>
          <w:szCs w:val="24"/>
          <w:lang w:val="fr-FR"/>
        </w:rPr>
        <w:t>5</w:t>
      </w:r>
      <w:r w:rsidRPr="008A105B">
        <w:rPr>
          <w:rFonts w:ascii="Times New Roman" w:eastAsia="Times New Roman" w:hAnsi="Times New Roman" w:cs="Times New Roman"/>
          <w:color w:val="000000"/>
          <w:sz w:val="24"/>
          <w:szCs w:val="24"/>
          <w:lang w:val="fr-FR"/>
        </w:rPr>
        <w:t>(1), 58–75.</w:t>
      </w:r>
      <w:hyperlink r:id="rId102" w:history="1">
        <w:r w:rsidRPr="008A105B">
          <w:rPr>
            <w:rFonts w:ascii="Times New Roman" w:eastAsia="Times New Roman" w:hAnsi="Times New Roman" w:cs="Times New Roman"/>
            <w:color w:val="1155CC"/>
            <w:sz w:val="24"/>
            <w:szCs w:val="24"/>
            <w:u w:val="single"/>
            <w:lang w:val="fr-FR"/>
          </w:rPr>
          <w:t xml:space="preserve"> https://doi.org/10.1177/1745691609356789</w:t>
        </w:r>
      </w:hyperlink>
    </w:p>
    <w:p w14:paraId="3AD5FECF"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7B09C3">
        <w:rPr>
          <w:rFonts w:ascii="Times New Roman" w:eastAsia="Times New Roman" w:hAnsi="Times New Roman" w:cs="Times New Roman"/>
          <w:color w:val="000000"/>
          <w:sz w:val="24"/>
          <w:szCs w:val="24"/>
          <w:lang w:val="fr-FR"/>
        </w:rPr>
        <w:t>Twenge</w:t>
      </w:r>
      <w:proofErr w:type="spellEnd"/>
      <w:r w:rsidRPr="007B09C3">
        <w:rPr>
          <w:rFonts w:ascii="Times New Roman" w:eastAsia="Times New Roman" w:hAnsi="Times New Roman" w:cs="Times New Roman"/>
          <w:color w:val="000000"/>
          <w:sz w:val="24"/>
          <w:szCs w:val="24"/>
          <w:lang w:val="fr-FR"/>
        </w:rPr>
        <w:t xml:space="preserve">, J. M., </w:t>
      </w:r>
      <w:proofErr w:type="spellStart"/>
      <w:r w:rsidRPr="007B09C3">
        <w:rPr>
          <w:rFonts w:ascii="Times New Roman" w:eastAsia="Times New Roman" w:hAnsi="Times New Roman" w:cs="Times New Roman"/>
          <w:color w:val="000000"/>
          <w:sz w:val="24"/>
          <w:szCs w:val="24"/>
          <w:lang w:val="fr-FR"/>
        </w:rPr>
        <w:t>Haidt</w:t>
      </w:r>
      <w:proofErr w:type="spellEnd"/>
      <w:r w:rsidRPr="007B09C3">
        <w:rPr>
          <w:rFonts w:ascii="Times New Roman" w:eastAsia="Times New Roman" w:hAnsi="Times New Roman" w:cs="Times New Roman"/>
          <w:color w:val="000000"/>
          <w:sz w:val="24"/>
          <w:szCs w:val="24"/>
          <w:lang w:val="fr-FR"/>
        </w:rPr>
        <w:t xml:space="preserve">, J., Blake, A. B., </w:t>
      </w:r>
      <w:proofErr w:type="spellStart"/>
      <w:r w:rsidRPr="007B09C3">
        <w:rPr>
          <w:rFonts w:ascii="Times New Roman" w:eastAsia="Times New Roman" w:hAnsi="Times New Roman" w:cs="Times New Roman"/>
          <w:color w:val="000000"/>
          <w:sz w:val="24"/>
          <w:szCs w:val="24"/>
          <w:lang w:val="fr-FR"/>
        </w:rPr>
        <w:t>McAllister</w:t>
      </w:r>
      <w:proofErr w:type="spellEnd"/>
      <w:r w:rsidRPr="007B09C3">
        <w:rPr>
          <w:rFonts w:ascii="Times New Roman" w:eastAsia="Times New Roman" w:hAnsi="Times New Roman" w:cs="Times New Roman"/>
          <w:color w:val="000000"/>
          <w:sz w:val="24"/>
          <w:szCs w:val="24"/>
          <w:lang w:val="fr-FR"/>
        </w:rPr>
        <w:t xml:space="preserve">, C., Lemon, H., &amp; Le Roy, A. (2021). </w:t>
      </w:r>
      <w:r w:rsidRPr="008A105B">
        <w:rPr>
          <w:rFonts w:ascii="Times New Roman" w:eastAsia="Times New Roman" w:hAnsi="Times New Roman" w:cs="Times New Roman"/>
          <w:color w:val="000000"/>
          <w:sz w:val="24"/>
          <w:szCs w:val="24"/>
          <w:lang w:val="en-US"/>
        </w:rPr>
        <w:t xml:space="preserve">Worldwide increases in adolescent loneliness. </w:t>
      </w:r>
      <w:r w:rsidRPr="008A105B">
        <w:rPr>
          <w:rFonts w:ascii="Times New Roman" w:eastAsia="Times New Roman" w:hAnsi="Times New Roman" w:cs="Times New Roman"/>
          <w:i/>
          <w:iCs/>
          <w:color w:val="000000"/>
          <w:sz w:val="24"/>
          <w:szCs w:val="24"/>
          <w:lang w:val="en-US"/>
        </w:rPr>
        <w:t>Journal of Adolescence</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93</w:t>
      </w:r>
      <w:r w:rsidRPr="008A105B">
        <w:rPr>
          <w:rFonts w:ascii="Times New Roman" w:eastAsia="Times New Roman" w:hAnsi="Times New Roman" w:cs="Times New Roman"/>
          <w:color w:val="000000"/>
          <w:sz w:val="24"/>
          <w:szCs w:val="24"/>
          <w:lang w:val="en-US"/>
        </w:rPr>
        <w:t>, 257–269.</w:t>
      </w:r>
      <w:hyperlink r:id="rId103" w:history="1">
        <w:r w:rsidRPr="008A105B">
          <w:rPr>
            <w:rFonts w:ascii="Times New Roman" w:eastAsia="Times New Roman" w:hAnsi="Times New Roman" w:cs="Times New Roman"/>
            <w:color w:val="1155CC"/>
            <w:sz w:val="24"/>
            <w:szCs w:val="24"/>
            <w:u w:val="single"/>
            <w:lang w:val="en-US"/>
          </w:rPr>
          <w:t xml:space="preserve"> https://doi.org/10.1016/j.adolescence.2021.06.006</w:t>
        </w:r>
      </w:hyperlink>
    </w:p>
    <w:p w14:paraId="3E9D29E9"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UK Government (2018, October 15). </w:t>
      </w:r>
      <w:r w:rsidRPr="008A105B">
        <w:rPr>
          <w:rFonts w:ascii="Times New Roman" w:eastAsia="Times New Roman" w:hAnsi="Times New Roman" w:cs="Times New Roman"/>
          <w:i/>
          <w:iCs/>
          <w:color w:val="000000"/>
          <w:sz w:val="24"/>
          <w:szCs w:val="24"/>
          <w:lang w:val="en-US"/>
        </w:rPr>
        <w:t>PM launches government’s first loneliness strategy</w:t>
      </w:r>
      <w:r w:rsidRPr="008A105B">
        <w:rPr>
          <w:rFonts w:ascii="Times New Roman" w:eastAsia="Times New Roman" w:hAnsi="Times New Roman" w:cs="Times New Roman"/>
          <w:color w:val="000000"/>
          <w:sz w:val="24"/>
          <w:szCs w:val="24"/>
          <w:lang w:val="en-US"/>
        </w:rPr>
        <w:t>. UK Government.</w:t>
      </w:r>
      <w:hyperlink r:id="rId104"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https://www.gov.uk/government/news/pm-launches-governments-first-loneliness-strategy</w:t>
        </w:r>
      </w:hyperlink>
    </w:p>
    <w:p w14:paraId="2E5D99E6"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1E1037">
        <w:rPr>
          <w:rFonts w:ascii="Times New Roman" w:eastAsia="Times New Roman" w:hAnsi="Times New Roman" w:cs="Times New Roman"/>
          <w:color w:val="000000"/>
          <w:sz w:val="24"/>
          <w:szCs w:val="24"/>
          <w:lang w:val="en-US"/>
        </w:rPr>
        <w:t>Valtorta</w:t>
      </w:r>
      <w:proofErr w:type="spellEnd"/>
      <w:r w:rsidRPr="001E1037">
        <w:rPr>
          <w:rFonts w:ascii="Times New Roman" w:eastAsia="Times New Roman" w:hAnsi="Times New Roman" w:cs="Times New Roman"/>
          <w:color w:val="000000"/>
          <w:sz w:val="24"/>
          <w:szCs w:val="24"/>
          <w:lang w:val="en-US"/>
        </w:rPr>
        <w:t xml:space="preserve">, N. K., Kanaan, M., Gilbody, S., &amp; Hanratty, B. (2018). </w:t>
      </w:r>
      <w:r w:rsidRPr="008A105B">
        <w:rPr>
          <w:rFonts w:ascii="Times New Roman" w:eastAsia="Times New Roman" w:hAnsi="Times New Roman" w:cs="Times New Roman"/>
          <w:color w:val="000000"/>
          <w:sz w:val="24"/>
          <w:szCs w:val="24"/>
          <w:lang w:val="en-US"/>
        </w:rPr>
        <w:t xml:space="preserve">Loneliness, social isolation and risk of cardiovascular disease in the English Longitudinal Study of Ageing. </w:t>
      </w:r>
      <w:r w:rsidRPr="008A105B">
        <w:rPr>
          <w:rFonts w:ascii="Times New Roman" w:eastAsia="Times New Roman" w:hAnsi="Times New Roman" w:cs="Times New Roman"/>
          <w:i/>
          <w:iCs/>
          <w:color w:val="000000"/>
          <w:sz w:val="24"/>
          <w:szCs w:val="24"/>
          <w:lang w:val="en-US"/>
        </w:rPr>
        <w:t>European Journal of Preventive Cardiology</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25</w:t>
      </w:r>
      <w:r w:rsidRPr="008A105B">
        <w:rPr>
          <w:rFonts w:ascii="Times New Roman" w:eastAsia="Times New Roman" w:hAnsi="Times New Roman" w:cs="Times New Roman"/>
          <w:color w:val="000000"/>
          <w:sz w:val="24"/>
          <w:szCs w:val="24"/>
          <w:lang w:val="en-US"/>
        </w:rPr>
        <w:t>(13), 1387–1396.</w:t>
      </w:r>
      <w:hyperlink r:id="rId105" w:history="1">
        <w:r w:rsidRPr="008A105B">
          <w:rPr>
            <w:rFonts w:ascii="Times New Roman" w:eastAsia="Times New Roman" w:hAnsi="Times New Roman" w:cs="Times New Roman"/>
            <w:color w:val="1155CC"/>
            <w:sz w:val="24"/>
            <w:szCs w:val="24"/>
            <w:u w:val="single"/>
            <w:lang w:val="en-US"/>
          </w:rPr>
          <w:t xml:space="preserve"> https://doi.org/10.1177/2047487318792696</w:t>
        </w:r>
      </w:hyperlink>
    </w:p>
    <w:p w14:paraId="57E5E69E"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Valtorta</w:t>
      </w:r>
      <w:proofErr w:type="spellEnd"/>
      <w:r w:rsidRPr="008A105B">
        <w:rPr>
          <w:rFonts w:ascii="Times New Roman" w:eastAsia="Times New Roman" w:hAnsi="Times New Roman" w:cs="Times New Roman"/>
          <w:color w:val="000000"/>
          <w:sz w:val="24"/>
          <w:szCs w:val="24"/>
          <w:lang w:val="en-US"/>
        </w:rPr>
        <w:t xml:space="preserve">, N. K., Kanaan, M., Gilbody, S., </w:t>
      </w:r>
      <w:proofErr w:type="spellStart"/>
      <w:r w:rsidRPr="008A105B">
        <w:rPr>
          <w:rFonts w:ascii="Times New Roman" w:eastAsia="Times New Roman" w:hAnsi="Times New Roman" w:cs="Times New Roman"/>
          <w:color w:val="000000"/>
          <w:sz w:val="24"/>
          <w:szCs w:val="24"/>
          <w:lang w:val="en-US"/>
        </w:rPr>
        <w:t>Ronzi</w:t>
      </w:r>
      <w:proofErr w:type="spellEnd"/>
      <w:r w:rsidRPr="008A105B">
        <w:rPr>
          <w:rFonts w:ascii="Times New Roman" w:eastAsia="Times New Roman" w:hAnsi="Times New Roman" w:cs="Times New Roman"/>
          <w:color w:val="000000"/>
          <w:sz w:val="24"/>
          <w:szCs w:val="24"/>
          <w:lang w:val="en-US"/>
        </w:rPr>
        <w:t xml:space="preserve">, S., &amp; Hanratty, B. (2016). Loneliness and social isolation as risk factors for coronary heart disease and stroke: Systematic review and meta-analysis of longitudinal observational studies. </w:t>
      </w:r>
      <w:r w:rsidRPr="00DD771A">
        <w:rPr>
          <w:rFonts w:ascii="Times New Roman" w:eastAsia="Times New Roman" w:hAnsi="Times New Roman" w:cs="Times New Roman"/>
          <w:i/>
          <w:iCs/>
          <w:color w:val="000000"/>
          <w:sz w:val="24"/>
          <w:szCs w:val="24"/>
          <w:lang w:val="en-US"/>
        </w:rPr>
        <w:t>Heart (British Cardiac Society)</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102</w:t>
      </w:r>
      <w:r w:rsidRPr="00DD771A">
        <w:rPr>
          <w:rFonts w:ascii="Times New Roman" w:eastAsia="Times New Roman" w:hAnsi="Times New Roman" w:cs="Times New Roman"/>
          <w:color w:val="000000"/>
          <w:sz w:val="24"/>
          <w:szCs w:val="24"/>
          <w:lang w:val="en-US"/>
        </w:rPr>
        <w:t>(13), 1009–1016.</w:t>
      </w:r>
      <w:hyperlink r:id="rId106" w:history="1">
        <w:r w:rsidRPr="00DD771A">
          <w:rPr>
            <w:rFonts w:ascii="Times New Roman" w:eastAsia="Times New Roman" w:hAnsi="Times New Roman" w:cs="Times New Roman"/>
            <w:color w:val="1155CC"/>
            <w:sz w:val="24"/>
            <w:szCs w:val="24"/>
            <w:u w:val="single"/>
            <w:lang w:val="en-US"/>
          </w:rPr>
          <w:t xml:space="preserve"> https://doi.org/10.1136/heartjnl-2015-308790</w:t>
        </w:r>
      </w:hyperlink>
    </w:p>
    <w:p w14:paraId="29CD21FA"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van den Broek, T., &amp; Grundy, E. (2018). Parental health limitations, caregiving and loneliness among women with widowed parents: Longitudinal evidence from France. </w:t>
      </w:r>
      <w:r w:rsidRPr="008A105B">
        <w:rPr>
          <w:rFonts w:ascii="Times New Roman" w:eastAsia="Times New Roman" w:hAnsi="Times New Roman" w:cs="Times New Roman"/>
          <w:i/>
          <w:iCs/>
          <w:color w:val="000000"/>
          <w:sz w:val="24"/>
          <w:szCs w:val="24"/>
          <w:lang w:val="en-US"/>
        </w:rPr>
        <w:t>European Journal of Ageing</w:t>
      </w:r>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i/>
          <w:iCs/>
          <w:color w:val="000000"/>
          <w:sz w:val="24"/>
          <w:szCs w:val="24"/>
          <w:lang w:val="en-US"/>
        </w:rPr>
        <w:t>15</w:t>
      </w:r>
      <w:r w:rsidRPr="008A105B">
        <w:rPr>
          <w:rFonts w:ascii="Times New Roman" w:eastAsia="Times New Roman" w:hAnsi="Times New Roman" w:cs="Times New Roman"/>
          <w:color w:val="000000"/>
          <w:sz w:val="24"/>
          <w:szCs w:val="24"/>
          <w:lang w:val="en-US"/>
        </w:rPr>
        <w:t>(4), 369–377.</w:t>
      </w:r>
      <w:hyperlink r:id="rId107"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https://doi.org/10.1007/s10433-018-0459-2</w:t>
        </w:r>
      </w:hyperlink>
    </w:p>
    <w:p w14:paraId="3D9D40D9"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lastRenderedPageBreak/>
        <w:t xml:space="preserve">Van Tilburg, T. G. (2021). Social, emotional, and existential Loneliness: A test of the multidimensional concept. </w:t>
      </w:r>
      <w:r w:rsidRPr="00DD771A">
        <w:rPr>
          <w:rFonts w:ascii="Times New Roman" w:eastAsia="Times New Roman" w:hAnsi="Times New Roman" w:cs="Times New Roman"/>
          <w:i/>
          <w:iCs/>
          <w:color w:val="000000"/>
          <w:sz w:val="24"/>
          <w:szCs w:val="24"/>
          <w:lang w:val="en-US"/>
        </w:rPr>
        <w:t>The Gerontologist</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61</w:t>
      </w:r>
      <w:r w:rsidRPr="00DD771A">
        <w:rPr>
          <w:rFonts w:ascii="Times New Roman" w:eastAsia="Times New Roman" w:hAnsi="Times New Roman" w:cs="Times New Roman"/>
          <w:color w:val="000000"/>
          <w:sz w:val="24"/>
          <w:szCs w:val="24"/>
          <w:lang w:val="en-US"/>
        </w:rPr>
        <w:t>(7), e335–e344.</w:t>
      </w:r>
      <w:hyperlink r:id="rId108" w:history="1">
        <w:r w:rsidRPr="00DD771A">
          <w:rPr>
            <w:rFonts w:ascii="Times New Roman" w:eastAsia="Times New Roman" w:hAnsi="Times New Roman" w:cs="Times New Roman"/>
            <w:color w:val="1155CC"/>
            <w:sz w:val="24"/>
            <w:szCs w:val="24"/>
            <w:u w:val="single"/>
            <w:lang w:val="en-US"/>
          </w:rPr>
          <w:t xml:space="preserve"> https://doi.org/10.1093/geront/gnaa082</w:t>
        </w:r>
      </w:hyperlink>
    </w:p>
    <w:p w14:paraId="54CD942E"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Victor, C. R., &amp; Yang, K. (2012). The prevalence of loneliness among adults: A case study of the United Kingdom. </w:t>
      </w:r>
      <w:r w:rsidRPr="00DD771A">
        <w:rPr>
          <w:rFonts w:ascii="Times New Roman" w:eastAsia="Times New Roman" w:hAnsi="Times New Roman" w:cs="Times New Roman"/>
          <w:i/>
          <w:iCs/>
          <w:color w:val="000000"/>
          <w:sz w:val="24"/>
          <w:szCs w:val="24"/>
          <w:lang w:val="en-US"/>
        </w:rPr>
        <w:t>The Journal of Psychology</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146</w:t>
      </w:r>
      <w:r w:rsidRPr="00DD771A">
        <w:rPr>
          <w:rFonts w:ascii="Times New Roman" w:eastAsia="Times New Roman" w:hAnsi="Times New Roman" w:cs="Times New Roman"/>
          <w:color w:val="000000"/>
          <w:sz w:val="24"/>
          <w:szCs w:val="24"/>
          <w:lang w:val="en-US"/>
        </w:rPr>
        <w:t>(1–2), 85–104.</w:t>
      </w:r>
      <w:hyperlink r:id="rId109" w:history="1">
        <w:r w:rsidRPr="00DD771A">
          <w:rPr>
            <w:rFonts w:ascii="Times New Roman" w:eastAsia="Times New Roman" w:hAnsi="Times New Roman" w:cs="Times New Roman"/>
            <w:color w:val="1155CC"/>
            <w:sz w:val="24"/>
            <w:szCs w:val="24"/>
            <w:u w:val="single"/>
            <w:lang w:val="en-US"/>
          </w:rPr>
          <w:t xml:space="preserve"> https://doi.org/10.1080/00223980.2011.613875</w:t>
        </w:r>
      </w:hyperlink>
    </w:p>
    <w:p w14:paraId="6DBA9042"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Watkins, M. W. (2017). The reliability of multidimensional neuropsychological measures: From alpha to omega. </w:t>
      </w:r>
      <w:r w:rsidRPr="00DD771A">
        <w:rPr>
          <w:rFonts w:ascii="Times New Roman" w:eastAsia="Times New Roman" w:hAnsi="Times New Roman" w:cs="Times New Roman"/>
          <w:i/>
          <w:iCs/>
          <w:color w:val="000000"/>
          <w:sz w:val="24"/>
          <w:szCs w:val="24"/>
          <w:lang w:val="en-US"/>
        </w:rPr>
        <w:t>The Clinical Neuropsychologist</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31</w:t>
      </w:r>
      <w:r w:rsidRPr="00DD771A">
        <w:rPr>
          <w:rFonts w:ascii="Times New Roman" w:eastAsia="Times New Roman" w:hAnsi="Times New Roman" w:cs="Times New Roman"/>
          <w:color w:val="000000"/>
          <w:sz w:val="24"/>
          <w:szCs w:val="24"/>
          <w:lang w:val="en-US"/>
        </w:rPr>
        <w:t>(6–7), 1113–1126.</w:t>
      </w:r>
      <w:hyperlink r:id="rId110" w:history="1">
        <w:r w:rsidRPr="00DD771A">
          <w:rPr>
            <w:rFonts w:ascii="Times New Roman" w:eastAsia="Times New Roman" w:hAnsi="Times New Roman" w:cs="Times New Roman"/>
            <w:color w:val="1155CC"/>
            <w:sz w:val="24"/>
            <w:szCs w:val="24"/>
            <w:u w:val="single"/>
            <w:lang w:val="en-US"/>
          </w:rPr>
          <w:t xml:space="preserve"> https://doi.org/10.1080/13854046.2017.1317364</w:t>
        </w:r>
      </w:hyperlink>
    </w:p>
    <w:p w14:paraId="293D353B"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Weiss, R. S. (1973). </w:t>
      </w:r>
      <w:r w:rsidRPr="008A105B">
        <w:rPr>
          <w:rFonts w:ascii="Times New Roman" w:eastAsia="Times New Roman" w:hAnsi="Times New Roman" w:cs="Times New Roman"/>
          <w:i/>
          <w:iCs/>
          <w:color w:val="000000"/>
          <w:sz w:val="24"/>
          <w:szCs w:val="24"/>
          <w:lang w:val="en-US"/>
        </w:rPr>
        <w:t>The experience of emotional and social isolation</w:t>
      </w:r>
      <w:r w:rsidRPr="008A105B">
        <w:rPr>
          <w:rFonts w:ascii="Times New Roman" w:eastAsia="Times New Roman" w:hAnsi="Times New Roman" w:cs="Times New Roman"/>
          <w:color w:val="000000"/>
          <w:sz w:val="24"/>
          <w:szCs w:val="24"/>
          <w:lang w:val="en-US"/>
        </w:rPr>
        <w:t>. MIT Press.</w:t>
      </w:r>
    </w:p>
    <w:p w14:paraId="2C2FD8A6"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proofErr w:type="spellStart"/>
      <w:r w:rsidRPr="008A105B">
        <w:rPr>
          <w:rFonts w:ascii="Times New Roman" w:eastAsia="Times New Roman" w:hAnsi="Times New Roman" w:cs="Times New Roman"/>
          <w:color w:val="000000"/>
          <w:sz w:val="24"/>
          <w:szCs w:val="24"/>
          <w:lang w:val="en-US"/>
        </w:rPr>
        <w:t>Witthöft</w:t>
      </w:r>
      <w:proofErr w:type="spellEnd"/>
      <w:r w:rsidRPr="008A105B">
        <w:rPr>
          <w:rFonts w:ascii="Times New Roman" w:eastAsia="Times New Roman" w:hAnsi="Times New Roman" w:cs="Times New Roman"/>
          <w:color w:val="000000"/>
          <w:sz w:val="24"/>
          <w:szCs w:val="24"/>
          <w:lang w:val="en-US"/>
        </w:rPr>
        <w:t xml:space="preserve">, M., Jungmann, S. M., Germer, S., &amp; </w:t>
      </w:r>
      <w:proofErr w:type="spellStart"/>
      <w:r w:rsidRPr="008A105B">
        <w:rPr>
          <w:rFonts w:ascii="Times New Roman" w:eastAsia="Times New Roman" w:hAnsi="Times New Roman" w:cs="Times New Roman"/>
          <w:color w:val="000000"/>
          <w:sz w:val="24"/>
          <w:szCs w:val="24"/>
          <w:lang w:val="en-US"/>
        </w:rPr>
        <w:t>Bräscher</w:t>
      </w:r>
      <w:proofErr w:type="spellEnd"/>
      <w:r w:rsidRPr="008A105B">
        <w:rPr>
          <w:rFonts w:ascii="Times New Roman" w:eastAsia="Times New Roman" w:hAnsi="Times New Roman" w:cs="Times New Roman"/>
          <w:color w:val="000000"/>
          <w:sz w:val="24"/>
          <w:szCs w:val="24"/>
          <w:lang w:val="en-US"/>
        </w:rPr>
        <w:t xml:space="preserve">, A.-K. (2022). Early adverse effects of </w:t>
      </w:r>
      <w:proofErr w:type="spellStart"/>
      <w:r w:rsidRPr="008A105B">
        <w:rPr>
          <w:rFonts w:ascii="Times New Roman" w:eastAsia="Times New Roman" w:hAnsi="Times New Roman" w:cs="Times New Roman"/>
          <w:color w:val="000000"/>
          <w:sz w:val="24"/>
          <w:szCs w:val="24"/>
          <w:lang w:val="en-US"/>
        </w:rPr>
        <w:t>behavioural</w:t>
      </w:r>
      <w:proofErr w:type="spellEnd"/>
      <w:r w:rsidRPr="008A105B">
        <w:rPr>
          <w:rFonts w:ascii="Times New Roman" w:eastAsia="Times New Roman" w:hAnsi="Times New Roman" w:cs="Times New Roman"/>
          <w:color w:val="000000"/>
          <w:sz w:val="24"/>
          <w:szCs w:val="24"/>
          <w:lang w:val="en-US"/>
        </w:rPr>
        <w:t xml:space="preserve"> preventive strategies during the COVID-19 pandemic in Germany: An online general population survey. </w:t>
      </w:r>
      <w:r w:rsidRPr="00DD771A">
        <w:rPr>
          <w:rFonts w:ascii="Times New Roman" w:eastAsia="Times New Roman" w:hAnsi="Times New Roman" w:cs="Times New Roman"/>
          <w:i/>
          <w:iCs/>
          <w:color w:val="000000"/>
          <w:sz w:val="24"/>
          <w:szCs w:val="24"/>
          <w:lang w:val="en-US"/>
        </w:rPr>
        <w:t>Clinical Psychology in Europe</w:t>
      </w:r>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i/>
          <w:iCs/>
          <w:color w:val="000000"/>
          <w:sz w:val="24"/>
          <w:szCs w:val="24"/>
          <w:lang w:val="en-US"/>
        </w:rPr>
        <w:t>4</w:t>
      </w:r>
      <w:r w:rsidRPr="00DD771A">
        <w:rPr>
          <w:rFonts w:ascii="Times New Roman" w:eastAsia="Times New Roman" w:hAnsi="Times New Roman" w:cs="Times New Roman"/>
          <w:color w:val="000000"/>
          <w:sz w:val="24"/>
          <w:szCs w:val="24"/>
          <w:lang w:val="en-US"/>
        </w:rPr>
        <w:t>(3).</w:t>
      </w:r>
      <w:hyperlink r:id="rId111" w:history="1">
        <w:r w:rsidRPr="00DD771A">
          <w:rPr>
            <w:rFonts w:ascii="Times New Roman" w:eastAsia="Times New Roman" w:hAnsi="Times New Roman" w:cs="Times New Roman"/>
            <w:color w:val="000000"/>
            <w:sz w:val="24"/>
            <w:szCs w:val="24"/>
            <w:lang w:val="en-US"/>
          </w:rPr>
          <w:t xml:space="preserve"> </w:t>
        </w:r>
        <w:r w:rsidRPr="00DD771A">
          <w:rPr>
            <w:rFonts w:ascii="Times New Roman" w:eastAsia="Times New Roman" w:hAnsi="Times New Roman" w:cs="Times New Roman"/>
            <w:color w:val="1155CC"/>
            <w:sz w:val="24"/>
            <w:szCs w:val="24"/>
            <w:u w:val="single"/>
            <w:lang w:val="en-US"/>
          </w:rPr>
          <w:t>https://doi.org/10.32872/cpe.7205</w:t>
        </w:r>
      </w:hyperlink>
    </w:p>
    <w:p w14:paraId="42972555" w14:textId="77777777" w:rsidR="008A105B" w:rsidRPr="008A105B"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World Health Organization (2023, November 15). </w:t>
      </w:r>
      <w:r w:rsidRPr="008A105B">
        <w:rPr>
          <w:rFonts w:ascii="Times New Roman" w:eastAsia="Times New Roman" w:hAnsi="Times New Roman" w:cs="Times New Roman"/>
          <w:i/>
          <w:iCs/>
          <w:color w:val="000000"/>
          <w:sz w:val="24"/>
          <w:szCs w:val="24"/>
          <w:lang w:val="en-US"/>
        </w:rPr>
        <w:t>WHO launches commission to foster social connection</w:t>
      </w:r>
      <w:r w:rsidRPr="008A105B">
        <w:rPr>
          <w:rFonts w:ascii="Times New Roman" w:eastAsia="Times New Roman" w:hAnsi="Times New Roman" w:cs="Times New Roman"/>
          <w:color w:val="000000"/>
          <w:sz w:val="24"/>
          <w:szCs w:val="24"/>
          <w:lang w:val="en-US"/>
        </w:rPr>
        <w:t>. World Health Organization.</w:t>
      </w:r>
      <w:hyperlink r:id="rId112" w:history="1">
        <w:r w:rsidRPr="008A105B">
          <w:rPr>
            <w:rFonts w:ascii="Times New Roman" w:eastAsia="Times New Roman" w:hAnsi="Times New Roman" w:cs="Times New Roman"/>
            <w:color w:val="000000"/>
            <w:sz w:val="24"/>
            <w:szCs w:val="24"/>
            <w:lang w:val="en-US"/>
          </w:rPr>
          <w:t xml:space="preserve"> </w:t>
        </w:r>
        <w:r w:rsidRPr="008A105B">
          <w:rPr>
            <w:rFonts w:ascii="Times New Roman" w:eastAsia="Times New Roman" w:hAnsi="Times New Roman" w:cs="Times New Roman"/>
            <w:color w:val="1155CC"/>
            <w:sz w:val="24"/>
            <w:szCs w:val="24"/>
            <w:u w:val="single"/>
            <w:lang w:val="en-US"/>
          </w:rPr>
          <w:t>https://www.who.int/news/item/15-11-2023-who-launches-commission-to-foster-social-connection</w:t>
        </w:r>
      </w:hyperlink>
    </w:p>
    <w:p w14:paraId="3B7FFD3B" w14:textId="77777777" w:rsidR="008A105B" w:rsidRPr="00DD771A" w:rsidRDefault="008A105B" w:rsidP="000E5196">
      <w:pPr>
        <w:spacing w:line="480" w:lineRule="auto"/>
        <w:ind w:left="960" w:hanging="480"/>
        <w:rPr>
          <w:rFonts w:ascii="Times New Roman" w:eastAsia="Times New Roman" w:hAnsi="Times New Roman" w:cs="Times New Roman"/>
          <w:sz w:val="24"/>
          <w:szCs w:val="24"/>
          <w:lang w:val="en-US"/>
        </w:rPr>
      </w:pPr>
      <w:r w:rsidRPr="008A105B">
        <w:rPr>
          <w:rFonts w:ascii="Times New Roman" w:eastAsia="Times New Roman" w:hAnsi="Times New Roman" w:cs="Times New Roman"/>
          <w:color w:val="000000"/>
          <w:sz w:val="24"/>
          <w:szCs w:val="24"/>
          <w:lang w:val="en-US"/>
        </w:rPr>
        <w:t xml:space="preserve">Wright, S. L., Burt, C. D. B., &amp; Strongman, K. T. (2006). </w:t>
      </w:r>
      <w:r w:rsidRPr="008A105B">
        <w:rPr>
          <w:rFonts w:ascii="Times New Roman" w:eastAsia="Times New Roman" w:hAnsi="Times New Roman" w:cs="Times New Roman"/>
          <w:i/>
          <w:iCs/>
          <w:color w:val="000000"/>
          <w:sz w:val="24"/>
          <w:szCs w:val="24"/>
          <w:lang w:val="en-US"/>
        </w:rPr>
        <w:t>Loneliness in the Workplace: Construct definition and scale development</w:t>
      </w:r>
      <w:r w:rsidRPr="008A105B">
        <w:rPr>
          <w:rFonts w:ascii="Times New Roman" w:eastAsia="Times New Roman" w:hAnsi="Times New Roman" w:cs="Times New Roman"/>
          <w:color w:val="000000"/>
          <w:sz w:val="24"/>
          <w:szCs w:val="24"/>
          <w:lang w:val="en-US"/>
        </w:rPr>
        <w:t>.</w:t>
      </w:r>
      <w:hyperlink r:id="rId113" w:history="1">
        <w:r w:rsidRPr="008A105B">
          <w:rPr>
            <w:rFonts w:ascii="Times New Roman" w:eastAsia="Times New Roman" w:hAnsi="Times New Roman" w:cs="Times New Roman"/>
            <w:color w:val="1155CC"/>
            <w:sz w:val="24"/>
            <w:szCs w:val="24"/>
            <w:u w:val="single"/>
            <w:lang w:val="en-US"/>
          </w:rPr>
          <w:t xml:space="preserve"> </w:t>
        </w:r>
        <w:r w:rsidRPr="00DD771A">
          <w:rPr>
            <w:rFonts w:ascii="Times New Roman" w:eastAsia="Times New Roman" w:hAnsi="Times New Roman" w:cs="Times New Roman"/>
            <w:color w:val="1155CC"/>
            <w:sz w:val="24"/>
            <w:szCs w:val="24"/>
            <w:u w:val="single"/>
            <w:lang w:val="en-US"/>
          </w:rPr>
          <w:t>http://hdl.handle.net/10092/2751</w:t>
        </w:r>
      </w:hyperlink>
    </w:p>
    <w:p w14:paraId="4D38909C" w14:textId="1AF08F84" w:rsidR="00EF3326" w:rsidRPr="000574E9" w:rsidRDefault="008A105B" w:rsidP="000E5196">
      <w:pPr>
        <w:spacing w:line="480" w:lineRule="auto"/>
        <w:ind w:left="960" w:hanging="480"/>
        <w:rPr>
          <w:rFonts w:ascii="Times New Roman" w:eastAsia="Times New Roman" w:hAnsi="Times New Roman" w:cs="Times New Roman"/>
          <w:sz w:val="24"/>
          <w:szCs w:val="24"/>
          <w:lang w:val="fr-FR"/>
        </w:rPr>
        <w:sectPr w:rsidR="00EF3326" w:rsidRPr="000574E9" w:rsidSect="0081483B">
          <w:headerReference w:type="default" r:id="rId114"/>
          <w:pgSz w:w="11909" w:h="16834"/>
          <w:pgMar w:top="1440" w:right="1440" w:bottom="1440" w:left="1440" w:header="720" w:footer="720" w:gutter="0"/>
          <w:lnNumType w:countBy="1" w:restart="continuous"/>
          <w:pgNumType w:start="1"/>
          <w:cols w:space="720"/>
          <w:docGrid w:linePitch="299"/>
        </w:sectPr>
      </w:pPr>
      <w:r w:rsidRPr="008A105B">
        <w:rPr>
          <w:rFonts w:ascii="Times New Roman" w:eastAsia="Times New Roman" w:hAnsi="Times New Roman" w:cs="Times New Roman"/>
          <w:color w:val="000000"/>
          <w:sz w:val="24"/>
          <w:szCs w:val="24"/>
          <w:lang w:val="en-US"/>
        </w:rPr>
        <w:t xml:space="preserve">Yang, K., &amp; Victor, C. (2011). Age and loneliness in 25 European nations. </w:t>
      </w:r>
      <w:proofErr w:type="spellStart"/>
      <w:r w:rsidRPr="008A105B">
        <w:rPr>
          <w:rFonts w:ascii="Times New Roman" w:eastAsia="Times New Roman" w:hAnsi="Times New Roman" w:cs="Times New Roman"/>
          <w:i/>
          <w:iCs/>
          <w:color w:val="000000"/>
          <w:sz w:val="24"/>
          <w:szCs w:val="24"/>
          <w:lang w:val="fr-FR"/>
        </w:rPr>
        <w:t>Ageing</w:t>
      </w:r>
      <w:proofErr w:type="spellEnd"/>
      <w:r w:rsidRPr="008A105B">
        <w:rPr>
          <w:rFonts w:ascii="Times New Roman" w:eastAsia="Times New Roman" w:hAnsi="Times New Roman" w:cs="Times New Roman"/>
          <w:i/>
          <w:iCs/>
          <w:color w:val="000000"/>
          <w:sz w:val="24"/>
          <w:szCs w:val="24"/>
          <w:lang w:val="fr-FR"/>
        </w:rPr>
        <w:t xml:space="preserve"> &amp; Society</w:t>
      </w:r>
      <w:r w:rsidRPr="008A105B">
        <w:rPr>
          <w:rFonts w:ascii="Times New Roman" w:eastAsia="Times New Roman" w:hAnsi="Times New Roman" w:cs="Times New Roman"/>
          <w:color w:val="000000"/>
          <w:sz w:val="24"/>
          <w:szCs w:val="24"/>
          <w:lang w:val="fr-FR"/>
        </w:rPr>
        <w:t xml:space="preserve">, </w:t>
      </w:r>
      <w:r w:rsidRPr="008A105B">
        <w:rPr>
          <w:rFonts w:ascii="Times New Roman" w:eastAsia="Times New Roman" w:hAnsi="Times New Roman" w:cs="Times New Roman"/>
          <w:i/>
          <w:iCs/>
          <w:color w:val="000000"/>
          <w:sz w:val="24"/>
          <w:szCs w:val="24"/>
          <w:lang w:val="fr-FR"/>
        </w:rPr>
        <w:t>31</w:t>
      </w:r>
      <w:r w:rsidRPr="008A105B">
        <w:rPr>
          <w:rFonts w:ascii="Times New Roman" w:eastAsia="Times New Roman" w:hAnsi="Times New Roman" w:cs="Times New Roman"/>
          <w:color w:val="000000"/>
          <w:sz w:val="24"/>
          <w:szCs w:val="24"/>
          <w:lang w:val="fr-FR"/>
        </w:rPr>
        <w:t>(8), 1368–1388.</w:t>
      </w:r>
      <w:hyperlink r:id="rId115" w:history="1">
        <w:r w:rsidRPr="008A105B">
          <w:rPr>
            <w:rFonts w:ascii="Times New Roman" w:eastAsia="Times New Roman" w:hAnsi="Times New Roman" w:cs="Times New Roman"/>
            <w:color w:val="1155CC"/>
            <w:sz w:val="24"/>
            <w:szCs w:val="24"/>
            <w:u w:val="single"/>
            <w:lang w:val="fr-FR"/>
          </w:rPr>
          <w:t xml:space="preserve"> https://doi.org/10.1017/S0144686X1000139X</w:t>
        </w:r>
      </w:hyperlink>
    </w:p>
    <w:p w14:paraId="46867829" w14:textId="77777777" w:rsidR="00EF3326" w:rsidRPr="00EF3326" w:rsidRDefault="00EF3326" w:rsidP="00EF3326">
      <w:pPr>
        <w:widowControl w:val="0"/>
        <w:pBdr>
          <w:top w:val="nil"/>
          <w:left w:val="nil"/>
          <w:bottom w:val="nil"/>
          <w:right w:val="nil"/>
          <w:between w:val="nil"/>
        </w:pBdr>
        <w:rPr>
          <w:color w:val="000000"/>
          <w:lang w:val="en-US"/>
        </w:rPr>
      </w:pPr>
    </w:p>
    <w:tbl>
      <w:tblPr>
        <w:tblW w:w="15040" w:type="dxa"/>
        <w:tblLayout w:type="fixed"/>
        <w:tblLook w:val="0400" w:firstRow="0" w:lastRow="0" w:firstColumn="0" w:lastColumn="0" w:noHBand="0" w:noVBand="1"/>
      </w:tblPr>
      <w:tblGrid>
        <w:gridCol w:w="1418"/>
        <w:gridCol w:w="1022"/>
        <w:gridCol w:w="840"/>
        <w:gridCol w:w="840"/>
        <w:gridCol w:w="840"/>
        <w:gridCol w:w="840"/>
        <w:gridCol w:w="840"/>
        <w:gridCol w:w="840"/>
        <w:gridCol w:w="840"/>
        <w:gridCol w:w="840"/>
        <w:gridCol w:w="840"/>
        <w:gridCol w:w="840"/>
        <w:gridCol w:w="840"/>
        <w:gridCol w:w="840"/>
        <w:gridCol w:w="840"/>
        <w:gridCol w:w="840"/>
        <w:gridCol w:w="840"/>
      </w:tblGrid>
      <w:tr w:rsidR="00EF3326" w:rsidRPr="00EF3326" w14:paraId="4B9FE750" w14:textId="77777777" w:rsidTr="0046290C">
        <w:trPr>
          <w:trHeight w:val="285"/>
        </w:trPr>
        <w:tc>
          <w:tcPr>
            <w:tcW w:w="1418" w:type="dxa"/>
            <w:tcBorders>
              <w:top w:val="nil"/>
              <w:left w:val="nil"/>
              <w:bottom w:val="nil"/>
              <w:right w:val="nil"/>
            </w:tcBorders>
            <w:shd w:val="clear" w:color="auto" w:fill="auto"/>
            <w:vAlign w:val="bottom"/>
          </w:tcPr>
          <w:p w14:paraId="2FBC89C6" w14:textId="3A06E0A6" w:rsidR="00EF3326" w:rsidRPr="00EF3326" w:rsidRDefault="00EF3326" w:rsidP="00FE14E6">
            <w:pPr>
              <w:spacing w:line="240" w:lineRule="auto"/>
              <w:rPr>
                <w:rFonts w:ascii="Times New Roman" w:eastAsia="Times New Roman" w:hAnsi="Times New Roman" w:cs="Times New Roman"/>
                <w:b/>
                <w:color w:val="000000"/>
                <w:lang w:val="en-US"/>
              </w:rPr>
            </w:pPr>
            <w:r w:rsidRPr="00EF3326">
              <w:rPr>
                <w:rFonts w:ascii="Times New Roman" w:eastAsia="Times New Roman" w:hAnsi="Times New Roman" w:cs="Times New Roman"/>
                <w:b/>
                <w:color w:val="000000"/>
                <w:lang w:val="en-US"/>
              </w:rPr>
              <w:t>Table 1</w:t>
            </w:r>
          </w:p>
        </w:tc>
        <w:tc>
          <w:tcPr>
            <w:tcW w:w="1022" w:type="dxa"/>
            <w:tcBorders>
              <w:top w:val="nil"/>
              <w:left w:val="nil"/>
              <w:bottom w:val="nil"/>
              <w:right w:val="nil"/>
            </w:tcBorders>
            <w:shd w:val="clear" w:color="auto" w:fill="auto"/>
            <w:vAlign w:val="bottom"/>
          </w:tcPr>
          <w:p w14:paraId="6EFE3257" w14:textId="77777777" w:rsidR="00EF3326" w:rsidRPr="00EF3326" w:rsidRDefault="00EF3326" w:rsidP="00FE14E6">
            <w:pPr>
              <w:spacing w:line="240" w:lineRule="auto"/>
              <w:rPr>
                <w:rFonts w:ascii="Times New Roman" w:eastAsia="Times New Roman" w:hAnsi="Times New Roman" w:cs="Times New Roman"/>
                <w:b/>
                <w:color w:val="000000"/>
                <w:lang w:val="en-US"/>
              </w:rPr>
            </w:pPr>
          </w:p>
        </w:tc>
        <w:tc>
          <w:tcPr>
            <w:tcW w:w="840" w:type="dxa"/>
            <w:tcBorders>
              <w:top w:val="nil"/>
              <w:left w:val="nil"/>
              <w:bottom w:val="nil"/>
              <w:right w:val="nil"/>
            </w:tcBorders>
            <w:shd w:val="clear" w:color="auto" w:fill="auto"/>
            <w:vAlign w:val="bottom"/>
          </w:tcPr>
          <w:p w14:paraId="28DE2366"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6D00DA3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54BF7758"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50525A6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026265A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13E186E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E01860B"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2B8025F8"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6E3D69F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518196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8926B7D"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34327EA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10321AF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6D4091EC"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612B0D08"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006EE8" w14:paraId="42885CD5" w14:textId="77777777" w:rsidTr="00FE14E6">
        <w:trPr>
          <w:trHeight w:val="300"/>
        </w:trPr>
        <w:tc>
          <w:tcPr>
            <w:tcW w:w="4960" w:type="dxa"/>
            <w:gridSpan w:val="5"/>
            <w:tcBorders>
              <w:top w:val="nil"/>
              <w:left w:val="nil"/>
              <w:bottom w:val="nil"/>
              <w:right w:val="nil"/>
            </w:tcBorders>
            <w:shd w:val="clear" w:color="auto" w:fill="auto"/>
            <w:vAlign w:val="bottom"/>
          </w:tcPr>
          <w:p w14:paraId="5079C81F" w14:textId="77777777" w:rsidR="00EF3326" w:rsidRPr="00EF3326" w:rsidRDefault="00EF3326" w:rsidP="00FE14E6">
            <w:pPr>
              <w:spacing w:line="240" w:lineRule="auto"/>
              <w:rPr>
                <w:rFonts w:ascii="Times New Roman" w:eastAsia="Times New Roman" w:hAnsi="Times New Roman" w:cs="Times New Roman"/>
                <w:i/>
                <w:color w:val="000000"/>
                <w:lang w:val="en-US"/>
              </w:rPr>
            </w:pPr>
            <w:r w:rsidRPr="00EF3326">
              <w:rPr>
                <w:rFonts w:ascii="Times New Roman" w:eastAsia="Times New Roman" w:hAnsi="Times New Roman" w:cs="Times New Roman"/>
                <w:i/>
                <w:color w:val="000000"/>
                <w:lang w:val="en-US"/>
              </w:rPr>
              <w:t>Sample Size and Descriptive Statistics by Country</w:t>
            </w:r>
          </w:p>
        </w:tc>
        <w:tc>
          <w:tcPr>
            <w:tcW w:w="840" w:type="dxa"/>
            <w:tcBorders>
              <w:top w:val="nil"/>
              <w:left w:val="nil"/>
              <w:bottom w:val="nil"/>
              <w:right w:val="nil"/>
            </w:tcBorders>
            <w:shd w:val="clear" w:color="auto" w:fill="auto"/>
            <w:vAlign w:val="bottom"/>
          </w:tcPr>
          <w:p w14:paraId="6AFF21DA" w14:textId="77777777" w:rsidR="00EF3326" w:rsidRPr="00EF3326" w:rsidRDefault="00EF3326" w:rsidP="00FE14E6">
            <w:pPr>
              <w:spacing w:line="240" w:lineRule="auto"/>
              <w:rPr>
                <w:rFonts w:ascii="Times New Roman" w:eastAsia="Times New Roman" w:hAnsi="Times New Roman" w:cs="Times New Roman"/>
                <w:i/>
                <w:color w:val="000000"/>
                <w:lang w:val="en-US"/>
              </w:rPr>
            </w:pPr>
          </w:p>
        </w:tc>
        <w:tc>
          <w:tcPr>
            <w:tcW w:w="840" w:type="dxa"/>
            <w:tcBorders>
              <w:top w:val="nil"/>
              <w:left w:val="nil"/>
              <w:bottom w:val="nil"/>
              <w:right w:val="nil"/>
            </w:tcBorders>
            <w:shd w:val="clear" w:color="auto" w:fill="auto"/>
            <w:vAlign w:val="bottom"/>
          </w:tcPr>
          <w:p w14:paraId="58C2AB2B"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3F2D7DF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F4560E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33A3CD19"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2DFFF4A0"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F586EF9"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0EA61FED"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162375E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696FF317"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06CDAC1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1B4F0BE7"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006EE8" w14:paraId="67CE940B" w14:textId="77777777" w:rsidTr="0046290C">
        <w:trPr>
          <w:trHeight w:val="255"/>
        </w:trPr>
        <w:tc>
          <w:tcPr>
            <w:tcW w:w="1418" w:type="dxa"/>
            <w:tcBorders>
              <w:top w:val="nil"/>
              <w:left w:val="nil"/>
              <w:bottom w:val="nil"/>
              <w:right w:val="nil"/>
            </w:tcBorders>
            <w:shd w:val="clear" w:color="auto" w:fill="auto"/>
            <w:vAlign w:val="bottom"/>
          </w:tcPr>
          <w:p w14:paraId="045E2EE6"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022" w:type="dxa"/>
            <w:tcBorders>
              <w:top w:val="nil"/>
              <w:left w:val="nil"/>
              <w:bottom w:val="nil"/>
              <w:right w:val="nil"/>
            </w:tcBorders>
            <w:shd w:val="clear" w:color="auto" w:fill="auto"/>
            <w:vAlign w:val="bottom"/>
          </w:tcPr>
          <w:p w14:paraId="2C39E707"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460B73B"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D623B68"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C8DF0F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7C628BBF"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6B9811EC"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3F48E89"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180CE4BB"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1AF8DEF"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06E4E5E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1654FE8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55B63812"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4A91E40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59E4CF8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39FB6895"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40" w:type="dxa"/>
            <w:tcBorders>
              <w:top w:val="nil"/>
              <w:left w:val="nil"/>
              <w:bottom w:val="nil"/>
              <w:right w:val="nil"/>
            </w:tcBorders>
            <w:shd w:val="clear" w:color="auto" w:fill="auto"/>
            <w:vAlign w:val="bottom"/>
          </w:tcPr>
          <w:p w14:paraId="7CE7E87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EF3326" w14:paraId="1974C8DC" w14:textId="77777777" w:rsidTr="0046290C">
        <w:trPr>
          <w:trHeight w:val="315"/>
        </w:trPr>
        <w:tc>
          <w:tcPr>
            <w:tcW w:w="1418" w:type="dxa"/>
            <w:tcBorders>
              <w:top w:val="nil"/>
              <w:left w:val="nil"/>
              <w:bottom w:val="nil"/>
              <w:right w:val="nil"/>
            </w:tcBorders>
            <w:shd w:val="clear" w:color="auto" w:fill="auto"/>
            <w:vAlign w:val="bottom"/>
          </w:tcPr>
          <w:p w14:paraId="7B12506B"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022" w:type="dxa"/>
            <w:tcBorders>
              <w:top w:val="nil"/>
              <w:left w:val="nil"/>
              <w:bottom w:val="nil"/>
              <w:right w:val="nil"/>
            </w:tcBorders>
            <w:shd w:val="clear" w:color="auto" w:fill="auto"/>
            <w:vAlign w:val="bottom"/>
          </w:tcPr>
          <w:p w14:paraId="08A424B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2520" w:type="dxa"/>
            <w:gridSpan w:val="3"/>
            <w:tcBorders>
              <w:top w:val="single" w:sz="4" w:space="0" w:color="000000"/>
              <w:left w:val="nil"/>
              <w:bottom w:val="single" w:sz="4" w:space="0" w:color="000000"/>
              <w:right w:val="nil"/>
            </w:tcBorders>
            <w:shd w:val="clear" w:color="auto" w:fill="auto"/>
            <w:vAlign w:val="center"/>
          </w:tcPr>
          <w:p w14:paraId="1C204BA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Age</w:t>
            </w:r>
          </w:p>
        </w:tc>
        <w:tc>
          <w:tcPr>
            <w:tcW w:w="2520" w:type="dxa"/>
            <w:gridSpan w:val="3"/>
            <w:tcBorders>
              <w:top w:val="single" w:sz="4" w:space="0" w:color="000000"/>
              <w:left w:val="nil"/>
              <w:bottom w:val="single" w:sz="4" w:space="0" w:color="000000"/>
              <w:right w:val="nil"/>
            </w:tcBorders>
            <w:shd w:val="clear" w:color="auto" w:fill="auto"/>
            <w:vAlign w:val="center"/>
          </w:tcPr>
          <w:p w14:paraId="1E04209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Gender distribution (%)</w:t>
            </w:r>
          </w:p>
        </w:tc>
        <w:tc>
          <w:tcPr>
            <w:tcW w:w="2520" w:type="dxa"/>
            <w:gridSpan w:val="3"/>
            <w:tcBorders>
              <w:top w:val="single" w:sz="4" w:space="0" w:color="000000"/>
              <w:left w:val="nil"/>
              <w:bottom w:val="single" w:sz="4" w:space="0" w:color="000000"/>
              <w:right w:val="nil"/>
            </w:tcBorders>
            <w:shd w:val="clear" w:color="auto" w:fill="auto"/>
            <w:vAlign w:val="center"/>
          </w:tcPr>
          <w:p w14:paraId="1F62F42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Loneliness (DJGLS-6)</w:t>
            </w:r>
          </w:p>
        </w:tc>
        <w:tc>
          <w:tcPr>
            <w:tcW w:w="2520" w:type="dxa"/>
            <w:gridSpan w:val="3"/>
            <w:tcBorders>
              <w:top w:val="single" w:sz="4" w:space="0" w:color="000000"/>
              <w:left w:val="nil"/>
              <w:bottom w:val="single" w:sz="4" w:space="0" w:color="000000"/>
              <w:right w:val="nil"/>
            </w:tcBorders>
            <w:shd w:val="clear" w:color="auto" w:fill="auto"/>
            <w:vAlign w:val="center"/>
          </w:tcPr>
          <w:p w14:paraId="323E72D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Loneliness (T-ILS)</w:t>
            </w:r>
          </w:p>
        </w:tc>
        <w:tc>
          <w:tcPr>
            <w:tcW w:w="2520" w:type="dxa"/>
            <w:gridSpan w:val="3"/>
            <w:tcBorders>
              <w:top w:val="single" w:sz="4" w:space="0" w:color="000000"/>
              <w:left w:val="nil"/>
              <w:bottom w:val="single" w:sz="4" w:space="0" w:color="000000"/>
              <w:right w:val="nil"/>
            </w:tcBorders>
            <w:shd w:val="clear" w:color="auto" w:fill="auto"/>
            <w:vAlign w:val="center"/>
          </w:tcPr>
          <w:p w14:paraId="20C750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Loneliness (direct)</w:t>
            </w:r>
          </w:p>
        </w:tc>
      </w:tr>
      <w:tr w:rsidR="00EF3326" w:rsidRPr="00EF3326" w14:paraId="1FD3238E" w14:textId="77777777" w:rsidTr="0046290C">
        <w:trPr>
          <w:trHeight w:val="255"/>
        </w:trPr>
        <w:tc>
          <w:tcPr>
            <w:tcW w:w="1418" w:type="dxa"/>
            <w:tcBorders>
              <w:top w:val="single" w:sz="4" w:space="0" w:color="000000"/>
              <w:left w:val="nil"/>
              <w:bottom w:val="single" w:sz="4" w:space="0" w:color="000000"/>
              <w:right w:val="nil"/>
            </w:tcBorders>
            <w:shd w:val="clear" w:color="auto" w:fill="auto"/>
            <w:vAlign w:val="center"/>
          </w:tcPr>
          <w:p w14:paraId="304A4C5B"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Country</w:t>
            </w:r>
          </w:p>
        </w:tc>
        <w:tc>
          <w:tcPr>
            <w:tcW w:w="1022" w:type="dxa"/>
            <w:tcBorders>
              <w:top w:val="single" w:sz="4" w:space="0" w:color="000000"/>
              <w:left w:val="nil"/>
              <w:bottom w:val="single" w:sz="4" w:space="0" w:color="000000"/>
              <w:right w:val="nil"/>
            </w:tcBorders>
            <w:shd w:val="clear" w:color="auto" w:fill="auto"/>
            <w:vAlign w:val="center"/>
          </w:tcPr>
          <w:p w14:paraId="2D600DE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N</w:t>
            </w:r>
          </w:p>
        </w:tc>
        <w:tc>
          <w:tcPr>
            <w:tcW w:w="840" w:type="dxa"/>
            <w:tcBorders>
              <w:top w:val="nil"/>
              <w:left w:val="nil"/>
              <w:bottom w:val="single" w:sz="4" w:space="0" w:color="000000"/>
              <w:right w:val="nil"/>
            </w:tcBorders>
            <w:shd w:val="clear" w:color="auto" w:fill="auto"/>
            <w:vAlign w:val="center"/>
          </w:tcPr>
          <w:p w14:paraId="5901743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Median</w:t>
            </w:r>
          </w:p>
        </w:tc>
        <w:tc>
          <w:tcPr>
            <w:tcW w:w="840" w:type="dxa"/>
            <w:tcBorders>
              <w:top w:val="nil"/>
              <w:left w:val="nil"/>
              <w:bottom w:val="single" w:sz="4" w:space="0" w:color="000000"/>
              <w:right w:val="nil"/>
            </w:tcBorders>
            <w:shd w:val="clear" w:color="auto" w:fill="auto"/>
            <w:vAlign w:val="center"/>
          </w:tcPr>
          <w:p w14:paraId="27D5198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Mean</w:t>
            </w:r>
          </w:p>
        </w:tc>
        <w:tc>
          <w:tcPr>
            <w:tcW w:w="840" w:type="dxa"/>
            <w:tcBorders>
              <w:top w:val="nil"/>
              <w:left w:val="nil"/>
              <w:bottom w:val="single" w:sz="4" w:space="0" w:color="000000"/>
              <w:right w:val="nil"/>
            </w:tcBorders>
            <w:shd w:val="clear" w:color="auto" w:fill="auto"/>
            <w:vAlign w:val="center"/>
          </w:tcPr>
          <w:p w14:paraId="35415A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SD</w:t>
            </w:r>
          </w:p>
        </w:tc>
        <w:tc>
          <w:tcPr>
            <w:tcW w:w="840" w:type="dxa"/>
            <w:tcBorders>
              <w:top w:val="nil"/>
              <w:left w:val="nil"/>
              <w:bottom w:val="single" w:sz="4" w:space="0" w:color="000000"/>
              <w:right w:val="nil"/>
            </w:tcBorders>
            <w:shd w:val="clear" w:color="auto" w:fill="auto"/>
            <w:vAlign w:val="center"/>
          </w:tcPr>
          <w:p w14:paraId="2731813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Male </w:t>
            </w:r>
          </w:p>
        </w:tc>
        <w:tc>
          <w:tcPr>
            <w:tcW w:w="840" w:type="dxa"/>
            <w:tcBorders>
              <w:top w:val="nil"/>
              <w:left w:val="nil"/>
              <w:bottom w:val="single" w:sz="4" w:space="0" w:color="000000"/>
              <w:right w:val="nil"/>
            </w:tcBorders>
            <w:shd w:val="clear" w:color="auto" w:fill="auto"/>
            <w:vAlign w:val="center"/>
          </w:tcPr>
          <w:p w14:paraId="31377EB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Female</w:t>
            </w:r>
          </w:p>
        </w:tc>
        <w:tc>
          <w:tcPr>
            <w:tcW w:w="840" w:type="dxa"/>
            <w:tcBorders>
              <w:top w:val="nil"/>
              <w:left w:val="nil"/>
              <w:bottom w:val="single" w:sz="4" w:space="0" w:color="000000"/>
              <w:right w:val="nil"/>
            </w:tcBorders>
            <w:shd w:val="clear" w:color="auto" w:fill="auto"/>
            <w:vAlign w:val="center"/>
          </w:tcPr>
          <w:p w14:paraId="3904000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Other</w:t>
            </w:r>
          </w:p>
        </w:tc>
        <w:tc>
          <w:tcPr>
            <w:tcW w:w="840" w:type="dxa"/>
            <w:tcBorders>
              <w:top w:val="nil"/>
              <w:left w:val="nil"/>
              <w:bottom w:val="single" w:sz="4" w:space="0" w:color="000000"/>
              <w:right w:val="nil"/>
            </w:tcBorders>
            <w:shd w:val="clear" w:color="auto" w:fill="auto"/>
            <w:vAlign w:val="center"/>
          </w:tcPr>
          <w:p w14:paraId="6980E69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Median</w:t>
            </w:r>
          </w:p>
        </w:tc>
        <w:tc>
          <w:tcPr>
            <w:tcW w:w="840" w:type="dxa"/>
            <w:tcBorders>
              <w:top w:val="nil"/>
              <w:left w:val="nil"/>
              <w:bottom w:val="single" w:sz="4" w:space="0" w:color="000000"/>
              <w:right w:val="nil"/>
            </w:tcBorders>
            <w:shd w:val="clear" w:color="auto" w:fill="auto"/>
            <w:vAlign w:val="center"/>
          </w:tcPr>
          <w:p w14:paraId="111A88C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Mean</w:t>
            </w:r>
          </w:p>
        </w:tc>
        <w:tc>
          <w:tcPr>
            <w:tcW w:w="840" w:type="dxa"/>
            <w:tcBorders>
              <w:top w:val="nil"/>
              <w:left w:val="nil"/>
              <w:bottom w:val="single" w:sz="4" w:space="0" w:color="000000"/>
              <w:right w:val="nil"/>
            </w:tcBorders>
            <w:shd w:val="clear" w:color="auto" w:fill="auto"/>
            <w:vAlign w:val="center"/>
          </w:tcPr>
          <w:p w14:paraId="41FEA31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SD</w:t>
            </w:r>
          </w:p>
        </w:tc>
        <w:tc>
          <w:tcPr>
            <w:tcW w:w="840" w:type="dxa"/>
            <w:tcBorders>
              <w:top w:val="nil"/>
              <w:left w:val="nil"/>
              <w:bottom w:val="single" w:sz="4" w:space="0" w:color="000000"/>
              <w:right w:val="nil"/>
            </w:tcBorders>
            <w:shd w:val="clear" w:color="auto" w:fill="auto"/>
            <w:vAlign w:val="center"/>
          </w:tcPr>
          <w:p w14:paraId="60C3B74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Median</w:t>
            </w:r>
          </w:p>
        </w:tc>
        <w:tc>
          <w:tcPr>
            <w:tcW w:w="840" w:type="dxa"/>
            <w:tcBorders>
              <w:top w:val="nil"/>
              <w:left w:val="nil"/>
              <w:bottom w:val="single" w:sz="4" w:space="0" w:color="000000"/>
              <w:right w:val="nil"/>
            </w:tcBorders>
            <w:shd w:val="clear" w:color="auto" w:fill="auto"/>
            <w:vAlign w:val="center"/>
          </w:tcPr>
          <w:p w14:paraId="4F5AACF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Mean</w:t>
            </w:r>
          </w:p>
        </w:tc>
        <w:tc>
          <w:tcPr>
            <w:tcW w:w="840" w:type="dxa"/>
            <w:tcBorders>
              <w:top w:val="nil"/>
              <w:left w:val="nil"/>
              <w:bottom w:val="single" w:sz="4" w:space="0" w:color="000000"/>
              <w:right w:val="nil"/>
            </w:tcBorders>
            <w:shd w:val="clear" w:color="auto" w:fill="auto"/>
            <w:vAlign w:val="center"/>
          </w:tcPr>
          <w:p w14:paraId="64A9F32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SD</w:t>
            </w:r>
          </w:p>
        </w:tc>
        <w:tc>
          <w:tcPr>
            <w:tcW w:w="840" w:type="dxa"/>
            <w:tcBorders>
              <w:top w:val="nil"/>
              <w:left w:val="nil"/>
              <w:bottom w:val="single" w:sz="4" w:space="0" w:color="000000"/>
              <w:right w:val="nil"/>
            </w:tcBorders>
            <w:shd w:val="clear" w:color="auto" w:fill="auto"/>
            <w:vAlign w:val="center"/>
          </w:tcPr>
          <w:p w14:paraId="66E1987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Median</w:t>
            </w:r>
          </w:p>
        </w:tc>
        <w:tc>
          <w:tcPr>
            <w:tcW w:w="840" w:type="dxa"/>
            <w:tcBorders>
              <w:top w:val="nil"/>
              <w:left w:val="nil"/>
              <w:bottom w:val="single" w:sz="4" w:space="0" w:color="000000"/>
              <w:right w:val="nil"/>
            </w:tcBorders>
            <w:shd w:val="clear" w:color="auto" w:fill="auto"/>
            <w:vAlign w:val="center"/>
          </w:tcPr>
          <w:p w14:paraId="77A439F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Mean</w:t>
            </w:r>
          </w:p>
        </w:tc>
        <w:tc>
          <w:tcPr>
            <w:tcW w:w="840" w:type="dxa"/>
            <w:tcBorders>
              <w:top w:val="nil"/>
              <w:left w:val="nil"/>
              <w:bottom w:val="single" w:sz="4" w:space="0" w:color="000000"/>
              <w:right w:val="nil"/>
            </w:tcBorders>
            <w:shd w:val="clear" w:color="auto" w:fill="auto"/>
            <w:vAlign w:val="center"/>
          </w:tcPr>
          <w:p w14:paraId="7250C64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SD</w:t>
            </w:r>
          </w:p>
        </w:tc>
      </w:tr>
      <w:tr w:rsidR="00EF3326" w:rsidRPr="00EF3326" w14:paraId="3D43DD12" w14:textId="77777777" w:rsidTr="0046290C">
        <w:trPr>
          <w:trHeight w:val="240"/>
        </w:trPr>
        <w:tc>
          <w:tcPr>
            <w:tcW w:w="1418" w:type="dxa"/>
            <w:tcBorders>
              <w:top w:val="nil"/>
              <w:left w:val="nil"/>
              <w:bottom w:val="nil"/>
              <w:right w:val="nil"/>
            </w:tcBorders>
            <w:shd w:val="clear" w:color="auto" w:fill="auto"/>
            <w:vAlign w:val="center"/>
          </w:tcPr>
          <w:p w14:paraId="0207B404"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Austria</w:t>
            </w:r>
          </w:p>
        </w:tc>
        <w:tc>
          <w:tcPr>
            <w:tcW w:w="1022" w:type="dxa"/>
            <w:tcBorders>
              <w:top w:val="nil"/>
              <w:left w:val="nil"/>
              <w:bottom w:val="nil"/>
              <w:right w:val="nil"/>
            </w:tcBorders>
            <w:shd w:val="clear" w:color="auto" w:fill="auto"/>
            <w:vAlign w:val="center"/>
          </w:tcPr>
          <w:p w14:paraId="7C919E1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96BEC9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C60723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B0975B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4F635B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47687F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24ADF3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D61AAE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6E53D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368AD1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1C5C2C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ACDD0D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4D28B3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C32F6F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A3A7BD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0ACB90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F0E0328" w14:textId="77777777" w:rsidTr="0046290C">
        <w:trPr>
          <w:trHeight w:val="240"/>
        </w:trPr>
        <w:tc>
          <w:tcPr>
            <w:tcW w:w="1418" w:type="dxa"/>
            <w:tcBorders>
              <w:top w:val="nil"/>
              <w:left w:val="nil"/>
              <w:bottom w:val="nil"/>
              <w:right w:val="nil"/>
            </w:tcBorders>
            <w:shd w:val="clear" w:color="auto" w:fill="auto"/>
            <w:vAlign w:val="center"/>
          </w:tcPr>
          <w:p w14:paraId="6F84E1F7"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Belgium</w:t>
            </w:r>
          </w:p>
        </w:tc>
        <w:tc>
          <w:tcPr>
            <w:tcW w:w="1022" w:type="dxa"/>
            <w:tcBorders>
              <w:top w:val="nil"/>
              <w:left w:val="nil"/>
              <w:bottom w:val="nil"/>
              <w:right w:val="nil"/>
            </w:tcBorders>
            <w:shd w:val="clear" w:color="auto" w:fill="auto"/>
            <w:vAlign w:val="center"/>
          </w:tcPr>
          <w:p w14:paraId="57DDA62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D3D30D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F86904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85AB3D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AB1043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3FC4B2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0DD3EA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2B9CB8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CC12C9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9D7979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EDE1D8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A203A1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1620B2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951CB5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1F317C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5E4369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3F27282" w14:textId="77777777" w:rsidTr="0046290C">
        <w:trPr>
          <w:trHeight w:val="240"/>
        </w:trPr>
        <w:tc>
          <w:tcPr>
            <w:tcW w:w="1418" w:type="dxa"/>
            <w:tcBorders>
              <w:top w:val="nil"/>
              <w:left w:val="nil"/>
              <w:bottom w:val="nil"/>
              <w:right w:val="nil"/>
            </w:tcBorders>
            <w:shd w:val="clear" w:color="auto" w:fill="auto"/>
            <w:vAlign w:val="center"/>
          </w:tcPr>
          <w:p w14:paraId="079C155D"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Bulgaria</w:t>
            </w:r>
          </w:p>
        </w:tc>
        <w:tc>
          <w:tcPr>
            <w:tcW w:w="1022" w:type="dxa"/>
            <w:tcBorders>
              <w:top w:val="nil"/>
              <w:left w:val="nil"/>
              <w:bottom w:val="nil"/>
              <w:right w:val="nil"/>
            </w:tcBorders>
            <w:shd w:val="clear" w:color="auto" w:fill="auto"/>
            <w:vAlign w:val="center"/>
          </w:tcPr>
          <w:p w14:paraId="09EC3FC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75717C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337CB0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E751C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DDC844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FCAACA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D4E198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835EC9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7C23E9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1E6EEC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362572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EB6425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11CE9D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D43A0D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67E39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379D52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5B873378" w14:textId="77777777" w:rsidTr="0046290C">
        <w:trPr>
          <w:trHeight w:val="240"/>
        </w:trPr>
        <w:tc>
          <w:tcPr>
            <w:tcW w:w="1418" w:type="dxa"/>
            <w:tcBorders>
              <w:top w:val="nil"/>
              <w:left w:val="nil"/>
              <w:bottom w:val="nil"/>
              <w:right w:val="nil"/>
            </w:tcBorders>
            <w:shd w:val="clear" w:color="auto" w:fill="auto"/>
            <w:vAlign w:val="center"/>
          </w:tcPr>
          <w:p w14:paraId="671FDA6A"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Croatia</w:t>
            </w:r>
          </w:p>
        </w:tc>
        <w:tc>
          <w:tcPr>
            <w:tcW w:w="1022" w:type="dxa"/>
            <w:tcBorders>
              <w:top w:val="nil"/>
              <w:left w:val="nil"/>
              <w:bottom w:val="nil"/>
              <w:right w:val="nil"/>
            </w:tcBorders>
            <w:shd w:val="clear" w:color="auto" w:fill="auto"/>
            <w:vAlign w:val="center"/>
          </w:tcPr>
          <w:p w14:paraId="4C0AF1A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AE518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1E298F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D12344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E6BB89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595794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25AA5B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A94EA5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DEE418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853B30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E08D49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3D14B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F3DC36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F7E404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973BE6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85D3A0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CB8D644" w14:textId="77777777" w:rsidTr="0046290C">
        <w:trPr>
          <w:trHeight w:val="240"/>
        </w:trPr>
        <w:tc>
          <w:tcPr>
            <w:tcW w:w="1418" w:type="dxa"/>
            <w:tcBorders>
              <w:top w:val="nil"/>
              <w:left w:val="nil"/>
              <w:bottom w:val="nil"/>
              <w:right w:val="nil"/>
            </w:tcBorders>
            <w:shd w:val="clear" w:color="auto" w:fill="auto"/>
            <w:vAlign w:val="center"/>
          </w:tcPr>
          <w:p w14:paraId="6CCE6D24"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Cyprus</w:t>
            </w:r>
          </w:p>
        </w:tc>
        <w:tc>
          <w:tcPr>
            <w:tcW w:w="1022" w:type="dxa"/>
            <w:tcBorders>
              <w:top w:val="nil"/>
              <w:left w:val="nil"/>
              <w:bottom w:val="nil"/>
              <w:right w:val="nil"/>
            </w:tcBorders>
            <w:shd w:val="clear" w:color="auto" w:fill="auto"/>
            <w:vAlign w:val="center"/>
          </w:tcPr>
          <w:p w14:paraId="463DE32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F4050B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1657ED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DC0737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B1BA42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E7658C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D38522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4B4CB8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6F0012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06A427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7839EC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F6EF4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EB3869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83F286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9FD86D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E2B431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7E1FEEF" w14:textId="77777777" w:rsidTr="0046290C">
        <w:trPr>
          <w:trHeight w:val="240"/>
        </w:trPr>
        <w:tc>
          <w:tcPr>
            <w:tcW w:w="1418" w:type="dxa"/>
            <w:tcBorders>
              <w:top w:val="nil"/>
              <w:left w:val="nil"/>
              <w:bottom w:val="nil"/>
              <w:right w:val="nil"/>
            </w:tcBorders>
            <w:shd w:val="clear" w:color="auto" w:fill="auto"/>
            <w:vAlign w:val="center"/>
          </w:tcPr>
          <w:p w14:paraId="6A00C88A"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Czechia</w:t>
            </w:r>
          </w:p>
        </w:tc>
        <w:tc>
          <w:tcPr>
            <w:tcW w:w="1022" w:type="dxa"/>
            <w:tcBorders>
              <w:top w:val="nil"/>
              <w:left w:val="nil"/>
              <w:bottom w:val="nil"/>
              <w:right w:val="nil"/>
            </w:tcBorders>
            <w:shd w:val="clear" w:color="auto" w:fill="auto"/>
            <w:vAlign w:val="center"/>
          </w:tcPr>
          <w:p w14:paraId="3B1A4E2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B35A10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36EBE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A87F5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CD5B1B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D0E8DD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26385C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F112BD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0CBC88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4D97CD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697707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AC1703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9FA238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C30D09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7BE608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D8A260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16495F95" w14:textId="77777777" w:rsidTr="0046290C">
        <w:trPr>
          <w:trHeight w:val="240"/>
        </w:trPr>
        <w:tc>
          <w:tcPr>
            <w:tcW w:w="1418" w:type="dxa"/>
            <w:tcBorders>
              <w:top w:val="nil"/>
              <w:left w:val="nil"/>
              <w:bottom w:val="nil"/>
              <w:right w:val="nil"/>
            </w:tcBorders>
            <w:shd w:val="clear" w:color="auto" w:fill="auto"/>
            <w:vAlign w:val="center"/>
          </w:tcPr>
          <w:p w14:paraId="33FE0498"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Denmark</w:t>
            </w:r>
          </w:p>
        </w:tc>
        <w:tc>
          <w:tcPr>
            <w:tcW w:w="1022" w:type="dxa"/>
            <w:tcBorders>
              <w:top w:val="nil"/>
              <w:left w:val="nil"/>
              <w:bottom w:val="nil"/>
              <w:right w:val="nil"/>
            </w:tcBorders>
            <w:shd w:val="clear" w:color="auto" w:fill="auto"/>
            <w:vAlign w:val="center"/>
          </w:tcPr>
          <w:p w14:paraId="3303191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8E6EB2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DD77EB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F2647D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A9EF70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F7754A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FF782C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560ECA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2638CC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01C54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9D18BE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6F10F8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8EEB77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9022ED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3CB042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E6B528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F2BD090" w14:textId="77777777" w:rsidTr="0046290C">
        <w:trPr>
          <w:trHeight w:val="240"/>
        </w:trPr>
        <w:tc>
          <w:tcPr>
            <w:tcW w:w="1418" w:type="dxa"/>
            <w:tcBorders>
              <w:top w:val="nil"/>
              <w:left w:val="nil"/>
              <w:bottom w:val="nil"/>
              <w:right w:val="nil"/>
            </w:tcBorders>
            <w:shd w:val="clear" w:color="auto" w:fill="auto"/>
            <w:vAlign w:val="center"/>
          </w:tcPr>
          <w:p w14:paraId="17E49180"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Estonia</w:t>
            </w:r>
          </w:p>
        </w:tc>
        <w:tc>
          <w:tcPr>
            <w:tcW w:w="1022" w:type="dxa"/>
            <w:tcBorders>
              <w:top w:val="nil"/>
              <w:left w:val="nil"/>
              <w:bottom w:val="nil"/>
              <w:right w:val="nil"/>
            </w:tcBorders>
            <w:shd w:val="clear" w:color="auto" w:fill="auto"/>
            <w:vAlign w:val="center"/>
          </w:tcPr>
          <w:p w14:paraId="36AEA21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48CDD8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B1ADB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05B3A3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6D425E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3BE8F9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097860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FFE4D4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9E8862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87021E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0D22FB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A7CE57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47C786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623BD4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421B0B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B85982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6D811D2" w14:textId="77777777" w:rsidTr="0046290C">
        <w:trPr>
          <w:trHeight w:val="240"/>
        </w:trPr>
        <w:tc>
          <w:tcPr>
            <w:tcW w:w="1418" w:type="dxa"/>
            <w:tcBorders>
              <w:top w:val="nil"/>
              <w:left w:val="nil"/>
              <w:bottom w:val="nil"/>
              <w:right w:val="nil"/>
            </w:tcBorders>
            <w:shd w:val="clear" w:color="auto" w:fill="auto"/>
            <w:vAlign w:val="center"/>
          </w:tcPr>
          <w:p w14:paraId="5EECF276"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Finland</w:t>
            </w:r>
          </w:p>
        </w:tc>
        <w:tc>
          <w:tcPr>
            <w:tcW w:w="1022" w:type="dxa"/>
            <w:tcBorders>
              <w:top w:val="nil"/>
              <w:left w:val="nil"/>
              <w:bottom w:val="nil"/>
              <w:right w:val="nil"/>
            </w:tcBorders>
            <w:shd w:val="clear" w:color="auto" w:fill="auto"/>
            <w:vAlign w:val="center"/>
          </w:tcPr>
          <w:p w14:paraId="431E840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4BB5D8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300CAB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06E3FF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0991DB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D15721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AC76F5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0074E4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3529B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335FF9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99BFC4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02B271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28830C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DC4AA7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CCDA04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78BBC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C445C9C" w14:textId="77777777" w:rsidTr="0046290C">
        <w:trPr>
          <w:trHeight w:val="240"/>
        </w:trPr>
        <w:tc>
          <w:tcPr>
            <w:tcW w:w="1418" w:type="dxa"/>
            <w:tcBorders>
              <w:top w:val="nil"/>
              <w:left w:val="nil"/>
              <w:bottom w:val="nil"/>
              <w:right w:val="nil"/>
            </w:tcBorders>
            <w:shd w:val="clear" w:color="auto" w:fill="auto"/>
            <w:vAlign w:val="center"/>
          </w:tcPr>
          <w:p w14:paraId="2A3061FC"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France</w:t>
            </w:r>
          </w:p>
        </w:tc>
        <w:tc>
          <w:tcPr>
            <w:tcW w:w="1022" w:type="dxa"/>
            <w:tcBorders>
              <w:top w:val="nil"/>
              <w:left w:val="nil"/>
              <w:bottom w:val="nil"/>
              <w:right w:val="nil"/>
            </w:tcBorders>
            <w:shd w:val="clear" w:color="auto" w:fill="auto"/>
            <w:vAlign w:val="center"/>
          </w:tcPr>
          <w:p w14:paraId="1D2BB8F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163D35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DAEA05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F4B1D1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FA837F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377466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1D4070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E1E60D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E754AD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4C582F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83EC5B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B33612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D23226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7EBD8A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DE4707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FBA61B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65027D4" w14:textId="77777777" w:rsidTr="0046290C">
        <w:trPr>
          <w:trHeight w:val="240"/>
        </w:trPr>
        <w:tc>
          <w:tcPr>
            <w:tcW w:w="1418" w:type="dxa"/>
            <w:tcBorders>
              <w:top w:val="nil"/>
              <w:left w:val="nil"/>
              <w:bottom w:val="nil"/>
              <w:right w:val="nil"/>
            </w:tcBorders>
            <w:shd w:val="clear" w:color="auto" w:fill="auto"/>
            <w:vAlign w:val="center"/>
          </w:tcPr>
          <w:p w14:paraId="15A1BB6B"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Germany</w:t>
            </w:r>
          </w:p>
        </w:tc>
        <w:tc>
          <w:tcPr>
            <w:tcW w:w="1022" w:type="dxa"/>
            <w:tcBorders>
              <w:top w:val="nil"/>
              <w:left w:val="nil"/>
              <w:bottom w:val="nil"/>
              <w:right w:val="nil"/>
            </w:tcBorders>
            <w:shd w:val="clear" w:color="auto" w:fill="auto"/>
            <w:vAlign w:val="center"/>
          </w:tcPr>
          <w:p w14:paraId="789FBD5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32F27F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31D10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D150C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B96BDB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0F84C6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098C79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02EBFF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C86DF6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D34BA7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AE18D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9F7377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C179E6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123DA6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77DD81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1D6BE5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60FF6DE" w14:textId="77777777" w:rsidTr="0046290C">
        <w:trPr>
          <w:trHeight w:val="240"/>
        </w:trPr>
        <w:tc>
          <w:tcPr>
            <w:tcW w:w="1418" w:type="dxa"/>
            <w:tcBorders>
              <w:top w:val="nil"/>
              <w:left w:val="nil"/>
              <w:bottom w:val="nil"/>
              <w:right w:val="nil"/>
            </w:tcBorders>
            <w:shd w:val="clear" w:color="auto" w:fill="auto"/>
            <w:vAlign w:val="center"/>
          </w:tcPr>
          <w:p w14:paraId="0C14DA44"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Greece</w:t>
            </w:r>
          </w:p>
        </w:tc>
        <w:tc>
          <w:tcPr>
            <w:tcW w:w="1022" w:type="dxa"/>
            <w:tcBorders>
              <w:top w:val="nil"/>
              <w:left w:val="nil"/>
              <w:bottom w:val="nil"/>
              <w:right w:val="nil"/>
            </w:tcBorders>
            <w:shd w:val="clear" w:color="auto" w:fill="auto"/>
            <w:vAlign w:val="center"/>
          </w:tcPr>
          <w:p w14:paraId="17062BE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2CF4EE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611E1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6FC754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E2CE54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B64107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8D83F8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B0A14F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CD2B8A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B0364C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C3D9BB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28C176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36A5C0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259465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5EB801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69DFD6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5433A216" w14:textId="77777777" w:rsidTr="0046290C">
        <w:trPr>
          <w:trHeight w:val="240"/>
        </w:trPr>
        <w:tc>
          <w:tcPr>
            <w:tcW w:w="1418" w:type="dxa"/>
            <w:tcBorders>
              <w:top w:val="nil"/>
              <w:left w:val="nil"/>
              <w:bottom w:val="nil"/>
              <w:right w:val="nil"/>
            </w:tcBorders>
            <w:shd w:val="clear" w:color="auto" w:fill="auto"/>
            <w:vAlign w:val="center"/>
          </w:tcPr>
          <w:p w14:paraId="0D7E8C4D"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Hungary</w:t>
            </w:r>
          </w:p>
        </w:tc>
        <w:tc>
          <w:tcPr>
            <w:tcW w:w="1022" w:type="dxa"/>
            <w:tcBorders>
              <w:top w:val="nil"/>
              <w:left w:val="nil"/>
              <w:bottom w:val="nil"/>
              <w:right w:val="nil"/>
            </w:tcBorders>
            <w:shd w:val="clear" w:color="auto" w:fill="auto"/>
            <w:vAlign w:val="center"/>
          </w:tcPr>
          <w:p w14:paraId="4AD91DC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658DAF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9D46CD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55FBE9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52025F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D5E210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F267D7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2A6EE7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916BDE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87FC74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90D5EA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0F47DA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E86A70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EC3569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6DDD9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7FF9CE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10C10311" w14:textId="77777777" w:rsidTr="0046290C">
        <w:trPr>
          <w:trHeight w:val="240"/>
        </w:trPr>
        <w:tc>
          <w:tcPr>
            <w:tcW w:w="1418" w:type="dxa"/>
            <w:tcBorders>
              <w:top w:val="nil"/>
              <w:left w:val="nil"/>
              <w:bottom w:val="nil"/>
              <w:right w:val="nil"/>
            </w:tcBorders>
            <w:shd w:val="clear" w:color="auto" w:fill="auto"/>
            <w:vAlign w:val="center"/>
          </w:tcPr>
          <w:p w14:paraId="5BDE011B"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Ireland</w:t>
            </w:r>
          </w:p>
        </w:tc>
        <w:tc>
          <w:tcPr>
            <w:tcW w:w="1022" w:type="dxa"/>
            <w:tcBorders>
              <w:top w:val="nil"/>
              <w:left w:val="nil"/>
              <w:bottom w:val="nil"/>
              <w:right w:val="nil"/>
            </w:tcBorders>
            <w:shd w:val="clear" w:color="auto" w:fill="auto"/>
            <w:vAlign w:val="center"/>
          </w:tcPr>
          <w:p w14:paraId="6EDD3DD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89AB44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201F65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054EB9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4DF7E6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D00771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5E50F4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F8929C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C13CC3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E8E6AF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8AA71D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DDE962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F334DD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E3D9AE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C6D58E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9F96C6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29625A45" w14:textId="77777777" w:rsidTr="0046290C">
        <w:trPr>
          <w:trHeight w:val="240"/>
        </w:trPr>
        <w:tc>
          <w:tcPr>
            <w:tcW w:w="1418" w:type="dxa"/>
            <w:tcBorders>
              <w:top w:val="nil"/>
              <w:left w:val="nil"/>
              <w:bottom w:val="nil"/>
              <w:right w:val="nil"/>
            </w:tcBorders>
            <w:shd w:val="clear" w:color="auto" w:fill="auto"/>
            <w:vAlign w:val="center"/>
          </w:tcPr>
          <w:p w14:paraId="579F4D82"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Italy</w:t>
            </w:r>
          </w:p>
        </w:tc>
        <w:tc>
          <w:tcPr>
            <w:tcW w:w="1022" w:type="dxa"/>
            <w:tcBorders>
              <w:top w:val="nil"/>
              <w:left w:val="nil"/>
              <w:bottom w:val="nil"/>
              <w:right w:val="nil"/>
            </w:tcBorders>
            <w:shd w:val="clear" w:color="auto" w:fill="auto"/>
            <w:vAlign w:val="center"/>
          </w:tcPr>
          <w:p w14:paraId="156D661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0F36A5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5432C2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D009B0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B47EF0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1A99BB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2C7697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726A81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10C5A3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1EE069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37F861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E47821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856512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273D96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167F98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CDD1B0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82476AA" w14:textId="77777777" w:rsidTr="0046290C">
        <w:trPr>
          <w:trHeight w:val="240"/>
        </w:trPr>
        <w:tc>
          <w:tcPr>
            <w:tcW w:w="1418" w:type="dxa"/>
            <w:tcBorders>
              <w:top w:val="nil"/>
              <w:left w:val="nil"/>
              <w:bottom w:val="nil"/>
              <w:right w:val="nil"/>
            </w:tcBorders>
            <w:shd w:val="clear" w:color="auto" w:fill="auto"/>
            <w:vAlign w:val="center"/>
          </w:tcPr>
          <w:p w14:paraId="3D2DDF89"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Latvia</w:t>
            </w:r>
          </w:p>
        </w:tc>
        <w:tc>
          <w:tcPr>
            <w:tcW w:w="1022" w:type="dxa"/>
            <w:tcBorders>
              <w:top w:val="nil"/>
              <w:left w:val="nil"/>
              <w:bottom w:val="nil"/>
              <w:right w:val="nil"/>
            </w:tcBorders>
            <w:shd w:val="clear" w:color="auto" w:fill="auto"/>
            <w:vAlign w:val="center"/>
          </w:tcPr>
          <w:p w14:paraId="23E555C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0185FF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225D10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FD00A7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B2FA30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D8CEA0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1FADCC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FF43D5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7E13ED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734A5F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9CF786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74ADD7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E1DD93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A240B4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3D137B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C529B8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31AC9E77" w14:textId="77777777" w:rsidTr="0046290C">
        <w:trPr>
          <w:trHeight w:val="240"/>
        </w:trPr>
        <w:tc>
          <w:tcPr>
            <w:tcW w:w="1418" w:type="dxa"/>
            <w:tcBorders>
              <w:top w:val="nil"/>
              <w:left w:val="nil"/>
              <w:bottom w:val="nil"/>
              <w:right w:val="nil"/>
            </w:tcBorders>
            <w:shd w:val="clear" w:color="auto" w:fill="auto"/>
            <w:vAlign w:val="center"/>
          </w:tcPr>
          <w:p w14:paraId="79E9004A"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Lithuania</w:t>
            </w:r>
          </w:p>
        </w:tc>
        <w:tc>
          <w:tcPr>
            <w:tcW w:w="1022" w:type="dxa"/>
            <w:tcBorders>
              <w:top w:val="nil"/>
              <w:left w:val="nil"/>
              <w:bottom w:val="nil"/>
              <w:right w:val="nil"/>
            </w:tcBorders>
            <w:shd w:val="clear" w:color="auto" w:fill="auto"/>
            <w:vAlign w:val="center"/>
          </w:tcPr>
          <w:p w14:paraId="7ABD215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4B546F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96F963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8E3AAA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117AD4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45E5A7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2C2A9B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0F549F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D24427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3164A4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92CAC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1F416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BFF1C3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4EAFB0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5ACC4C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0052D6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B2021A6" w14:textId="77777777" w:rsidTr="0046290C">
        <w:trPr>
          <w:trHeight w:val="240"/>
        </w:trPr>
        <w:tc>
          <w:tcPr>
            <w:tcW w:w="1418" w:type="dxa"/>
            <w:tcBorders>
              <w:top w:val="nil"/>
              <w:left w:val="nil"/>
              <w:bottom w:val="nil"/>
              <w:right w:val="nil"/>
            </w:tcBorders>
            <w:shd w:val="clear" w:color="auto" w:fill="auto"/>
            <w:vAlign w:val="center"/>
          </w:tcPr>
          <w:p w14:paraId="46481C56"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Luxembourg</w:t>
            </w:r>
          </w:p>
        </w:tc>
        <w:tc>
          <w:tcPr>
            <w:tcW w:w="1022" w:type="dxa"/>
            <w:tcBorders>
              <w:top w:val="nil"/>
              <w:left w:val="nil"/>
              <w:bottom w:val="nil"/>
              <w:right w:val="nil"/>
            </w:tcBorders>
            <w:shd w:val="clear" w:color="auto" w:fill="auto"/>
            <w:vAlign w:val="center"/>
          </w:tcPr>
          <w:p w14:paraId="5773F8A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717816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BCC189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FD95B2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08C089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73285F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84AFB6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F9C472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961C89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758BED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29D24B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196D46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25E5AC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8CDE82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E4FE1E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9995A0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793A7DE" w14:textId="77777777" w:rsidTr="0046290C">
        <w:trPr>
          <w:trHeight w:val="240"/>
        </w:trPr>
        <w:tc>
          <w:tcPr>
            <w:tcW w:w="1418" w:type="dxa"/>
            <w:tcBorders>
              <w:top w:val="nil"/>
              <w:left w:val="nil"/>
              <w:bottom w:val="nil"/>
              <w:right w:val="nil"/>
            </w:tcBorders>
            <w:shd w:val="clear" w:color="auto" w:fill="auto"/>
            <w:vAlign w:val="center"/>
          </w:tcPr>
          <w:p w14:paraId="4AB7CC59"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Malta</w:t>
            </w:r>
          </w:p>
        </w:tc>
        <w:tc>
          <w:tcPr>
            <w:tcW w:w="1022" w:type="dxa"/>
            <w:tcBorders>
              <w:top w:val="nil"/>
              <w:left w:val="nil"/>
              <w:bottom w:val="nil"/>
              <w:right w:val="nil"/>
            </w:tcBorders>
            <w:shd w:val="clear" w:color="auto" w:fill="auto"/>
            <w:vAlign w:val="center"/>
          </w:tcPr>
          <w:p w14:paraId="082753A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7C178B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441347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4876CB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A63538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F87EC6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C8447F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9CA8D6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A9F6FC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18EEF9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38A61B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ED2F4C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E06687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6E1763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280FA8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91862D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C25BB4F" w14:textId="77777777" w:rsidTr="0046290C">
        <w:trPr>
          <w:trHeight w:val="240"/>
        </w:trPr>
        <w:tc>
          <w:tcPr>
            <w:tcW w:w="1418" w:type="dxa"/>
            <w:tcBorders>
              <w:top w:val="nil"/>
              <w:left w:val="nil"/>
              <w:bottom w:val="nil"/>
              <w:right w:val="nil"/>
            </w:tcBorders>
            <w:shd w:val="clear" w:color="auto" w:fill="auto"/>
            <w:vAlign w:val="center"/>
          </w:tcPr>
          <w:p w14:paraId="769BD579"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Netherlands</w:t>
            </w:r>
          </w:p>
        </w:tc>
        <w:tc>
          <w:tcPr>
            <w:tcW w:w="1022" w:type="dxa"/>
            <w:tcBorders>
              <w:top w:val="nil"/>
              <w:left w:val="nil"/>
              <w:bottom w:val="nil"/>
              <w:right w:val="nil"/>
            </w:tcBorders>
            <w:shd w:val="clear" w:color="auto" w:fill="auto"/>
            <w:vAlign w:val="center"/>
          </w:tcPr>
          <w:p w14:paraId="53597D7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B2F177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8A43D3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FCE6DE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D5A425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AAF787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8AC5E6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7AF00C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FBD4D7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C52E95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3CF61B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5E5580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A6F634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E4181D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21F4BD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5ADEB3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1053B77E" w14:textId="77777777" w:rsidTr="0046290C">
        <w:trPr>
          <w:trHeight w:val="240"/>
        </w:trPr>
        <w:tc>
          <w:tcPr>
            <w:tcW w:w="1418" w:type="dxa"/>
            <w:tcBorders>
              <w:top w:val="nil"/>
              <w:left w:val="nil"/>
              <w:bottom w:val="nil"/>
              <w:right w:val="nil"/>
            </w:tcBorders>
            <w:shd w:val="clear" w:color="auto" w:fill="auto"/>
            <w:vAlign w:val="center"/>
          </w:tcPr>
          <w:p w14:paraId="1E8F71C2"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Poland</w:t>
            </w:r>
          </w:p>
        </w:tc>
        <w:tc>
          <w:tcPr>
            <w:tcW w:w="1022" w:type="dxa"/>
            <w:tcBorders>
              <w:top w:val="nil"/>
              <w:left w:val="nil"/>
              <w:bottom w:val="nil"/>
              <w:right w:val="nil"/>
            </w:tcBorders>
            <w:shd w:val="clear" w:color="auto" w:fill="auto"/>
            <w:vAlign w:val="center"/>
          </w:tcPr>
          <w:p w14:paraId="000BF1D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548F70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B39BD6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1241B8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141786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7B4667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ECB269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29530E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081B58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B1EE5C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B629B7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0F2760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0A724F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741EE9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76A44E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2E1826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6A61600" w14:textId="77777777" w:rsidTr="0046290C">
        <w:trPr>
          <w:trHeight w:val="240"/>
        </w:trPr>
        <w:tc>
          <w:tcPr>
            <w:tcW w:w="1418" w:type="dxa"/>
            <w:tcBorders>
              <w:top w:val="nil"/>
              <w:left w:val="nil"/>
              <w:bottom w:val="nil"/>
              <w:right w:val="nil"/>
            </w:tcBorders>
            <w:shd w:val="clear" w:color="auto" w:fill="auto"/>
            <w:vAlign w:val="center"/>
          </w:tcPr>
          <w:p w14:paraId="76B31C59"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Portugal</w:t>
            </w:r>
          </w:p>
        </w:tc>
        <w:tc>
          <w:tcPr>
            <w:tcW w:w="1022" w:type="dxa"/>
            <w:tcBorders>
              <w:top w:val="nil"/>
              <w:left w:val="nil"/>
              <w:bottom w:val="nil"/>
              <w:right w:val="nil"/>
            </w:tcBorders>
            <w:shd w:val="clear" w:color="auto" w:fill="auto"/>
            <w:vAlign w:val="center"/>
          </w:tcPr>
          <w:p w14:paraId="5053740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C975C8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5C4958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1A965F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ABA5D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AAB432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73AFB4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CC634F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AEB033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4E6DE6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7EFAAB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075851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77F0C2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001533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DE216C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591D50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F415C1E" w14:textId="77777777" w:rsidTr="0046290C">
        <w:trPr>
          <w:trHeight w:val="240"/>
        </w:trPr>
        <w:tc>
          <w:tcPr>
            <w:tcW w:w="1418" w:type="dxa"/>
            <w:tcBorders>
              <w:top w:val="nil"/>
              <w:left w:val="nil"/>
              <w:bottom w:val="nil"/>
              <w:right w:val="nil"/>
            </w:tcBorders>
            <w:shd w:val="clear" w:color="auto" w:fill="auto"/>
            <w:vAlign w:val="center"/>
          </w:tcPr>
          <w:p w14:paraId="5CA7017F"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Romania</w:t>
            </w:r>
          </w:p>
        </w:tc>
        <w:tc>
          <w:tcPr>
            <w:tcW w:w="1022" w:type="dxa"/>
            <w:tcBorders>
              <w:top w:val="nil"/>
              <w:left w:val="nil"/>
              <w:bottom w:val="nil"/>
              <w:right w:val="nil"/>
            </w:tcBorders>
            <w:shd w:val="clear" w:color="auto" w:fill="auto"/>
            <w:vAlign w:val="center"/>
          </w:tcPr>
          <w:p w14:paraId="0DF15CF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F879AC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049056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C6217A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A32B24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5EDCEE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F27DCA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748868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45DA1B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710C31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9182CC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F79D03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F34A6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1ED90A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1D42BE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3A4AB0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E318286" w14:textId="77777777" w:rsidTr="0046290C">
        <w:trPr>
          <w:trHeight w:val="240"/>
        </w:trPr>
        <w:tc>
          <w:tcPr>
            <w:tcW w:w="1418" w:type="dxa"/>
            <w:tcBorders>
              <w:top w:val="nil"/>
              <w:left w:val="nil"/>
              <w:bottom w:val="nil"/>
              <w:right w:val="nil"/>
            </w:tcBorders>
            <w:shd w:val="clear" w:color="auto" w:fill="auto"/>
            <w:vAlign w:val="center"/>
          </w:tcPr>
          <w:p w14:paraId="0977D66D"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Slovakia</w:t>
            </w:r>
          </w:p>
        </w:tc>
        <w:tc>
          <w:tcPr>
            <w:tcW w:w="1022" w:type="dxa"/>
            <w:tcBorders>
              <w:top w:val="nil"/>
              <w:left w:val="nil"/>
              <w:bottom w:val="nil"/>
              <w:right w:val="nil"/>
            </w:tcBorders>
            <w:shd w:val="clear" w:color="auto" w:fill="auto"/>
            <w:vAlign w:val="center"/>
          </w:tcPr>
          <w:p w14:paraId="5569B9E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40D0C5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39F150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8F6D34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014694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A1736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781CDE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9C57C9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848E2D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F32A7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54419C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09CC1A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8BD000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5B6CB6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0A63D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49EE1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3E447217" w14:textId="77777777" w:rsidTr="0046290C">
        <w:trPr>
          <w:trHeight w:val="240"/>
        </w:trPr>
        <w:tc>
          <w:tcPr>
            <w:tcW w:w="1418" w:type="dxa"/>
            <w:tcBorders>
              <w:top w:val="nil"/>
              <w:left w:val="nil"/>
              <w:bottom w:val="nil"/>
              <w:right w:val="nil"/>
            </w:tcBorders>
            <w:shd w:val="clear" w:color="auto" w:fill="auto"/>
            <w:vAlign w:val="center"/>
          </w:tcPr>
          <w:p w14:paraId="1C68F5DF"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Slovenia</w:t>
            </w:r>
          </w:p>
        </w:tc>
        <w:tc>
          <w:tcPr>
            <w:tcW w:w="1022" w:type="dxa"/>
            <w:tcBorders>
              <w:top w:val="nil"/>
              <w:left w:val="nil"/>
              <w:bottom w:val="nil"/>
              <w:right w:val="nil"/>
            </w:tcBorders>
            <w:shd w:val="clear" w:color="auto" w:fill="auto"/>
            <w:vAlign w:val="center"/>
          </w:tcPr>
          <w:p w14:paraId="01AD1F6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99AF03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7FE252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BE347D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947EF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7C8611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D40CD3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A0CF9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EC55F7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4EBECD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9E9A5C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389D3E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993347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F5164A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08EE17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46D403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7A0540E" w14:textId="77777777" w:rsidTr="0046290C">
        <w:trPr>
          <w:trHeight w:val="240"/>
        </w:trPr>
        <w:tc>
          <w:tcPr>
            <w:tcW w:w="1418" w:type="dxa"/>
            <w:tcBorders>
              <w:top w:val="nil"/>
              <w:left w:val="nil"/>
              <w:bottom w:val="nil"/>
              <w:right w:val="nil"/>
            </w:tcBorders>
            <w:shd w:val="clear" w:color="auto" w:fill="auto"/>
            <w:vAlign w:val="center"/>
          </w:tcPr>
          <w:p w14:paraId="62D9B179"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Spain</w:t>
            </w:r>
          </w:p>
        </w:tc>
        <w:tc>
          <w:tcPr>
            <w:tcW w:w="1022" w:type="dxa"/>
            <w:tcBorders>
              <w:top w:val="nil"/>
              <w:left w:val="nil"/>
              <w:bottom w:val="nil"/>
              <w:right w:val="nil"/>
            </w:tcBorders>
            <w:shd w:val="clear" w:color="auto" w:fill="auto"/>
            <w:vAlign w:val="center"/>
          </w:tcPr>
          <w:p w14:paraId="547A55F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441750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E331DC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A0B2B5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98AC20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B4393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A764FA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7D9B3D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5D555F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544EA4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8027FE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2F0CD6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B03D8A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D9A82E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B9C159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DF5BE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BBE50E1" w14:textId="77777777" w:rsidTr="0046290C">
        <w:trPr>
          <w:trHeight w:val="240"/>
        </w:trPr>
        <w:tc>
          <w:tcPr>
            <w:tcW w:w="1418" w:type="dxa"/>
            <w:tcBorders>
              <w:top w:val="nil"/>
              <w:left w:val="nil"/>
              <w:bottom w:val="nil"/>
              <w:right w:val="nil"/>
            </w:tcBorders>
            <w:shd w:val="clear" w:color="auto" w:fill="auto"/>
            <w:vAlign w:val="center"/>
          </w:tcPr>
          <w:p w14:paraId="2CC55DE7"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Sweden</w:t>
            </w:r>
          </w:p>
        </w:tc>
        <w:tc>
          <w:tcPr>
            <w:tcW w:w="1022" w:type="dxa"/>
            <w:tcBorders>
              <w:top w:val="nil"/>
              <w:left w:val="nil"/>
              <w:bottom w:val="nil"/>
              <w:right w:val="nil"/>
            </w:tcBorders>
            <w:shd w:val="clear" w:color="auto" w:fill="auto"/>
            <w:vAlign w:val="center"/>
          </w:tcPr>
          <w:p w14:paraId="2AB01EF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1A0BE7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EB8128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6AAC3F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02BCF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BCA81C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2E2758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74C3B6F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135057B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0C40C8F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2C697C6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5D62D6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64985B7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3F929D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48C7CA0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40" w:type="dxa"/>
            <w:tcBorders>
              <w:top w:val="nil"/>
              <w:left w:val="nil"/>
              <w:bottom w:val="nil"/>
              <w:right w:val="nil"/>
            </w:tcBorders>
            <w:shd w:val="clear" w:color="auto" w:fill="auto"/>
            <w:vAlign w:val="center"/>
          </w:tcPr>
          <w:p w14:paraId="339DE74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E9E954A" w14:textId="77777777" w:rsidTr="0046290C">
        <w:trPr>
          <w:trHeight w:val="240"/>
        </w:trPr>
        <w:tc>
          <w:tcPr>
            <w:tcW w:w="1418" w:type="dxa"/>
            <w:tcBorders>
              <w:top w:val="nil"/>
              <w:left w:val="nil"/>
              <w:bottom w:val="single" w:sz="4" w:space="0" w:color="000000"/>
              <w:right w:val="nil"/>
            </w:tcBorders>
            <w:shd w:val="clear" w:color="auto" w:fill="auto"/>
            <w:vAlign w:val="center"/>
          </w:tcPr>
          <w:p w14:paraId="5F31A985" w14:textId="77777777" w:rsidR="00EF3326" w:rsidRPr="00EF3326" w:rsidRDefault="00EF3326" w:rsidP="00FE14E6">
            <w:pPr>
              <w:spacing w:line="240" w:lineRule="auto"/>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All countries</w:t>
            </w:r>
          </w:p>
        </w:tc>
        <w:tc>
          <w:tcPr>
            <w:tcW w:w="1022" w:type="dxa"/>
            <w:tcBorders>
              <w:top w:val="nil"/>
              <w:left w:val="nil"/>
              <w:bottom w:val="single" w:sz="4" w:space="0" w:color="000000"/>
              <w:right w:val="nil"/>
            </w:tcBorders>
            <w:shd w:val="clear" w:color="auto" w:fill="auto"/>
            <w:vAlign w:val="center"/>
          </w:tcPr>
          <w:p w14:paraId="0F412EBB"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52AA867D"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72F638FB"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6AF4F1A3"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51E6EF2D"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23728005"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7AA5FE27"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4D14232A"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1895EBFC"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4A8AE156"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4CF38253"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34DB7B13"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630D6855"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14687C51"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0775F770"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40" w:type="dxa"/>
            <w:tcBorders>
              <w:top w:val="nil"/>
              <w:left w:val="nil"/>
              <w:bottom w:val="single" w:sz="4" w:space="0" w:color="000000"/>
              <w:right w:val="nil"/>
            </w:tcBorders>
            <w:shd w:val="clear" w:color="auto" w:fill="auto"/>
            <w:vAlign w:val="center"/>
          </w:tcPr>
          <w:p w14:paraId="53A22627"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r>
    </w:tbl>
    <w:p w14:paraId="74D1F9AB" w14:textId="77777777" w:rsidR="00EF3326" w:rsidRPr="00EF3326" w:rsidRDefault="00EF3326" w:rsidP="00EF3326">
      <w:pPr>
        <w:spacing w:line="240" w:lineRule="auto"/>
        <w:rPr>
          <w:rFonts w:ascii="Times New Roman" w:eastAsia="Times New Roman" w:hAnsi="Times New Roman" w:cs="Times New Roman"/>
          <w:i/>
          <w:color w:val="000000"/>
          <w:sz w:val="20"/>
          <w:szCs w:val="20"/>
          <w:lang w:val="en-US"/>
        </w:rPr>
      </w:pPr>
      <w:r w:rsidRPr="00EF3326">
        <w:rPr>
          <w:rFonts w:ascii="Times New Roman" w:eastAsia="Times New Roman" w:hAnsi="Times New Roman" w:cs="Times New Roman"/>
          <w:i/>
          <w:color w:val="000000"/>
          <w:sz w:val="20"/>
          <w:szCs w:val="20"/>
          <w:lang w:val="en-US"/>
        </w:rPr>
        <w:t>Note</w:t>
      </w:r>
      <w:r w:rsidRPr="00EF3326">
        <w:rPr>
          <w:rFonts w:ascii="Times New Roman" w:eastAsia="Times New Roman" w:hAnsi="Times New Roman" w:cs="Times New Roman"/>
          <w:color w:val="000000"/>
          <w:sz w:val="20"/>
          <w:szCs w:val="20"/>
          <w:lang w:val="en-US"/>
        </w:rPr>
        <w:t>. Descriptive statistics for the exploratory fold [</w:t>
      </w:r>
      <w:r w:rsidRPr="00EF3326">
        <w:rPr>
          <w:rFonts w:ascii="Times New Roman" w:eastAsia="Times New Roman" w:hAnsi="Times New Roman" w:cs="Times New Roman"/>
          <w:color w:val="000000"/>
          <w:sz w:val="20"/>
          <w:szCs w:val="20"/>
          <w:highlight w:val="yellow"/>
          <w:lang w:val="en-US"/>
        </w:rPr>
        <w:t>we will report the statistics on all data upon completion on the project</w:t>
      </w:r>
      <w:r w:rsidRPr="00EF3326">
        <w:rPr>
          <w:rFonts w:ascii="Times New Roman" w:eastAsia="Times New Roman" w:hAnsi="Times New Roman" w:cs="Times New Roman"/>
          <w:color w:val="000000"/>
          <w:sz w:val="20"/>
          <w:szCs w:val="20"/>
          <w:lang w:val="en-US"/>
        </w:rPr>
        <w:t>]. We report here the total number of missing for age (</w:t>
      </w:r>
      <w:r w:rsidRPr="00EF3326">
        <w:rPr>
          <w:rFonts w:ascii="Times New Roman" w:eastAsia="Times New Roman" w:hAnsi="Times New Roman" w:cs="Times New Roman"/>
          <w:i/>
          <w:color w:val="000000"/>
          <w:sz w:val="20"/>
          <w:szCs w:val="20"/>
          <w:lang w:val="en-US"/>
        </w:rPr>
        <w:t xml:space="preserve">N </w:t>
      </w:r>
      <w:r w:rsidRPr="00EF3326">
        <w:rPr>
          <w:rFonts w:ascii="Times New Roman" w:eastAsia="Times New Roman" w:hAnsi="Times New Roman" w:cs="Times New Roman"/>
          <w:color w:val="000000"/>
          <w:sz w:val="20"/>
          <w:szCs w:val="20"/>
          <w:lang w:val="en-US"/>
        </w:rPr>
        <w:t>= XX), gender (</w:t>
      </w:r>
      <w:r w:rsidRPr="00EF3326">
        <w:rPr>
          <w:rFonts w:ascii="Times New Roman" w:eastAsia="Times New Roman" w:hAnsi="Times New Roman" w:cs="Times New Roman"/>
          <w:i/>
          <w:color w:val="000000"/>
          <w:sz w:val="20"/>
          <w:szCs w:val="20"/>
          <w:lang w:val="en-US"/>
        </w:rPr>
        <w:t xml:space="preserve">N </w:t>
      </w:r>
      <w:r w:rsidRPr="00EF3326">
        <w:rPr>
          <w:rFonts w:ascii="Times New Roman" w:eastAsia="Times New Roman" w:hAnsi="Times New Roman" w:cs="Times New Roman"/>
          <w:color w:val="000000"/>
          <w:sz w:val="20"/>
          <w:szCs w:val="20"/>
          <w:lang w:val="en-US"/>
        </w:rPr>
        <w:t>= XX), educational attainment (</w:t>
      </w:r>
      <w:r w:rsidRPr="00EF3326">
        <w:rPr>
          <w:rFonts w:ascii="Times New Roman" w:eastAsia="Times New Roman" w:hAnsi="Times New Roman" w:cs="Times New Roman"/>
          <w:i/>
          <w:color w:val="000000"/>
          <w:sz w:val="20"/>
          <w:szCs w:val="20"/>
          <w:lang w:val="en-US"/>
        </w:rPr>
        <w:t xml:space="preserve">N </w:t>
      </w:r>
      <w:r w:rsidRPr="00EF3326">
        <w:rPr>
          <w:rFonts w:ascii="Times New Roman" w:eastAsia="Times New Roman" w:hAnsi="Times New Roman" w:cs="Times New Roman"/>
          <w:color w:val="000000"/>
          <w:sz w:val="20"/>
          <w:szCs w:val="20"/>
          <w:lang w:val="en-US"/>
        </w:rPr>
        <w:t>= XX), and DJGLS-6 (</w:t>
      </w:r>
      <w:r w:rsidRPr="00EF3326">
        <w:rPr>
          <w:rFonts w:ascii="Times New Roman" w:eastAsia="Times New Roman" w:hAnsi="Times New Roman" w:cs="Times New Roman"/>
          <w:i/>
          <w:color w:val="000000"/>
          <w:sz w:val="20"/>
          <w:szCs w:val="20"/>
          <w:lang w:val="en-US"/>
        </w:rPr>
        <w:t xml:space="preserve">N </w:t>
      </w:r>
      <w:r w:rsidRPr="00EF3326">
        <w:rPr>
          <w:rFonts w:ascii="Times New Roman" w:eastAsia="Times New Roman" w:hAnsi="Times New Roman" w:cs="Times New Roman"/>
          <w:color w:val="000000"/>
          <w:sz w:val="20"/>
          <w:szCs w:val="20"/>
          <w:lang w:val="en-US"/>
        </w:rPr>
        <w:t>= XX), T-ILS (</w:t>
      </w:r>
      <w:r w:rsidRPr="00EF3326">
        <w:rPr>
          <w:rFonts w:ascii="Times New Roman" w:eastAsia="Times New Roman" w:hAnsi="Times New Roman" w:cs="Times New Roman"/>
          <w:i/>
          <w:color w:val="000000"/>
          <w:sz w:val="20"/>
          <w:szCs w:val="20"/>
          <w:lang w:val="en-US"/>
        </w:rPr>
        <w:t xml:space="preserve">N </w:t>
      </w:r>
      <w:r w:rsidRPr="00EF3326">
        <w:rPr>
          <w:rFonts w:ascii="Times New Roman" w:eastAsia="Times New Roman" w:hAnsi="Times New Roman" w:cs="Times New Roman"/>
          <w:color w:val="000000"/>
          <w:sz w:val="20"/>
          <w:szCs w:val="20"/>
          <w:lang w:val="en-US"/>
        </w:rPr>
        <w:t xml:space="preserve">= XX), and </w:t>
      </w:r>
      <w:r w:rsidRPr="00EF3326">
        <w:rPr>
          <w:rFonts w:ascii="Times New Roman" w:eastAsia="Times New Roman" w:hAnsi="Times New Roman" w:cs="Times New Roman"/>
          <w:sz w:val="20"/>
          <w:szCs w:val="20"/>
          <w:lang w:val="en-US"/>
        </w:rPr>
        <w:t>single</w:t>
      </w:r>
      <w:r w:rsidRPr="00EF3326">
        <w:rPr>
          <w:rFonts w:ascii="Times New Roman" w:eastAsia="Times New Roman" w:hAnsi="Times New Roman" w:cs="Times New Roman"/>
          <w:color w:val="000000"/>
          <w:sz w:val="20"/>
          <w:szCs w:val="20"/>
          <w:lang w:val="en-US"/>
        </w:rPr>
        <w:t>-item loneliness (</w:t>
      </w:r>
      <w:r w:rsidRPr="00EF3326">
        <w:rPr>
          <w:rFonts w:ascii="Times New Roman" w:eastAsia="Times New Roman" w:hAnsi="Times New Roman" w:cs="Times New Roman"/>
          <w:i/>
          <w:color w:val="000000"/>
          <w:sz w:val="20"/>
          <w:szCs w:val="20"/>
          <w:lang w:val="en-US"/>
        </w:rPr>
        <w:t xml:space="preserve">N </w:t>
      </w:r>
      <w:r w:rsidRPr="00EF3326">
        <w:rPr>
          <w:rFonts w:ascii="Times New Roman" w:eastAsia="Times New Roman" w:hAnsi="Times New Roman" w:cs="Times New Roman"/>
          <w:color w:val="000000"/>
          <w:sz w:val="20"/>
          <w:szCs w:val="20"/>
          <w:lang w:val="en-US"/>
        </w:rPr>
        <w:t>= XX) scores.</w:t>
      </w:r>
    </w:p>
    <w:p w14:paraId="36640165" w14:textId="77777777" w:rsidR="00EF3326" w:rsidRPr="00EF3326" w:rsidRDefault="00EF3326" w:rsidP="00EF3326">
      <w:pPr>
        <w:rPr>
          <w:rFonts w:ascii="Times New Roman" w:eastAsia="Times New Roman" w:hAnsi="Times New Roman" w:cs="Times New Roman"/>
          <w:lang w:val="en-US"/>
        </w:rPr>
      </w:pPr>
    </w:p>
    <w:tbl>
      <w:tblPr>
        <w:tblW w:w="10020" w:type="dxa"/>
        <w:tblLayout w:type="fixed"/>
        <w:tblLook w:val="0400" w:firstRow="0" w:lastRow="0" w:firstColumn="0" w:lastColumn="0" w:noHBand="0" w:noVBand="1"/>
      </w:tblPr>
      <w:tblGrid>
        <w:gridCol w:w="1290"/>
        <w:gridCol w:w="1005"/>
        <w:gridCol w:w="825"/>
        <w:gridCol w:w="855"/>
        <w:gridCol w:w="795"/>
        <w:gridCol w:w="825"/>
        <w:gridCol w:w="1125"/>
        <w:gridCol w:w="825"/>
        <w:gridCol w:w="855"/>
        <w:gridCol w:w="795"/>
        <w:gridCol w:w="825"/>
      </w:tblGrid>
      <w:tr w:rsidR="00EF3326" w:rsidRPr="00EF3326" w14:paraId="00231859" w14:textId="77777777" w:rsidTr="00FE14E6">
        <w:trPr>
          <w:trHeight w:val="300"/>
        </w:trPr>
        <w:tc>
          <w:tcPr>
            <w:tcW w:w="1290" w:type="dxa"/>
            <w:tcBorders>
              <w:top w:val="nil"/>
              <w:left w:val="nil"/>
              <w:bottom w:val="nil"/>
              <w:right w:val="nil"/>
            </w:tcBorders>
            <w:shd w:val="clear" w:color="auto" w:fill="auto"/>
            <w:vAlign w:val="bottom"/>
          </w:tcPr>
          <w:p w14:paraId="3596454D" w14:textId="77777777" w:rsidR="00EF3326" w:rsidRPr="00EF3326" w:rsidRDefault="00EF3326" w:rsidP="00FE14E6">
            <w:pPr>
              <w:spacing w:line="240" w:lineRule="auto"/>
              <w:rPr>
                <w:rFonts w:ascii="Times New Roman" w:eastAsia="Times New Roman" w:hAnsi="Times New Roman" w:cs="Times New Roman"/>
                <w:b/>
                <w:color w:val="000000"/>
                <w:lang w:val="en-US"/>
              </w:rPr>
            </w:pPr>
            <w:r w:rsidRPr="00EF3326">
              <w:rPr>
                <w:rFonts w:ascii="Times New Roman" w:eastAsia="Times New Roman" w:hAnsi="Times New Roman" w:cs="Times New Roman"/>
                <w:b/>
                <w:color w:val="000000"/>
                <w:lang w:val="en-US"/>
              </w:rPr>
              <w:t>Table 2</w:t>
            </w:r>
          </w:p>
        </w:tc>
        <w:tc>
          <w:tcPr>
            <w:tcW w:w="1005" w:type="dxa"/>
            <w:tcBorders>
              <w:top w:val="nil"/>
              <w:left w:val="nil"/>
              <w:bottom w:val="nil"/>
              <w:right w:val="nil"/>
            </w:tcBorders>
            <w:shd w:val="clear" w:color="auto" w:fill="auto"/>
            <w:vAlign w:val="bottom"/>
          </w:tcPr>
          <w:p w14:paraId="60ED6AFF" w14:textId="77777777" w:rsidR="00EF3326" w:rsidRPr="00EF3326" w:rsidRDefault="00EF3326" w:rsidP="00FE14E6">
            <w:pPr>
              <w:spacing w:line="240" w:lineRule="auto"/>
              <w:rPr>
                <w:rFonts w:ascii="Times New Roman" w:eastAsia="Times New Roman" w:hAnsi="Times New Roman" w:cs="Times New Roman"/>
                <w:b/>
                <w:color w:val="000000"/>
                <w:lang w:val="en-US"/>
              </w:rPr>
            </w:pPr>
          </w:p>
        </w:tc>
        <w:tc>
          <w:tcPr>
            <w:tcW w:w="825" w:type="dxa"/>
            <w:tcBorders>
              <w:top w:val="nil"/>
              <w:left w:val="nil"/>
              <w:bottom w:val="nil"/>
              <w:right w:val="nil"/>
            </w:tcBorders>
            <w:shd w:val="clear" w:color="auto" w:fill="auto"/>
            <w:vAlign w:val="bottom"/>
          </w:tcPr>
          <w:p w14:paraId="0F2E922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55" w:type="dxa"/>
            <w:tcBorders>
              <w:top w:val="nil"/>
              <w:left w:val="nil"/>
              <w:bottom w:val="nil"/>
              <w:right w:val="nil"/>
            </w:tcBorders>
            <w:shd w:val="clear" w:color="auto" w:fill="auto"/>
            <w:vAlign w:val="bottom"/>
          </w:tcPr>
          <w:p w14:paraId="08AAA48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795" w:type="dxa"/>
            <w:tcBorders>
              <w:top w:val="nil"/>
              <w:left w:val="nil"/>
              <w:bottom w:val="nil"/>
              <w:right w:val="nil"/>
            </w:tcBorders>
            <w:shd w:val="clear" w:color="auto" w:fill="auto"/>
            <w:vAlign w:val="bottom"/>
          </w:tcPr>
          <w:p w14:paraId="1575F91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25" w:type="dxa"/>
            <w:tcBorders>
              <w:top w:val="nil"/>
              <w:left w:val="nil"/>
              <w:bottom w:val="nil"/>
              <w:right w:val="nil"/>
            </w:tcBorders>
            <w:shd w:val="clear" w:color="auto" w:fill="auto"/>
            <w:vAlign w:val="bottom"/>
          </w:tcPr>
          <w:p w14:paraId="69E2272B"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25" w:type="dxa"/>
            <w:tcBorders>
              <w:top w:val="nil"/>
              <w:left w:val="nil"/>
              <w:bottom w:val="nil"/>
              <w:right w:val="nil"/>
            </w:tcBorders>
            <w:shd w:val="clear" w:color="auto" w:fill="auto"/>
            <w:vAlign w:val="bottom"/>
          </w:tcPr>
          <w:p w14:paraId="24059CD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25" w:type="dxa"/>
            <w:tcBorders>
              <w:top w:val="nil"/>
              <w:left w:val="nil"/>
              <w:bottom w:val="nil"/>
              <w:right w:val="nil"/>
            </w:tcBorders>
            <w:shd w:val="clear" w:color="auto" w:fill="auto"/>
            <w:vAlign w:val="bottom"/>
          </w:tcPr>
          <w:p w14:paraId="065E1C54"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55" w:type="dxa"/>
            <w:tcBorders>
              <w:top w:val="nil"/>
              <w:left w:val="nil"/>
              <w:bottom w:val="nil"/>
              <w:right w:val="nil"/>
            </w:tcBorders>
            <w:shd w:val="clear" w:color="auto" w:fill="auto"/>
            <w:vAlign w:val="bottom"/>
          </w:tcPr>
          <w:p w14:paraId="6371758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795" w:type="dxa"/>
            <w:tcBorders>
              <w:top w:val="nil"/>
              <w:left w:val="nil"/>
              <w:bottom w:val="nil"/>
              <w:right w:val="nil"/>
            </w:tcBorders>
            <w:shd w:val="clear" w:color="auto" w:fill="auto"/>
            <w:vAlign w:val="bottom"/>
          </w:tcPr>
          <w:p w14:paraId="12B723B9"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25" w:type="dxa"/>
            <w:tcBorders>
              <w:top w:val="nil"/>
              <w:left w:val="nil"/>
              <w:bottom w:val="nil"/>
              <w:right w:val="nil"/>
            </w:tcBorders>
            <w:shd w:val="clear" w:color="auto" w:fill="auto"/>
            <w:vAlign w:val="bottom"/>
          </w:tcPr>
          <w:p w14:paraId="16E23BF6"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006EE8" w14:paraId="1DE45164" w14:textId="77777777" w:rsidTr="00FE14E6">
        <w:trPr>
          <w:trHeight w:val="300"/>
        </w:trPr>
        <w:tc>
          <w:tcPr>
            <w:tcW w:w="7545" w:type="dxa"/>
            <w:gridSpan w:val="8"/>
            <w:tcBorders>
              <w:top w:val="nil"/>
              <w:left w:val="nil"/>
              <w:bottom w:val="nil"/>
              <w:right w:val="nil"/>
            </w:tcBorders>
            <w:shd w:val="clear" w:color="auto" w:fill="auto"/>
            <w:vAlign w:val="bottom"/>
          </w:tcPr>
          <w:p w14:paraId="5D69C8D9" w14:textId="77777777" w:rsidR="00EF3326" w:rsidRPr="00EF3326" w:rsidRDefault="00EF3326" w:rsidP="00FE14E6">
            <w:pPr>
              <w:spacing w:line="240" w:lineRule="auto"/>
              <w:rPr>
                <w:rFonts w:ascii="Times New Roman" w:eastAsia="Times New Roman" w:hAnsi="Times New Roman" w:cs="Times New Roman"/>
                <w:i/>
                <w:color w:val="000000"/>
                <w:lang w:val="en-US"/>
              </w:rPr>
            </w:pPr>
            <w:r w:rsidRPr="00EF3326">
              <w:rPr>
                <w:rFonts w:ascii="Times New Roman" w:eastAsia="Times New Roman" w:hAnsi="Times New Roman" w:cs="Times New Roman"/>
                <w:i/>
                <w:color w:val="000000"/>
                <w:lang w:val="en-US"/>
              </w:rPr>
              <w:t>Factor Structure Fits and Internal Consistencies of the DJGLS-6 and T-ILS</w:t>
            </w:r>
          </w:p>
        </w:tc>
        <w:tc>
          <w:tcPr>
            <w:tcW w:w="855" w:type="dxa"/>
            <w:tcBorders>
              <w:top w:val="nil"/>
              <w:left w:val="nil"/>
              <w:bottom w:val="nil"/>
              <w:right w:val="nil"/>
            </w:tcBorders>
            <w:shd w:val="clear" w:color="auto" w:fill="auto"/>
            <w:vAlign w:val="bottom"/>
          </w:tcPr>
          <w:p w14:paraId="3E4B27B7" w14:textId="77777777" w:rsidR="00EF3326" w:rsidRPr="00EF3326" w:rsidRDefault="00EF3326" w:rsidP="00FE14E6">
            <w:pPr>
              <w:spacing w:line="240" w:lineRule="auto"/>
              <w:rPr>
                <w:rFonts w:ascii="Times New Roman" w:eastAsia="Times New Roman" w:hAnsi="Times New Roman" w:cs="Times New Roman"/>
                <w:i/>
                <w:color w:val="000000"/>
                <w:lang w:val="en-US"/>
              </w:rPr>
            </w:pPr>
          </w:p>
        </w:tc>
        <w:tc>
          <w:tcPr>
            <w:tcW w:w="795" w:type="dxa"/>
            <w:tcBorders>
              <w:top w:val="nil"/>
              <w:left w:val="nil"/>
              <w:bottom w:val="nil"/>
              <w:right w:val="nil"/>
            </w:tcBorders>
            <w:shd w:val="clear" w:color="auto" w:fill="auto"/>
            <w:vAlign w:val="bottom"/>
          </w:tcPr>
          <w:p w14:paraId="643F7B82"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25" w:type="dxa"/>
            <w:tcBorders>
              <w:top w:val="nil"/>
              <w:left w:val="nil"/>
              <w:bottom w:val="nil"/>
              <w:right w:val="nil"/>
            </w:tcBorders>
            <w:shd w:val="clear" w:color="auto" w:fill="auto"/>
            <w:vAlign w:val="bottom"/>
          </w:tcPr>
          <w:p w14:paraId="727216DF"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006EE8" w14:paraId="280DB36A" w14:textId="77777777" w:rsidTr="00FE14E6">
        <w:trPr>
          <w:trHeight w:val="300"/>
        </w:trPr>
        <w:tc>
          <w:tcPr>
            <w:tcW w:w="1290" w:type="dxa"/>
            <w:tcBorders>
              <w:top w:val="nil"/>
              <w:left w:val="nil"/>
              <w:bottom w:val="nil"/>
              <w:right w:val="nil"/>
            </w:tcBorders>
            <w:shd w:val="clear" w:color="auto" w:fill="auto"/>
            <w:vAlign w:val="bottom"/>
          </w:tcPr>
          <w:p w14:paraId="5B131DD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005" w:type="dxa"/>
            <w:tcBorders>
              <w:top w:val="nil"/>
              <w:left w:val="nil"/>
              <w:bottom w:val="nil"/>
              <w:right w:val="nil"/>
            </w:tcBorders>
            <w:shd w:val="clear" w:color="auto" w:fill="auto"/>
            <w:vAlign w:val="bottom"/>
          </w:tcPr>
          <w:p w14:paraId="076D1AB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25" w:type="dxa"/>
            <w:tcBorders>
              <w:top w:val="nil"/>
              <w:left w:val="nil"/>
              <w:bottom w:val="nil"/>
              <w:right w:val="nil"/>
            </w:tcBorders>
            <w:shd w:val="clear" w:color="auto" w:fill="auto"/>
            <w:vAlign w:val="bottom"/>
          </w:tcPr>
          <w:p w14:paraId="7FA60B15"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55" w:type="dxa"/>
            <w:tcBorders>
              <w:top w:val="nil"/>
              <w:left w:val="nil"/>
              <w:bottom w:val="nil"/>
              <w:right w:val="nil"/>
            </w:tcBorders>
            <w:shd w:val="clear" w:color="auto" w:fill="auto"/>
            <w:vAlign w:val="bottom"/>
          </w:tcPr>
          <w:p w14:paraId="20041E77"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795" w:type="dxa"/>
            <w:tcBorders>
              <w:top w:val="nil"/>
              <w:left w:val="nil"/>
              <w:bottom w:val="nil"/>
              <w:right w:val="nil"/>
            </w:tcBorders>
            <w:shd w:val="clear" w:color="auto" w:fill="auto"/>
            <w:vAlign w:val="bottom"/>
          </w:tcPr>
          <w:p w14:paraId="59117C3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25" w:type="dxa"/>
            <w:tcBorders>
              <w:top w:val="nil"/>
              <w:left w:val="nil"/>
              <w:bottom w:val="nil"/>
              <w:right w:val="nil"/>
            </w:tcBorders>
            <w:shd w:val="clear" w:color="auto" w:fill="auto"/>
            <w:vAlign w:val="bottom"/>
          </w:tcPr>
          <w:p w14:paraId="0ED65027"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25" w:type="dxa"/>
            <w:tcBorders>
              <w:top w:val="nil"/>
              <w:left w:val="nil"/>
              <w:bottom w:val="nil"/>
              <w:right w:val="nil"/>
            </w:tcBorders>
            <w:shd w:val="clear" w:color="auto" w:fill="auto"/>
            <w:vAlign w:val="bottom"/>
          </w:tcPr>
          <w:p w14:paraId="4ECD8E4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25" w:type="dxa"/>
            <w:tcBorders>
              <w:top w:val="nil"/>
              <w:left w:val="nil"/>
              <w:bottom w:val="nil"/>
              <w:right w:val="nil"/>
            </w:tcBorders>
            <w:shd w:val="clear" w:color="auto" w:fill="auto"/>
            <w:vAlign w:val="bottom"/>
          </w:tcPr>
          <w:p w14:paraId="3ED931A2"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55" w:type="dxa"/>
            <w:tcBorders>
              <w:top w:val="nil"/>
              <w:left w:val="nil"/>
              <w:bottom w:val="nil"/>
              <w:right w:val="nil"/>
            </w:tcBorders>
            <w:shd w:val="clear" w:color="auto" w:fill="auto"/>
            <w:vAlign w:val="bottom"/>
          </w:tcPr>
          <w:p w14:paraId="2D51F1E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795" w:type="dxa"/>
            <w:tcBorders>
              <w:top w:val="nil"/>
              <w:left w:val="nil"/>
              <w:bottom w:val="nil"/>
              <w:right w:val="nil"/>
            </w:tcBorders>
            <w:shd w:val="clear" w:color="auto" w:fill="auto"/>
            <w:vAlign w:val="bottom"/>
          </w:tcPr>
          <w:p w14:paraId="3BB969BB"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825" w:type="dxa"/>
            <w:tcBorders>
              <w:top w:val="nil"/>
              <w:left w:val="nil"/>
              <w:bottom w:val="nil"/>
              <w:right w:val="nil"/>
            </w:tcBorders>
            <w:shd w:val="clear" w:color="auto" w:fill="auto"/>
            <w:vAlign w:val="bottom"/>
          </w:tcPr>
          <w:p w14:paraId="531A03B9"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EF3326" w14:paraId="30B036CD" w14:textId="77777777" w:rsidTr="00FE14E6">
        <w:trPr>
          <w:trHeight w:val="240"/>
        </w:trPr>
        <w:tc>
          <w:tcPr>
            <w:tcW w:w="1290" w:type="dxa"/>
            <w:tcBorders>
              <w:top w:val="nil"/>
              <w:left w:val="nil"/>
              <w:bottom w:val="nil"/>
              <w:right w:val="nil"/>
            </w:tcBorders>
            <w:shd w:val="clear" w:color="auto" w:fill="auto"/>
            <w:vAlign w:val="bottom"/>
          </w:tcPr>
          <w:p w14:paraId="30A8AFD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3480" w:type="dxa"/>
            <w:gridSpan w:val="4"/>
            <w:tcBorders>
              <w:top w:val="single" w:sz="4" w:space="0" w:color="000000"/>
              <w:left w:val="nil"/>
              <w:bottom w:val="single" w:sz="4" w:space="0" w:color="000000"/>
              <w:right w:val="nil"/>
            </w:tcBorders>
            <w:shd w:val="clear" w:color="auto" w:fill="auto"/>
            <w:vAlign w:val="bottom"/>
          </w:tcPr>
          <w:p w14:paraId="526FA0A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DJGLS-6 ([</w:t>
            </w:r>
            <w:r w:rsidRPr="00EF3326">
              <w:rPr>
                <w:rFonts w:ascii="Times New Roman" w:eastAsia="Times New Roman" w:hAnsi="Times New Roman" w:cs="Times New Roman"/>
                <w:color w:val="000000"/>
                <w:sz w:val="20"/>
                <w:szCs w:val="20"/>
                <w:highlight w:val="yellow"/>
                <w:lang w:val="en-US"/>
              </w:rPr>
              <w:t>one/two</w:t>
            </w:r>
            <w:r w:rsidRPr="00EF3326">
              <w:rPr>
                <w:rFonts w:ascii="Times New Roman" w:eastAsia="Times New Roman" w:hAnsi="Times New Roman" w:cs="Times New Roman"/>
                <w:color w:val="000000"/>
                <w:sz w:val="20"/>
                <w:szCs w:val="20"/>
                <w:lang w:val="en-US"/>
              </w:rPr>
              <w:t>] factor structure)</w:t>
            </w:r>
          </w:p>
        </w:tc>
        <w:tc>
          <w:tcPr>
            <w:tcW w:w="825" w:type="dxa"/>
            <w:tcBorders>
              <w:top w:val="single" w:sz="4" w:space="0" w:color="000000"/>
              <w:left w:val="nil"/>
              <w:bottom w:val="single" w:sz="4" w:space="0" w:color="000000"/>
              <w:right w:val="nil"/>
            </w:tcBorders>
            <w:shd w:val="clear" w:color="auto" w:fill="auto"/>
            <w:vAlign w:val="bottom"/>
          </w:tcPr>
          <w:p w14:paraId="1F72172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 </w:t>
            </w:r>
          </w:p>
        </w:tc>
        <w:tc>
          <w:tcPr>
            <w:tcW w:w="3600" w:type="dxa"/>
            <w:gridSpan w:val="4"/>
            <w:tcBorders>
              <w:top w:val="single" w:sz="4" w:space="0" w:color="000000"/>
              <w:left w:val="nil"/>
              <w:bottom w:val="single" w:sz="4" w:space="0" w:color="000000"/>
              <w:right w:val="nil"/>
            </w:tcBorders>
            <w:shd w:val="clear" w:color="auto" w:fill="auto"/>
            <w:vAlign w:val="bottom"/>
          </w:tcPr>
          <w:p w14:paraId="76F01F9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T-ILS (one factor structure)</w:t>
            </w:r>
          </w:p>
        </w:tc>
        <w:tc>
          <w:tcPr>
            <w:tcW w:w="825" w:type="dxa"/>
            <w:tcBorders>
              <w:top w:val="nil"/>
              <w:left w:val="nil"/>
              <w:bottom w:val="nil"/>
              <w:right w:val="nil"/>
            </w:tcBorders>
            <w:shd w:val="clear" w:color="auto" w:fill="auto"/>
            <w:vAlign w:val="bottom"/>
          </w:tcPr>
          <w:p w14:paraId="74F9DD6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p>
        </w:tc>
      </w:tr>
      <w:tr w:rsidR="00EF3326" w:rsidRPr="00EF3326" w14:paraId="50E2BD5D" w14:textId="77777777" w:rsidTr="00FE14E6">
        <w:trPr>
          <w:trHeight w:val="750"/>
        </w:trPr>
        <w:tc>
          <w:tcPr>
            <w:tcW w:w="1290" w:type="dxa"/>
            <w:tcBorders>
              <w:top w:val="single" w:sz="4" w:space="0" w:color="000000"/>
              <w:left w:val="nil"/>
              <w:bottom w:val="single" w:sz="4" w:space="0" w:color="000000"/>
              <w:right w:val="nil"/>
            </w:tcBorders>
            <w:shd w:val="clear" w:color="auto" w:fill="auto"/>
            <w:vAlign w:val="center"/>
          </w:tcPr>
          <w:p w14:paraId="733323B9"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Country</w:t>
            </w:r>
          </w:p>
        </w:tc>
        <w:tc>
          <w:tcPr>
            <w:tcW w:w="1005" w:type="dxa"/>
            <w:tcBorders>
              <w:top w:val="nil"/>
              <w:left w:val="nil"/>
              <w:bottom w:val="single" w:sz="4" w:space="0" w:color="000000"/>
              <w:right w:val="nil"/>
            </w:tcBorders>
            <w:shd w:val="clear" w:color="auto" w:fill="FFFFFF"/>
            <w:vAlign w:val="center"/>
          </w:tcPr>
          <w:p w14:paraId="0BEE547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 xml:space="preserve"> χ2 (</w:t>
            </w:r>
            <w:r w:rsidRPr="00EF3326">
              <w:rPr>
                <w:rFonts w:ascii="Times New Roman" w:eastAsia="Times New Roman" w:hAnsi="Times New Roman" w:cs="Times New Roman"/>
                <w:i/>
                <w:color w:val="000000"/>
                <w:sz w:val="20"/>
                <w:szCs w:val="20"/>
                <w:lang w:val="en-US"/>
              </w:rPr>
              <w:t>p</w:t>
            </w:r>
            <w:r w:rsidRPr="00EF3326">
              <w:rPr>
                <w:rFonts w:ascii="Times New Roman" w:eastAsia="Times New Roman" w:hAnsi="Times New Roman" w:cs="Times New Roman"/>
                <w:color w:val="000000"/>
                <w:sz w:val="20"/>
                <w:szCs w:val="20"/>
                <w:lang w:val="en-US"/>
              </w:rPr>
              <w:t>-value)</w:t>
            </w:r>
          </w:p>
        </w:tc>
        <w:tc>
          <w:tcPr>
            <w:tcW w:w="825" w:type="dxa"/>
            <w:tcBorders>
              <w:top w:val="nil"/>
              <w:left w:val="nil"/>
              <w:bottom w:val="single" w:sz="4" w:space="0" w:color="000000"/>
              <w:right w:val="nil"/>
            </w:tcBorders>
            <w:shd w:val="clear" w:color="auto" w:fill="FFFFFF"/>
            <w:vAlign w:val="center"/>
          </w:tcPr>
          <w:p w14:paraId="512B0E3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CFI</w:t>
            </w:r>
          </w:p>
        </w:tc>
        <w:tc>
          <w:tcPr>
            <w:tcW w:w="855" w:type="dxa"/>
            <w:tcBorders>
              <w:top w:val="nil"/>
              <w:left w:val="nil"/>
              <w:bottom w:val="single" w:sz="4" w:space="0" w:color="000000"/>
              <w:right w:val="nil"/>
            </w:tcBorders>
            <w:shd w:val="clear" w:color="auto" w:fill="FFFFFF"/>
            <w:vAlign w:val="center"/>
          </w:tcPr>
          <w:p w14:paraId="7BCCCAD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RMSEA</w:t>
            </w:r>
          </w:p>
        </w:tc>
        <w:tc>
          <w:tcPr>
            <w:tcW w:w="795" w:type="dxa"/>
            <w:tcBorders>
              <w:top w:val="nil"/>
              <w:left w:val="nil"/>
              <w:bottom w:val="single" w:sz="4" w:space="0" w:color="000000"/>
              <w:right w:val="nil"/>
            </w:tcBorders>
            <w:shd w:val="clear" w:color="auto" w:fill="FFFFFF"/>
            <w:vAlign w:val="center"/>
          </w:tcPr>
          <w:p w14:paraId="7A8E6DC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Ω</w:t>
            </w:r>
          </w:p>
        </w:tc>
        <w:tc>
          <w:tcPr>
            <w:tcW w:w="825" w:type="dxa"/>
            <w:tcBorders>
              <w:top w:val="nil"/>
              <w:left w:val="nil"/>
              <w:bottom w:val="single" w:sz="4" w:space="0" w:color="000000"/>
              <w:right w:val="nil"/>
            </w:tcBorders>
            <w:shd w:val="clear" w:color="auto" w:fill="FFFFFF"/>
            <w:vAlign w:val="center"/>
          </w:tcPr>
          <w:p w14:paraId="4517274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Ω 95% CI</w:t>
            </w:r>
          </w:p>
        </w:tc>
        <w:tc>
          <w:tcPr>
            <w:tcW w:w="1125" w:type="dxa"/>
            <w:tcBorders>
              <w:top w:val="nil"/>
              <w:left w:val="nil"/>
              <w:bottom w:val="single" w:sz="4" w:space="0" w:color="000000"/>
              <w:right w:val="nil"/>
            </w:tcBorders>
            <w:shd w:val="clear" w:color="auto" w:fill="FFFFFF"/>
            <w:vAlign w:val="center"/>
          </w:tcPr>
          <w:p w14:paraId="244A34C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 xml:space="preserve"> χ2 (</w:t>
            </w:r>
            <w:r w:rsidRPr="00EF3326">
              <w:rPr>
                <w:rFonts w:ascii="Times New Roman" w:eastAsia="Times New Roman" w:hAnsi="Times New Roman" w:cs="Times New Roman"/>
                <w:i/>
                <w:color w:val="000000"/>
                <w:sz w:val="20"/>
                <w:szCs w:val="20"/>
                <w:lang w:val="en-US"/>
              </w:rPr>
              <w:t>p</w:t>
            </w:r>
            <w:r w:rsidRPr="00EF3326">
              <w:rPr>
                <w:rFonts w:ascii="Times New Roman" w:eastAsia="Times New Roman" w:hAnsi="Times New Roman" w:cs="Times New Roman"/>
                <w:color w:val="000000"/>
                <w:sz w:val="20"/>
                <w:szCs w:val="20"/>
                <w:lang w:val="en-US"/>
              </w:rPr>
              <w:t>-value)</w:t>
            </w:r>
          </w:p>
        </w:tc>
        <w:tc>
          <w:tcPr>
            <w:tcW w:w="825" w:type="dxa"/>
            <w:tcBorders>
              <w:top w:val="nil"/>
              <w:left w:val="nil"/>
              <w:bottom w:val="single" w:sz="4" w:space="0" w:color="000000"/>
              <w:right w:val="nil"/>
            </w:tcBorders>
            <w:shd w:val="clear" w:color="auto" w:fill="FFFFFF"/>
            <w:vAlign w:val="center"/>
          </w:tcPr>
          <w:p w14:paraId="4DD8287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CFI</w:t>
            </w:r>
          </w:p>
        </w:tc>
        <w:tc>
          <w:tcPr>
            <w:tcW w:w="855" w:type="dxa"/>
            <w:tcBorders>
              <w:top w:val="nil"/>
              <w:left w:val="nil"/>
              <w:bottom w:val="single" w:sz="4" w:space="0" w:color="000000"/>
              <w:right w:val="nil"/>
            </w:tcBorders>
            <w:shd w:val="clear" w:color="auto" w:fill="FFFFFF"/>
            <w:vAlign w:val="center"/>
          </w:tcPr>
          <w:p w14:paraId="7895131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RMSE</w:t>
            </w:r>
            <w:r w:rsidRPr="00EF3326">
              <w:rPr>
                <w:rFonts w:ascii="Times New Roman" w:eastAsia="Times New Roman" w:hAnsi="Times New Roman" w:cs="Times New Roman"/>
                <w:sz w:val="20"/>
                <w:szCs w:val="20"/>
                <w:lang w:val="en-US"/>
              </w:rPr>
              <w:t>A</w:t>
            </w:r>
          </w:p>
        </w:tc>
        <w:tc>
          <w:tcPr>
            <w:tcW w:w="795" w:type="dxa"/>
            <w:tcBorders>
              <w:top w:val="nil"/>
              <w:left w:val="nil"/>
              <w:bottom w:val="single" w:sz="4" w:space="0" w:color="000000"/>
              <w:right w:val="nil"/>
            </w:tcBorders>
            <w:shd w:val="clear" w:color="auto" w:fill="FFFFFF"/>
            <w:vAlign w:val="center"/>
          </w:tcPr>
          <w:p w14:paraId="0A0ABD4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Ω</w:t>
            </w:r>
          </w:p>
        </w:tc>
        <w:tc>
          <w:tcPr>
            <w:tcW w:w="825" w:type="dxa"/>
            <w:tcBorders>
              <w:top w:val="single" w:sz="4" w:space="0" w:color="000000"/>
              <w:left w:val="nil"/>
              <w:bottom w:val="single" w:sz="4" w:space="0" w:color="000000"/>
              <w:right w:val="nil"/>
            </w:tcBorders>
            <w:shd w:val="clear" w:color="auto" w:fill="FFFFFF"/>
            <w:vAlign w:val="center"/>
          </w:tcPr>
          <w:p w14:paraId="590C88A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Ω 95% CI</w:t>
            </w:r>
          </w:p>
        </w:tc>
      </w:tr>
      <w:tr w:rsidR="00EF3326" w:rsidRPr="00EF3326" w14:paraId="328FE886" w14:textId="77777777" w:rsidTr="00FE14E6">
        <w:trPr>
          <w:trHeight w:val="270"/>
        </w:trPr>
        <w:tc>
          <w:tcPr>
            <w:tcW w:w="1290" w:type="dxa"/>
            <w:tcBorders>
              <w:top w:val="nil"/>
              <w:left w:val="nil"/>
              <w:bottom w:val="nil"/>
              <w:right w:val="nil"/>
            </w:tcBorders>
            <w:shd w:val="clear" w:color="auto" w:fill="auto"/>
            <w:vAlign w:val="center"/>
          </w:tcPr>
          <w:p w14:paraId="2587850F"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Austria</w:t>
            </w:r>
          </w:p>
        </w:tc>
        <w:tc>
          <w:tcPr>
            <w:tcW w:w="1005" w:type="dxa"/>
            <w:tcBorders>
              <w:top w:val="nil"/>
              <w:left w:val="nil"/>
              <w:bottom w:val="nil"/>
              <w:right w:val="nil"/>
            </w:tcBorders>
            <w:shd w:val="clear" w:color="auto" w:fill="auto"/>
            <w:vAlign w:val="center"/>
          </w:tcPr>
          <w:p w14:paraId="5B0855F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9D76D9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08948A9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4596381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EF2DE1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363FDFD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B7C1F9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73D5AD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6766C9C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D56B5F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600B2FE" w14:textId="77777777" w:rsidTr="00FE14E6">
        <w:trPr>
          <w:trHeight w:val="270"/>
        </w:trPr>
        <w:tc>
          <w:tcPr>
            <w:tcW w:w="1290" w:type="dxa"/>
            <w:tcBorders>
              <w:top w:val="nil"/>
              <w:left w:val="nil"/>
              <w:bottom w:val="nil"/>
              <w:right w:val="nil"/>
            </w:tcBorders>
            <w:shd w:val="clear" w:color="auto" w:fill="auto"/>
            <w:vAlign w:val="center"/>
          </w:tcPr>
          <w:p w14:paraId="55D83937"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Belgium</w:t>
            </w:r>
          </w:p>
        </w:tc>
        <w:tc>
          <w:tcPr>
            <w:tcW w:w="1005" w:type="dxa"/>
            <w:tcBorders>
              <w:top w:val="nil"/>
              <w:left w:val="nil"/>
              <w:bottom w:val="nil"/>
              <w:right w:val="nil"/>
            </w:tcBorders>
            <w:shd w:val="clear" w:color="auto" w:fill="auto"/>
            <w:vAlign w:val="center"/>
          </w:tcPr>
          <w:p w14:paraId="6317D95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4F9705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0587B8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2D869D9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05782C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584070C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B34028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555296C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5C6FACB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3426A9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B1EC0F1" w14:textId="77777777" w:rsidTr="00FE14E6">
        <w:trPr>
          <w:trHeight w:val="270"/>
        </w:trPr>
        <w:tc>
          <w:tcPr>
            <w:tcW w:w="1290" w:type="dxa"/>
            <w:tcBorders>
              <w:top w:val="nil"/>
              <w:left w:val="nil"/>
              <w:bottom w:val="nil"/>
              <w:right w:val="nil"/>
            </w:tcBorders>
            <w:shd w:val="clear" w:color="auto" w:fill="auto"/>
            <w:vAlign w:val="center"/>
          </w:tcPr>
          <w:p w14:paraId="43DFAFB0"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Bulgaria</w:t>
            </w:r>
          </w:p>
        </w:tc>
        <w:tc>
          <w:tcPr>
            <w:tcW w:w="1005" w:type="dxa"/>
            <w:tcBorders>
              <w:top w:val="nil"/>
              <w:left w:val="nil"/>
              <w:bottom w:val="nil"/>
              <w:right w:val="nil"/>
            </w:tcBorders>
            <w:shd w:val="clear" w:color="auto" w:fill="auto"/>
            <w:vAlign w:val="center"/>
          </w:tcPr>
          <w:p w14:paraId="7763BE9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894786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02DC12D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4FCC5D0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E19F7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7531AF1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0E182A3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5018D78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641205F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27B314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1530B1C" w14:textId="77777777" w:rsidTr="00FE14E6">
        <w:trPr>
          <w:trHeight w:val="270"/>
        </w:trPr>
        <w:tc>
          <w:tcPr>
            <w:tcW w:w="1290" w:type="dxa"/>
            <w:tcBorders>
              <w:top w:val="nil"/>
              <w:left w:val="nil"/>
              <w:bottom w:val="nil"/>
              <w:right w:val="nil"/>
            </w:tcBorders>
            <w:shd w:val="clear" w:color="auto" w:fill="auto"/>
            <w:vAlign w:val="center"/>
          </w:tcPr>
          <w:p w14:paraId="15DCCE52"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Croatia</w:t>
            </w:r>
          </w:p>
        </w:tc>
        <w:tc>
          <w:tcPr>
            <w:tcW w:w="1005" w:type="dxa"/>
            <w:tcBorders>
              <w:top w:val="nil"/>
              <w:left w:val="nil"/>
              <w:bottom w:val="nil"/>
              <w:right w:val="nil"/>
            </w:tcBorders>
            <w:shd w:val="clear" w:color="auto" w:fill="auto"/>
            <w:vAlign w:val="center"/>
          </w:tcPr>
          <w:p w14:paraId="52E3E18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0B4ED0C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69AD387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355D027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C33FD5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018A233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B74873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3074D56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0D2A9B4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693DB5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A6831A2" w14:textId="77777777" w:rsidTr="00FE14E6">
        <w:trPr>
          <w:trHeight w:val="270"/>
        </w:trPr>
        <w:tc>
          <w:tcPr>
            <w:tcW w:w="1290" w:type="dxa"/>
            <w:tcBorders>
              <w:top w:val="nil"/>
              <w:left w:val="nil"/>
              <w:bottom w:val="nil"/>
              <w:right w:val="nil"/>
            </w:tcBorders>
            <w:shd w:val="clear" w:color="auto" w:fill="auto"/>
            <w:vAlign w:val="center"/>
          </w:tcPr>
          <w:p w14:paraId="49DE199F"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Cyprus</w:t>
            </w:r>
          </w:p>
        </w:tc>
        <w:tc>
          <w:tcPr>
            <w:tcW w:w="1005" w:type="dxa"/>
            <w:tcBorders>
              <w:top w:val="nil"/>
              <w:left w:val="nil"/>
              <w:bottom w:val="nil"/>
              <w:right w:val="nil"/>
            </w:tcBorders>
            <w:shd w:val="clear" w:color="auto" w:fill="auto"/>
            <w:vAlign w:val="center"/>
          </w:tcPr>
          <w:p w14:paraId="6889CA8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092C11E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7AB7E23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7B6D8E1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4F151B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28D7A97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748D6D4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70A74E2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5D6F3CD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0F7EB16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4EC351C" w14:textId="77777777" w:rsidTr="00FE14E6">
        <w:trPr>
          <w:trHeight w:val="270"/>
        </w:trPr>
        <w:tc>
          <w:tcPr>
            <w:tcW w:w="1290" w:type="dxa"/>
            <w:tcBorders>
              <w:top w:val="nil"/>
              <w:left w:val="nil"/>
              <w:bottom w:val="nil"/>
              <w:right w:val="nil"/>
            </w:tcBorders>
            <w:shd w:val="clear" w:color="auto" w:fill="auto"/>
            <w:vAlign w:val="center"/>
          </w:tcPr>
          <w:p w14:paraId="5A44C155"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Czechia</w:t>
            </w:r>
          </w:p>
        </w:tc>
        <w:tc>
          <w:tcPr>
            <w:tcW w:w="1005" w:type="dxa"/>
            <w:tcBorders>
              <w:top w:val="nil"/>
              <w:left w:val="nil"/>
              <w:bottom w:val="nil"/>
              <w:right w:val="nil"/>
            </w:tcBorders>
            <w:shd w:val="clear" w:color="auto" w:fill="auto"/>
            <w:vAlign w:val="center"/>
          </w:tcPr>
          <w:p w14:paraId="1AB9BD8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2A8FA9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07A1B00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60EA88C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08D454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66A6B31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431697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6A7306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26F9A2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1E1F7C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BE70CD1" w14:textId="77777777" w:rsidTr="00FE14E6">
        <w:trPr>
          <w:trHeight w:val="270"/>
        </w:trPr>
        <w:tc>
          <w:tcPr>
            <w:tcW w:w="1290" w:type="dxa"/>
            <w:tcBorders>
              <w:top w:val="nil"/>
              <w:left w:val="nil"/>
              <w:bottom w:val="nil"/>
              <w:right w:val="nil"/>
            </w:tcBorders>
            <w:shd w:val="clear" w:color="auto" w:fill="auto"/>
            <w:vAlign w:val="center"/>
          </w:tcPr>
          <w:p w14:paraId="54BE5181"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Denmark</w:t>
            </w:r>
          </w:p>
        </w:tc>
        <w:tc>
          <w:tcPr>
            <w:tcW w:w="1005" w:type="dxa"/>
            <w:tcBorders>
              <w:top w:val="nil"/>
              <w:left w:val="nil"/>
              <w:bottom w:val="nil"/>
              <w:right w:val="nil"/>
            </w:tcBorders>
            <w:shd w:val="clear" w:color="auto" w:fill="auto"/>
            <w:vAlign w:val="center"/>
          </w:tcPr>
          <w:p w14:paraId="2449B60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AD80CA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0D6AE0D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583FDD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519232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506706C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B7CF30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2384972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30A8A3A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09B966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3F7F44AA" w14:textId="77777777" w:rsidTr="00FE14E6">
        <w:trPr>
          <w:trHeight w:val="270"/>
        </w:trPr>
        <w:tc>
          <w:tcPr>
            <w:tcW w:w="1290" w:type="dxa"/>
            <w:tcBorders>
              <w:top w:val="nil"/>
              <w:left w:val="nil"/>
              <w:bottom w:val="nil"/>
              <w:right w:val="nil"/>
            </w:tcBorders>
            <w:shd w:val="clear" w:color="auto" w:fill="auto"/>
            <w:vAlign w:val="center"/>
          </w:tcPr>
          <w:p w14:paraId="69E3AEBA"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Estonia</w:t>
            </w:r>
          </w:p>
        </w:tc>
        <w:tc>
          <w:tcPr>
            <w:tcW w:w="1005" w:type="dxa"/>
            <w:tcBorders>
              <w:top w:val="nil"/>
              <w:left w:val="nil"/>
              <w:bottom w:val="nil"/>
              <w:right w:val="nil"/>
            </w:tcBorders>
            <w:shd w:val="clear" w:color="auto" w:fill="auto"/>
            <w:vAlign w:val="center"/>
          </w:tcPr>
          <w:p w14:paraId="5EB2F8B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2FBD0C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618555C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5337C9C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E45542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64BB1D9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796BCCA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3796FA7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36143C6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15D9DE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3AEC128D" w14:textId="77777777" w:rsidTr="00FE14E6">
        <w:trPr>
          <w:trHeight w:val="270"/>
        </w:trPr>
        <w:tc>
          <w:tcPr>
            <w:tcW w:w="1290" w:type="dxa"/>
            <w:tcBorders>
              <w:top w:val="nil"/>
              <w:left w:val="nil"/>
              <w:bottom w:val="nil"/>
              <w:right w:val="nil"/>
            </w:tcBorders>
            <w:shd w:val="clear" w:color="auto" w:fill="auto"/>
            <w:vAlign w:val="center"/>
          </w:tcPr>
          <w:p w14:paraId="107A0BDF"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Finland</w:t>
            </w:r>
          </w:p>
        </w:tc>
        <w:tc>
          <w:tcPr>
            <w:tcW w:w="1005" w:type="dxa"/>
            <w:tcBorders>
              <w:top w:val="nil"/>
              <w:left w:val="nil"/>
              <w:bottom w:val="nil"/>
              <w:right w:val="nil"/>
            </w:tcBorders>
            <w:shd w:val="clear" w:color="auto" w:fill="auto"/>
            <w:vAlign w:val="center"/>
          </w:tcPr>
          <w:p w14:paraId="352622E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3150CC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2997C52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3E7305A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DAC3F5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3405DEF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048849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5912CE1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417A697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02D74F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2B26926" w14:textId="77777777" w:rsidTr="00FE14E6">
        <w:trPr>
          <w:trHeight w:val="270"/>
        </w:trPr>
        <w:tc>
          <w:tcPr>
            <w:tcW w:w="1290" w:type="dxa"/>
            <w:tcBorders>
              <w:top w:val="nil"/>
              <w:left w:val="nil"/>
              <w:bottom w:val="nil"/>
              <w:right w:val="nil"/>
            </w:tcBorders>
            <w:shd w:val="clear" w:color="auto" w:fill="auto"/>
            <w:vAlign w:val="center"/>
          </w:tcPr>
          <w:p w14:paraId="0D906C44"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France</w:t>
            </w:r>
          </w:p>
        </w:tc>
        <w:tc>
          <w:tcPr>
            <w:tcW w:w="1005" w:type="dxa"/>
            <w:tcBorders>
              <w:top w:val="nil"/>
              <w:left w:val="nil"/>
              <w:bottom w:val="nil"/>
              <w:right w:val="nil"/>
            </w:tcBorders>
            <w:shd w:val="clear" w:color="auto" w:fill="auto"/>
            <w:vAlign w:val="center"/>
          </w:tcPr>
          <w:p w14:paraId="7896134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06EECA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2A78A1F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70E9A95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F13369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2F21342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7DB00C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7B9C41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4CA53CA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7A142A9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931AB5C" w14:textId="77777777" w:rsidTr="00FE14E6">
        <w:trPr>
          <w:trHeight w:val="270"/>
        </w:trPr>
        <w:tc>
          <w:tcPr>
            <w:tcW w:w="1290" w:type="dxa"/>
            <w:tcBorders>
              <w:top w:val="nil"/>
              <w:left w:val="nil"/>
              <w:bottom w:val="nil"/>
              <w:right w:val="nil"/>
            </w:tcBorders>
            <w:shd w:val="clear" w:color="auto" w:fill="auto"/>
            <w:vAlign w:val="center"/>
          </w:tcPr>
          <w:p w14:paraId="4178BA89"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Germany</w:t>
            </w:r>
          </w:p>
        </w:tc>
        <w:tc>
          <w:tcPr>
            <w:tcW w:w="1005" w:type="dxa"/>
            <w:tcBorders>
              <w:top w:val="nil"/>
              <w:left w:val="nil"/>
              <w:bottom w:val="nil"/>
              <w:right w:val="nil"/>
            </w:tcBorders>
            <w:shd w:val="clear" w:color="auto" w:fill="auto"/>
            <w:vAlign w:val="center"/>
          </w:tcPr>
          <w:p w14:paraId="4F98EA9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86D88D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5D285B7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704A45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C5200C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20F4AFB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6065FE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D99883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260A9BE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000B366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56719E0B" w14:textId="77777777" w:rsidTr="00FE14E6">
        <w:trPr>
          <w:trHeight w:val="270"/>
        </w:trPr>
        <w:tc>
          <w:tcPr>
            <w:tcW w:w="1290" w:type="dxa"/>
            <w:tcBorders>
              <w:top w:val="nil"/>
              <w:left w:val="nil"/>
              <w:bottom w:val="nil"/>
              <w:right w:val="nil"/>
            </w:tcBorders>
            <w:shd w:val="clear" w:color="auto" w:fill="auto"/>
            <w:vAlign w:val="center"/>
          </w:tcPr>
          <w:p w14:paraId="1187C1E4"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Greece</w:t>
            </w:r>
          </w:p>
        </w:tc>
        <w:tc>
          <w:tcPr>
            <w:tcW w:w="1005" w:type="dxa"/>
            <w:tcBorders>
              <w:top w:val="nil"/>
              <w:left w:val="nil"/>
              <w:bottom w:val="nil"/>
              <w:right w:val="nil"/>
            </w:tcBorders>
            <w:shd w:val="clear" w:color="auto" w:fill="auto"/>
            <w:vAlign w:val="center"/>
          </w:tcPr>
          <w:p w14:paraId="2026044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D7FA17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546315F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784FAC8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39AAF8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004CAAE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844559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094C2F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3607A97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EFE222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E7A894B" w14:textId="77777777" w:rsidTr="00FE14E6">
        <w:trPr>
          <w:trHeight w:val="270"/>
        </w:trPr>
        <w:tc>
          <w:tcPr>
            <w:tcW w:w="1290" w:type="dxa"/>
            <w:tcBorders>
              <w:top w:val="nil"/>
              <w:left w:val="nil"/>
              <w:bottom w:val="nil"/>
              <w:right w:val="nil"/>
            </w:tcBorders>
            <w:shd w:val="clear" w:color="auto" w:fill="auto"/>
            <w:vAlign w:val="center"/>
          </w:tcPr>
          <w:p w14:paraId="5FC8DE57"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Hungary</w:t>
            </w:r>
          </w:p>
        </w:tc>
        <w:tc>
          <w:tcPr>
            <w:tcW w:w="1005" w:type="dxa"/>
            <w:tcBorders>
              <w:top w:val="nil"/>
              <w:left w:val="nil"/>
              <w:bottom w:val="nil"/>
              <w:right w:val="nil"/>
            </w:tcBorders>
            <w:shd w:val="clear" w:color="auto" w:fill="auto"/>
            <w:vAlign w:val="center"/>
          </w:tcPr>
          <w:p w14:paraId="3806A15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7168A2D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563B948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46BCEB8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8A3C17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1D424AB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33885A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7A6C1C3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2083BEA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7934ED2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275615B4" w14:textId="77777777" w:rsidTr="00FE14E6">
        <w:trPr>
          <w:trHeight w:val="270"/>
        </w:trPr>
        <w:tc>
          <w:tcPr>
            <w:tcW w:w="1290" w:type="dxa"/>
            <w:tcBorders>
              <w:top w:val="nil"/>
              <w:left w:val="nil"/>
              <w:bottom w:val="nil"/>
              <w:right w:val="nil"/>
            </w:tcBorders>
            <w:shd w:val="clear" w:color="auto" w:fill="auto"/>
            <w:vAlign w:val="center"/>
          </w:tcPr>
          <w:p w14:paraId="3DF1EEF8"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Ireland</w:t>
            </w:r>
          </w:p>
        </w:tc>
        <w:tc>
          <w:tcPr>
            <w:tcW w:w="1005" w:type="dxa"/>
            <w:tcBorders>
              <w:top w:val="nil"/>
              <w:left w:val="nil"/>
              <w:bottom w:val="nil"/>
              <w:right w:val="nil"/>
            </w:tcBorders>
            <w:shd w:val="clear" w:color="auto" w:fill="auto"/>
            <w:vAlign w:val="center"/>
          </w:tcPr>
          <w:p w14:paraId="0569692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7F3B47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B5F150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29B627D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C23912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0B84D03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0134FDF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6900A03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5810090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7A36E75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DA9FA87" w14:textId="77777777" w:rsidTr="00FE14E6">
        <w:trPr>
          <w:trHeight w:val="270"/>
        </w:trPr>
        <w:tc>
          <w:tcPr>
            <w:tcW w:w="1290" w:type="dxa"/>
            <w:tcBorders>
              <w:top w:val="nil"/>
              <w:left w:val="nil"/>
              <w:bottom w:val="nil"/>
              <w:right w:val="nil"/>
            </w:tcBorders>
            <w:shd w:val="clear" w:color="auto" w:fill="auto"/>
            <w:vAlign w:val="center"/>
          </w:tcPr>
          <w:p w14:paraId="2C8B6240"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Italy</w:t>
            </w:r>
          </w:p>
        </w:tc>
        <w:tc>
          <w:tcPr>
            <w:tcW w:w="1005" w:type="dxa"/>
            <w:tcBorders>
              <w:top w:val="nil"/>
              <w:left w:val="nil"/>
              <w:bottom w:val="nil"/>
              <w:right w:val="nil"/>
            </w:tcBorders>
            <w:shd w:val="clear" w:color="auto" w:fill="auto"/>
            <w:vAlign w:val="center"/>
          </w:tcPr>
          <w:p w14:paraId="7A44EC2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124187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20CA682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100AE72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0D5393F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5A607D2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2ADA51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AA278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66072B8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C1E337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5BB568FF" w14:textId="77777777" w:rsidTr="00FE14E6">
        <w:trPr>
          <w:trHeight w:val="270"/>
        </w:trPr>
        <w:tc>
          <w:tcPr>
            <w:tcW w:w="1290" w:type="dxa"/>
            <w:tcBorders>
              <w:top w:val="nil"/>
              <w:left w:val="nil"/>
              <w:bottom w:val="nil"/>
              <w:right w:val="nil"/>
            </w:tcBorders>
            <w:shd w:val="clear" w:color="auto" w:fill="auto"/>
            <w:vAlign w:val="center"/>
          </w:tcPr>
          <w:p w14:paraId="2CFD0F1F"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Latvia</w:t>
            </w:r>
          </w:p>
        </w:tc>
        <w:tc>
          <w:tcPr>
            <w:tcW w:w="1005" w:type="dxa"/>
            <w:tcBorders>
              <w:top w:val="nil"/>
              <w:left w:val="nil"/>
              <w:bottom w:val="nil"/>
              <w:right w:val="nil"/>
            </w:tcBorders>
            <w:shd w:val="clear" w:color="auto" w:fill="auto"/>
            <w:vAlign w:val="center"/>
          </w:tcPr>
          <w:p w14:paraId="0339D85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D2CCD9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AD88AE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0055975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E9C7D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047F43B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154D45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4E63BF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63AF3D7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4D71E6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5E8850B" w14:textId="77777777" w:rsidTr="00FE14E6">
        <w:trPr>
          <w:trHeight w:val="270"/>
        </w:trPr>
        <w:tc>
          <w:tcPr>
            <w:tcW w:w="1290" w:type="dxa"/>
            <w:tcBorders>
              <w:top w:val="nil"/>
              <w:left w:val="nil"/>
              <w:bottom w:val="nil"/>
              <w:right w:val="nil"/>
            </w:tcBorders>
            <w:shd w:val="clear" w:color="auto" w:fill="auto"/>
            <w:vAlign w:val="center"/>
          </w:tcPr>
          <w:p w14:paraId="5989DED8"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Lithuania</w:t>
            </w:r>
          </w:p>
        </w:tc>
        <w:tc>
          <w:tcPr>
            <w:tcW w:w="1005" w:type="dxa"/>
            <w:tcBorders>
              <w:top w:val="nil"/>
              <w:left w:val="nil"/>
              <w:bottom w:val="nil"/>
              <w:right w:val="nil"/>
            </w:tcBorders>
            <w:shd w:val="clear" w:color="auto" w:fill="auto"/>
            <w:vAlign w:val="center"/>
          </w:tcPr>
          <w:p w14:paraId="1936E70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A48BF5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03E2673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1F9EA2A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3D32D0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777219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F40FFE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2BA5260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79B13C9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F6EBA2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8FB7CFA" w14:textId="77777777" w:rsidTr="00FE14E6">
        <w:trPr>
          <w:trHeight w:val="270"/>
        </w:trPr>
        <w:tc>
          <w:tcPr>
            <w:tcW w:w="1290" w:type="dxa"/>
            <w:tcBorders>
              <w:top w:val="nil"/>
              <w:left w:val="nil"/>
              <w:bottom w:val="nil"/>
              <w:right w:val="nil"/>
            </w:tcBorders>
            <w:shd w:val="clear" w:color="auto" w:fill="auto"/>
            <w:vAlign w:val="center"/>
          </w:tcPr>
          <w:p w14:paraId="7444E224"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Luxembourg</w:t>
            </w:r>
          </w:p>
        </w:tc>
        <w:tc>
          <w:tcPr>
            <w:tcW w:w="1005" w:type="dxa"/>
            <w:tcBorders>
              <w:top w:val="nil"/>
              <w:left w:val="nil"/>
              <w:bottom w:val="nil"/>
              <w:right w:val="nil"/>
            </w:tcBorders>
            <w:shd w:val="clear" w:color="auto" w:fill="auto"/>
            <w:vAlign w:val="center"/>
          </w:tcPr>
          <w:p w14:paraId="11A475B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D43CF7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5D7A924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424A481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6BC913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7B1AE1C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154C5D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3C35CF0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7754DD5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0DBB641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20A9A234" w14:textId="77777777" w:rsidTr="00FE14E6">
        <w:trPr>
          <w:trHeight w:val="270"/>
        </w:trPr>
        <w:tc>
          <w:tcPr>
            <w:tcW w:w="1290" w:type="dxa"/>
            <w:tcBorders>
              <w:top w:val="nil"/>
              <w:left w:val="nil"/>
              <w:bottom w:val="nil"/>
              <w:right w:val="nil"/>
            </w:tcBorders>
            <w:shd w:val="clear" w:color="auto" w:fill="auto"/>
            <w:vAlign w:val="center"/>
          </w:tcPr>
          <w:p w14:paraId="12F66C9F"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Malta</w:t>
            </w:r>
          </w:p>
        </w:tc>
        <w:tc>
          <w:tcPr>
            <w:tcW w:w="1005" w:type="dxa"/>
            <w:tcBorders>
              <w:top w:val="nil"/>
              <w:left w:val="nil"/>
              <w:bottom w:val="nil"/>
              <w:right w:val="nil"/>
            </w:tcBorders>
            <w:shd w:val="clear" w:color="auto" w:fill="auto"/>
            <w:vAlign w:val="center"/>
          </w:tcPr>
          <w:p w14:paraId="12B1D58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B592D4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372ACE1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0031254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786F848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693C45A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848DD4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2E5DBCD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5D21777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7F0EC6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3605ABA7" w14:textId="77777777" w:rsidTr="00FE14E6">
        <w:trPr>
          <w:trHeight w:val="270"/>
        </w:trPr>
        <w:tc>
          <w:tcPr>
            <w:tcW w:w="1290" w:type="dxa"/>
            <w:tcBorders>
              <w:top w:val="nil"/>
              <w:left w:val="nil"/>
              <w:bottom w:val="nil"/>
              <w:right w:val="nil"/>
            </w:tcBorders>
            <w:shd w:val="clear" w:color="auto" w:fill="auto"/>
            <w:vAlign w:val="center"/>
          </w:tcPr>
          <w:p w14:paraId="26C0719E"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Netherlands</w:t>
            </w:r>
          </w:p>
        </w:tc>
        <w:tc>
          <w:tcPr>
            <w:tcW w:w="1005" w:type="dxa"/>
            <w:tcBorders>
              <w:top w:val="nil"/>
              <w:left w:val="nil"/>
              <w:bottom w:val="nil"/>
              <w:right w:val="nil"/>
            </w:tcBorders>
            <w:shd w:val="clear" w:color="auto" w:fill="auto"/>
            <w:vAlign w:val="center"/>
          </w:tcPr>
          <w:p w14:paraId="3FD3943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2EAB9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71E7F9C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6B65C8C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AD4DF8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138EFD8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FA1F21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32D0934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06AFC71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074A5B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2ADEBE55" w14:textId="77777777" w:rsidTr="00FE14E6">
        <w:trPr>
          <w:trHeight w:val="270"/>
        </w:trPr>
        <w:tc>
          <w:tcPr>
            <w:tcW w:w="1290" w:type="dxa"/>
            <w:tcBorders>
              <w:top w:val="nil"/>
              <w:left w:val="nil"/>
              <w:bottom w:val="nil"/>
              <w:right w:val="nil"/>
            </w:tcBorders>
            <w:shd w:val="clear" w:color="auto" w:fill="auto"/>
            <w:vAlign w:val="center"/>
          </w:tcPr>
          <w:p w14:paraId="12970787"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Poland</w:t>
            </w:r>
          </w:p>
        </w:tc>
        <w:tc>
          <w:tcPr>
            <w:tcW w:w="1005" w:type="dxa"/>
            <w:tcBorders>
              <w:top w:val="nil"/>
              <w:left w:val="nil"/>
              <w:bottom w:val="nil"/>
              <w:right w:val="nil"/>
            </w:tcBorders>
            <w:shd w:val="clear" w:color="auto" w:fill="auto"/>
            <w:vAlign w:val="center"/>
          </w:tcPr>
          <w:p w14:paraId="470882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C72663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3BC94ED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34E23A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5E3EF5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7461EC7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BB987D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479D31A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74859DF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509FA9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212ACA55" w14:textId="77777777" w:rsidTr="00FE14E6">
        <w:trPr>
          <w:trHeight w:val="270"/>
        </w:trPr>
        <w:tc>
          <w:tcPr>
            <w:tcW w:w="1290" w:type="dxa"/>
            <w:tcBorders>
              <w:top w:val="nil"/>
              <w:left w:val="nil"/>
              <w:bottom w:val="nil"/>
              <w:right w:val="nil"/>
            </w:tcBorders>
            <w:shd w:val="clear" w:color="auto" w:fill="auto"/>
            <w:vAlign w:val="center"/>
          </w:tcPr>
          <w:p w14:paraId="3E38900E"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Portugal</w:t>
            </w:r>
          </w:p>
        </w:tc>
        <w:tc>
          <w:tcPr>
            <w:tcW w:w="1005" w:type="dxa"/>
            <w:tcBorders>
              <w:top w:val="nil"/>
              <w:left w:val="nil"/>
              <w:bottom w:val="nil"/>
              <w:right w:val="nil"/>
            </w:tcBorders>
            <w:shd w:val="clear" w:color="auto" w:fill="auto"/>
            <w:vAlign w:val="center"/>
          </w:tcPr>
          <w:p w14:paraId="1AFB466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4C789D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65FF18E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066C1B8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7C6A002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0994FC1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398A87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0284E0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3E9E1E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2F8784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3E4BB654" w14:textId="77777777" w:rsidTr="00FE14E6">
        <w:trPr>
          <w:trHeight w:val="270"/>
        </w:trPr>
        <w:tc>
          <w:tcPr>
            <w:tcW w:w="1290" w:type="dxa"/>
            <w:tcBorders>
              <w:top w:val="nil"/>
              <w:left w:val="nil"/>
              <w:bottom w:val="nil"/>
              <w:right w:val="nil"/>
            </w:tcBorders>
            <w:shd w:val="clear" w:color="auto" w:fill="auto"/>
            <w:vAlign w:val="center"/>
          </w:tcPr>
          <w:p w14:paraId="01A0DB80"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Romania</w:t>
            </w:r>
          </w:p>
        </w:tc>
        <w:tc>
          <w:tcPr>
            <w:tcW w:w="1005" w:type="dxa"/>
            <w:tcBorders>
              <w:top w:val="nil"/>
              <w:left w:val="nil"/>
              <w:bottom w:val="nil"/>
              <w:right w:val="nil"/>
            </w:tcBorders>
            <w:shd w:val="clear" w:color="auto" w:fill="auto"/>
            <w:vAlign w:val="center"/>
          </w:tcPr>
          <w:p w14:paraId="13116EF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EDA5BF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3A07B39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5482872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E87E81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2EDF9D0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398449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38BA13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6EB5288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6DFAF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4742999" w14:textId="77777777" w:rsidTr="00FE14E6">
        <w:trPr>
          <w:trHeight w:val="270"/>
        </w:trPr>
        <w:tc>
          <w:tcPr>
            <w:tcW w:w="1290" w:type="dxa"/>
            <w:tcBorders>
              <w:top w:val="nil"/>
              <w:left w:val="nil"/>
              <w:bottom w:val="nil"/>
              <w:right w:val="nil"/>
            </w:tcBorders>
            <w:shd w:val="clear" w:color="auto" w:fill="auto"/>
            <w:vAlign w:val="center"/>
          </w:tcPr>
          <w:p w14:paraId="799E9339"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Slovakia</w:t>
            </w:r>
          </w:p>
        </w:tc>
        <w:tc>
          <w:tcPr>
            <w:tcW w:w="1005" w:type="dxa"/>
            <w:tcBorders>
              <w:top w:val="nil"/>
              <w:left w:val="nil"/>
              <w:bottom w:val="nil"/>
              <w:right w:val="nil"/>
            </w:tcBorders>
            <w:shd w:val="clear" w:color="auto" w:fill="auto"/>
            <w:vAlign w:val="center"/>
          </w:tcPr>
          <w:p w14:paraId="5382E25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F31644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04E1586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540A3CD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7CDE06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2025808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9C11AC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602D2CA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401776E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5F3A8E5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88A8ED8" w14:textId="77777777" w:rsidTr="00FE14E6">
        <w:trPr>
          <w:trHeight w:val="270"/>
        </w:trPr>
        <w:tc>
          <w:tcPr>
            <w:tcW w:w="1290" w:type="dxa"/>
            <w:tcBorders>
              <w:top w:val="nil"/>
              <w:left w:val="nil"/>
              <w:bottom w:val="nil"/>
              <w:right w:val="nil"/>
            </w:tcBorders>
            <w:shd w:val="clear" w:color="auto" w:fill="auto"/>
            <w:vAlign w:val="center"/>
          </w:tcPr>
          <w:p w14:paraId="576CCC0A"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Slovenia</w:t>
            </w:r>
          </w:p>
        </w:tc>
        <w:tc>
          <w:tcPr>
            <w:tcW w:w="1005" w:type="dxa"/>
            <w:tcBorders>
              <w:top w:val="nil"/>
              <w:left w:val="nil"/>
              <w:bottom w:val="nil"/>
              <w:right w:val="nil"/>
            </w:tcBorders>
            <w:shd w:val="clear" w:color="auto" w:fill="auto"/>
            <w:vAlign w:val="center"/>
          </w:tcPr>
          <w:p w14:paraId="03DC865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3E1A378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0ED12F4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0A0F8C9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1912F8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09D85FF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CE6B3D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498D230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4685B60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2A53FB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3E388182" w14:textId="77777777" w:rsidTr="00FE14E6">
        <w:trPr>
          <w:trHeight w:val="270"/>
        </w:trPr>
        <w:tc>
          <w:tcPr>
            <w:tcW w:w="1290" w:type="dxa"/>
            <w:tcBorders>
              <w:top w:val="nil"/>
              <w:left w:val="nil"/>
              <w:bottom w:val="nil"/>
              <w:right w:val="nil"/>
            </w:tcBorders>
            <w:shd w:val="clear" w:color="auto" w:fill="auto"/>
            <w:vAlign w:val="center"/>
          </w:tcPr>
          <w:p w14:paraId="2696F13A"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lastRenderedPageBreak/>
              <w:t>Spain</w:t>
            </w:r>
          </w:p>
        </w:tc>
        <w:tc>
          <w:tcPr>
            <w:tcW w:w="1005" w:type="dxa"/>
            <w:tcBorders>
              <w:top w:val="nil"/>
              <w:left w:val="nil"/>
              <w:bottom w:val="nil"/>
              <w:right w:val="nil"/>
            </w:tcBorders>
            <w:shd w:val="clear" w:color="auto" w:fill="auto"/>
            <w:vAlign w:val="center"/>
          </w:tcPr>
          <w:p w14:paraId="07B1021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CAA9CF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2853F9A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389C902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952C28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26FE25F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7F02410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48679E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05FF2ED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29B5CAF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A95BAF7" w14:textId="77777777" w:rsidTr="00FE14E6">
        <w:trPr>
          <w:trHeight w:val="270"/>
        </w:trPr>
        <w:tc>
          <w:tcPr>
            <w:tcW w:w="1290" w:type="dxa"/>
            <w:tcBorders>
              <w:top w:val="nil"/>
              <w:left w:val="nil"/>
              <w:bottom w:val="nil"/>
              <w:right w:val="nil"/>
            </w:tcBorders>
            <w:shd w:val="clear" w:color="auto" w:fill="auto"/>
            <w:vAlign w:val="center"/>
          </w:tcPr>
          <w:p w14:paraId="18CD23E8"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Sweden</w:t>
            </w:r>
          </w:p>
        </w:tc>
        <w:tc>
          <w:tcPr>
            <w:tcW w:w="1005" w:type="dxa"/>
            <w:tcBorders>
              <w:top w:val="nil"/>
              <w:left w:val="nil"/>
              <w:bottom w:val="nil"/>
              <w:right w:val="nil"/>
            </w:tcBorders>
            <w:shd w:val="clear" w:color="auto" w:fill="auto"/>
            <w:vAlign w:val="center"/>
          </w:tcPr>
          <w:p w14:paraId="10E7404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129A3BE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41F8479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6CE004D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6926656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25" w:type="dxa"/>
            <w:tcBorders>
              <w:top w:val="nil"/>
              <w:left w:val="nil"/>
              <w:bottom w:val="nil"/>
              <w:right w:val="nil"/>
            </w:tcBorders>
            <w:shd w:val="clear" w:color="auto" w:fill="auto"/>
            <w:vAlign w:val="center"/>
          </w:tcPr>
          <w:p w14:paraId="010DDEC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0C28BD3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55" w:type="dxa"/>
            <w:tcBorders>
              <w:top w:val="nil"/>
              <w:left w:val="nil"/>
              <w:bottom w:val="nil"/>
              <w:right w:val="nil"/>
            </w:tcBorders>
            <w:shd w:val="clear" w:color="auto" w:fill="auto"/>
            <w:vAlign w:val="center"/>
          </w:tcPr>
          <w:p w14:paraId="11EF5B3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795" w:type="dxa"/>
            <w:tcBorders>
              <w:top w:val="nil"/>
              <w:left w:val="nil"/>
              <w:bottom w:val="nil"/>
              <w:right w:val="nil"/>
            </w:tcBorders>
            <w:shd w:val="clear" w:color="auto" w:fill="auto"/>
            <w:vAlign w:val="center"/>
          </w:tcPr>
          <w:p w14:paraId="268B44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825" w:type="dxa"/>
            <w:tcBorders>
              <w:top w:val="nil"/>
              <w:left w:val="nil"/>
              <w:bottom w:val="nil"/>
              <w:right w:val="nil"/>
            </w:tcBorders>
            <w:shd w:val="clear" w:color="auto" w:fill="auto"/>
            <w:vAlign w:val="center"/>
          </w:tcPr>
          <w:p w14:paraId="47DC542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173B76A" w14:textId="77777777" w:rsidTr="00FE14E6">
        <w:trPr>
          <w:trHeight w:val="270"/>
        </w:trPr>
        <w:tc>
          <w:tcPr>
            <w:tcW w:w="1290" w:type="dxa"/>
            <w:tcBorders>
              <w:top w:val="nil"/>
              <w:left w:val="nil"/>
              <w:bottom w:val="single" w:sz="4" w:space="0" w:color="000000"/>
              <w:right w:val="nil"/>
            </w:tcBorders>
            <w:shd w:val="clear" w:color="auto" w:fill="auto"/>
            <w:vAlign w:val="center"/>
          </w:tcPr>
          <w:p w14:paraId="0D3286E0" w14:textId="77777777" w:rsidR="00EF3326" w:rsidRPr="00EF3326" w:rsidRDefault="00EF3326" w:rsidP="00FE14E6">
            <w:pPr>
              <w:spacing w:line="240" w:lineRule="auto"/>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All countries</w:t>
            </w:r>
          </w:p>
        </w:tc>
        <w:tc>
          <w:tcPr>
            <w:tcW w:w="1005" w:type="dxa"/>
            <w:tcBorders>
              <w:top w:val="nil"/>
              <w:left w:val="nil"/>
              <w:bottom w:val="single" w:sz="4" w:space="0" w:color="000000"/>
              <w:right w:val="nil"/>
            </w:tcBorders>
            <w:shd w:val="clear" w:color="auto" w:fill="auto"/>
            <w:vAlign w:val="center"/>
          </w:tcPr>
          <w:p w14:paraId="666CFD7D"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25" w:type="dxa"/>
            <w:tcBorders>
              <w:top w:val="nil"/>
              <w:left w:val="nil"/>
              <w:bottom w:val="single" w:sz="4" w:space="0" w:color="000000"/>
              <w:right w:val="nil"/>
            </w:tcBorders>
            <w:shd w:val="clear" w:color="auto" w:fill="auto"/>
            <w:vAlign w:val="center"/>
          </w:tcPr>
          <w:p w14:paraId="7E459480"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55" w:type="dxa"/>
            <w:tcBorders>
              <w:top w:val="nil"/>
              <w:left w:val="nil"/>
              <w:bottom w:val="single" w:sz="4" w:space="0" w:color="000000"/>
              <w:right w:val="nil"/>
            </w:tcBorders>
            <w:shd w:val="clear" w:color="auto" w:fill="auto"/>
            <w:vAlign w:val="center"/>
          </w:tcPr>
          <w:p w14:paraId="4E5EE883"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795" w:type="dxa"/>
            <w:tcBorders>
              <w:top w:val="nil"/>
              <w:left w:val="nil"/>
              <w:bottom w:val="single" w:sz="4" w:space="0" w:color="000000"/>
              <w:right w:val="nil"/>
            </w:tcBorders>
            <w:shd w:val="clear" w:color="auto" w:fill="auto"/>
            <w:vAlign w:val="center"/>
          </w:tcPr>
          <w:p w14:paraId="2A0AC6BA"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25" w:type="dxa"/>
            <w:tcBorders>
              <w:top w:val="nil"/>
              <w:left w:val="nil"/>
              <w:bottom w:val="single" w:sz="4" w:space="0" w:color="000000"/>
              <w:right w:val="nil"/>
            </w:tcBorders>
            <w:shd w:val="clear" w:color="auto" w:fill="auto"/>
            <w:vAlign w:val="center"/>
          </w:tcPr>
          <w:p w14:paraId="7A769EF0"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25" w:type="dxa"/>
            <w:tcBorders>
              <w:top w:val="nil"/>
              <w:left w:val="nil"/>
              <w:bottom w:val="single" w:sz="4" w:space="0" w:color="000000"/>
              <w:right w:val="nil"/>
            </w:tcBorders>
            <w:shd w:val="clear" w:color="auto" w:fill="auto"/>
            <w:vAlign w:val="center"/>
          </w:tcPr>
          <w:p w14:paraId="33BC676E"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25" w:type="dxa"/>
            <w:tcBorders>
              <w:top w:val="nil"/>
              <w:left w:val="nil"/>
              <w:bottom w:val="single" w:sz="4" w:space="0" w:color="000000"/>
              <w:right w:val="nil"/>
            </w:tcBorders>
            <w:shd w:val="clear" w:color="auto" w:fill="auto"/>
            <w:vAlign w:val="center"/>
          </w:tcPr>
          <w:p w14:paraId="5DD8C5BE"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55" w:type="dxa"/>
            <w:tcBorders>
              <w:top w:val="nil"/>
              <w:left w:val="nil"/>
              <w:bottom w:val="single" w:sz="4" w:space="0" w:color="000000"/>
              <w:right w:val="nil"/>
            </w:tcBorders>
            <w:shd w:val="clear" w:color="auto" w:fill="auto"/>
            <w:vAlign w:val="center"/>
          </w:tcPr>
          <w:p w14:paraId="6027019B"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795" w:type="dxa"/>
            <w:tcBorders>
              <w:top w:val="nil"/>
              <w:left w:val="nil"/>
              <w:bottom w:val="single" w:sz="4" w:space="0" w:color="000000"/>
              <w:right w:val="nil"/>
            </w:tcBorders>
            <w:shd w:val="clear" w:color="auto" w:fill="auto"/>
            <w:vAlign w:val="center"/>
          </w:tcPr>
          <w:p w14:paraId="5375939D"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825" w:type="dxa"/>
            <w:tcBorders>
              <w:top w:val="nil"/>
              <w:left w:val="nil"/>
              <w:bottom w:val="single" w:sz="4" w:space="0" w:color="000000"/>
              <w:right w:val="nil"/>
            </w:tcBorders>
            <w:shd w:val="clear" w:color="auto" w:fill="auto"/>
            <w:vAlign w:val="center"/>
          </w:tcPr>
          <w:p w14:paraId="60ACD4FC"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r>
    </w:tbl>
    <w:p w14:paraId="2F503E9E" w14:textId="77777777" w:rsidR="00EF3326" w:rsidRPr="00EF3326" w:rsidRDefault="00EF3326" w:rsidP="00EF332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i/>
          <w:color w:val="000000"/>
          <w:sz w:val="20"/>
          <w:szCs w:val="20"/>
          <w:lang w:val="en-US"/>
        </w:rPr>
        <w:t>Note</w:t>
      </w:r>
      <w:r w:rsidRPr="00EF3326">
        <w:rPr>
          <w:rFonts w:ascii="Times New Roman" w:eastAsia="Times New Roman" w:hAnsi="Times New Roman" w:cs="Times New Roman"/>
          <w:color w:val="000000"/>
          <w:sz w:val="20"/>
          <w:szCs w:val="20"/>
          <w:lang w:val="en-US"/>
        </w:rPr>
        <w:t>. We decided on the factor structure after reviewing the exploratory and confirmatory analyses.</w:t>
      </w:r>
    </w:p>
    <w:p w14:paraId="347EF676" w14:textId="77777777" w:rsidR="00EF3326" w:rsidRPr="00EF3326" w:rsidRDefault="00EF3326" w:rsidP="00EF3326">
      <w:pPr>
        <w:rPr>
          <w:rFonts w:ascii="Times New Roman" w:eastAsia="Times New Roman" w:hAnsi="Times New Roman" w:cs="Times New Roman"/>
          <w:lang w:val="en-US"/>
        </w:rPr>
      </w:pPr>
    </w:p>
    <w:p w14:paraId="05C1D627" w14:textId="77777777" w:rsidR="00EF3326" w:rsidRPr="00EF3326" w:rsidRDefault="00EF3326" w:rsidP="00EF3326">
      <w:pPr>
        <w:rPr>
          <w:rFonts w:ascii="Times New Roman" w:eastAsia="Times New Roman" w:hAnsi="Times New Roman" w:cs="Times New Roman"/>
          <w:lang w:val="en-US"/>
        </w:rPr>
      </w:pPr>
    </w:p>
    <w:tbl>
      <w:tblPr>
        <w:tblW w:w="12771" w:type="dxa"/>
        <w:tblLayout w:type="fixed"/>
        <w:tblLook w:val="0400" w:firstRow="0" w:lastRow="0" w:firstColumn="0" w:lastColumn="0" w:noHBand="0" w:noVBand="1"/>
      </w:tblPr>
      <w:tblGrid>
        <w:gridCol w:w="1031"/>
        <w:gridCol w:w="1255"/>
        <w:gridCol w:w="1143"/>
        <w:gridCol w:w="1053"/>
        <w:gridCol w:w="1255"/>
        <w:gridCol w:w="1232"/>
        <w:gridCol w:w="1255"/>
        <w:gridCol w:w="1187"/>
        <w:gridCol w:w="1635"/>
        <w:gridCol w:w="1725"/>
      </w:tblGrid>
      <w:tr w:rsidR="00EF3326" w:rsidRPr="00EF3326" w14:paraId="41D88451" w14:textId="77777777" w:rsidTr="00FE14E6">
        <w:trPr>
          <w:trHeight w:val="300"/>
        </w:trPr>
        <w:tc>
          <w:tcPr>
            <w:tcW w:w="1031" w:type="dxa"/>
            <w:tcBorders>
              <w:top w:val="nil"/>
              <w:left w:val="nil"/>
              <w:bottom w:val="nil"/>
              <w:right w:val="nil"/>
            </w:tcBorders>
            <w:shd w:val="clear" w:color="auto" w:fill="auto"/>
            <w:vAlign w:val="bottom"/>
          </w:tcPr>
          <w:p w14:paraId="78413C01" w14:textId="77777777" w:rsidR="00EF3326" w:rsidRPr="00EF3326" w:rsidRDefault="00EF3326" w:rsidP="00FE14E6">
            <w:pPr>
              <w:spacing w:line="240" w:lineRule="auto"/>
              <w:rPr>
                <w:rFonts w:ascii="Times New Roman" w:eastAsia="Times New Roman" w:hAnsi="Times New Roman" w:cs="Times New Roman"/>
                <w:b/>
                <w:color w:val="000000"/>
                <w:lang w:val="en-US"/>
              </w:rPr>
            </w:pPr>
            <w:r w:rsidRPr="00EF3326">
              <w:rPr>
                <w:rFonts w:ascii="Times New Roman" w:eastAsia="Times New Roman" w:hAnsi="Times New Roman" w:cs="Times New Roman"/>
                <w:b/>
                <w:color w:val="000000"/>
                <w:lang w:val="en-US"/>
              </w:rPr>
              <w:t>Table 3a</w:t>
            </w:r>
          </w:p>
        </w:tc>
        <w:tc>
          <w:tcPr>
            <w:tcW w:w="1255" w:type="dxa"/>
            <w:tcBorders>
              <w:top w:val="nil"/>
              <w:left w:val="nil"/>
              <w:bottom w:val="nil"/>
              <w:right w:val="nil"/>
            </w:tcBorders>
            <w:shd w:val="clear" w:color="auto" w:fill="auto"/>
            <w:vAlign w:val="bottom"/>
          </w:tcPr>
          <w:p w14:paraId="79A7E826" w14:textId="77777777" w:rsidR="00EF3326" w:rsidRPr="00EF3326" w:rsidRDefault="00EF3326" w:rsidP="00FE14E6">
            <w:pPr>
              <w:spacing w:line="240" w:lineRule="auto"/>
              <w:rPr>
                <w:rFonts w:ascii="Times New Roman" w:eastAsia="Times New Roman" w:hAnsi="Times New Roman" w:cs="Times New Roman"/>
                <w:b/>
                <w:color w:val="000000"/>
                <w:lang w:val="en-US"/>
              </w:rPr>
            </w:pPr>
          </w:p>
        </w:tc>
        <w:tc>
          <w:tcPr>
            <w:tcW w:w="1143" w:type="dxa"/>
            <w:tcBorders>
              <w:top w:val="nil"/>
              <w:left w:val="nil"/>
              <w:bottom w:val="nil"/>
              <w:right w:val="nil"/>
            </w:tcBorders>
            <w:shd w:val="clear" w:color="auto" w:fill="auto"/>
            <w:vAlign w:val="bottom"/>
          </w:tcPr>
          <w:p w14:paraId="3981E85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053" w:type="dxa"/>
            <w:tcBorders>
              <w:top w:val="nil"/>
              <w:left w:val="nil"/>
              <w:bottom w:val="nil"/>
              <w:right w:val="nil"/>
            </w:tcBorders>
            <w:shd w:val="clear" w:color="auto" w:fill="auto"/>
            <w:vAlign w:val="bottom"/>
          </w:tcPr>
          <w:p w14:paraId="47BA8EF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55" w:type="dxa"/>
            <w:tcBorders>
              <w:top w:val="nil"/>
              <w:left w:val="nil"/>
              <w:bottom w:val="nil"/>
              <w:right w:val="nil"/>
            </w:tcBorders>
            <w:shd w:val="clear" w:color="auto" w:fill="auto"/>
            <w:vAlign w:val="bottom"/>
          </w:tcPr>
          <w:p w14:paraId="5B0C941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32" w:type="dxa"/>
            <w:tcBorders>
              <w:top w:val="nil"/>
              <w:left w:val="nil"/>
              <w:bottom w:val="nil"/>
              <w:right w:val="nil"/>
            </w:tcBorders>
            <w:shd w:val="clear" w:color="auto" w:fill="auto"/>
            <w:vAlign w:val="bottom"/>
          </w:tcPr>
          <w:p w14:paraId="0C9B27A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55" w:type="dxa"/>
            <w:tcBorders>
              <w:top w:val="nil"/>
              <w:left w:val="nil"/>
              <w:bottom w:val="nil"/>
              <w:right w:val="nil"/>
            </w:tcBorders>
            <w:shd w:val="clear" w:color="auto" w:fill="auto"/>
            <w:vAlign w:val="bottom"/>
          </w:tcPr>
          <w:p w14:paraId="374DFD74"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7" w:type="dxa"/>
            <w:tcBorders>
              <w:top w:val="nil"/>
              <w:left w:val="nil"/>
              <w:bottom w:val="nil"/>
              <w:right w:val="nil"/>
            </w:tcBorders>
            <w:shd w:val="clear" w:color="auto" w:fill="auto"/>
            <w:vAlign w:val="bottom"/>
          </w:tcPr>
          <w:p w14:paraId="46010A4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635" w:type="dxa"/>
            <w:tcBorders>
              <w:top w:val="nil"/>
              <w:left w:val="nil"/>
              <w:bottom w:val="nil"/>
              <w:right w:val="nil"/>
            </w:tcBorders>
            <w:shd w:val="clear" w:color="auto" w:fill="auto"/>
            <w:vAlign w:val="bottom"/>
          </w:tcPr>
          <w:p w14:paraId="30F530E6"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725" w:type="dxa"/>
            <w:tcBorders>
              <w:top w:val="nil"/>
              <w:left w:val="nil"/>
              <w:bottom w:val="nil"/>
              <w:right w:val="nil"/>
            </w:tcBorders>
            <w:shd w:val="clear" w:color="auto" w:fill="auto"/>
            <w:vAlign w:val="bottom"/>
          </w:tcPr>
          <w:p w14:paraId="4961A3DF"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EF3326" w14:paraId="01875DC6" w14:textId="77777777" w:rsidTr="00FE14E6">
        <w:trPr>
          <w:trHeight w:val="300"/>
        </w:trPr>
        <w:tc>
          <w:tcPr>
            <w:tcW w:w="12771" w:type="dxa"/>
            <w:gridSpan w:val="10"/>
            <w:tcBorders>
              <w:top w:val="nil"/>
              <w:left w:val="nil"/>
              <w:bottom w:val="nil"/>
              <w:right w:val="nil"/>
            </w:tcBorders>
            <w:shd w:val="clear" w:color="auto" w:fill="auto"/>
            <w:vAlign w:val="center"/>
          </w:tcPr>
          <w:p w14:paraId="2A58FD41" w14:textId="77777777" w:rsidR="00EF3326" w:rsidRPr="00EF3326" w:rsidRDefault="00EF3326" w:rsidP="00FE14E6">
            <w:pPr>
              <w:spacing w:line="240" w:lineRule="auto"/>
              <w:rPr>
                <w:rFonts w:ascii="Times New Roman" w:eastAsia="Times New Roman" w:hAnsi="Times New Roman" w:cs="Times New Roman"/>
                <w:i/>
                <w:color w:val="000000"/>
                <w:lang w:val="en-US"/>
              </w:rPr>
            </w:pPr>
            <w:r w:rsidRPr="00EF3326">
              <w:rPr>
                <w:rFonts w:ascii="Times New Roman" w:eastAsia="Times New Roman" w:hAnsi="Times New Roman" w:cs="Times New Roman"/>
                <w:i/>
                <w:color w:val="000000"/>
                <w:lang w:val="en-US"/>
              </w:rPr>
              <w:t xml:space="preserve">Results of the Measurement Invariance Tests Conducted on the Clusters Unraveled by the Mixture Multigroup Factor Analyses for the </w:t>
            </w:r>
          </w:p>
          <w:p w14:paraId="32F87AAF" w14:textId="77777777" w:rsidR="00EF3326" w:rsidRPr="00EF3326" w:rsidRDefault="00EF3326" w:rsidP="00FE14E6">
            <w:pPr>
              <w:spacing w:line="240" w:lineRule="auto"/>
              <w:rPr>
                <w:rFonts w:ascii="Times New Roman" w:eastAsia="Times New Roman" w:hAnsi="Times New Roman" w:cs="Times New Roman"/>
                <w:i/>
                <w:color w:val="000000"/>
                <w:lang w:val="en-US"/>
              </w:rPr>
            </w:pPr>
            <w:r w:rsidRPr="00EF3326">
              <w:rPr>
                <w:rFonts w:ascii="Times New Roman" w:eastAsia="Times New Roman" w:hAnsi="Times New Roman" w:cs="Times New Roman"/>
                <w:i/>
                <w:color w:val="000000"/>
                <w:lang w:val="en-US"/>
              </w:rPr>
              <w:t>DJGLS-6</w:t>
            </w:r>
          </w:p>
        </w:tc>
      </w:tr>
      <w:tr w:rsidR="00EF3326" w:rsidRPr="00EF3326" w14:paraId="0EC0E479" w14:textId="77777777" w:rsidTr="00FE14E6">
        <w:trPr>
          <w:trHeight w:val="300"/>
        </w:trPr>
        <w:tc>
          <w:tcPr>
            <w:tcW w:w="1031" w:type="dxa"/>
            <w:tcBorders>
              <w:top w:val="nil"/>
              <w:left w:val="nil"/>
              <w:bottom w:val="nil"/>
              <w:right w:val="nil"/>
            </w:tcBorders>
            <w:shd w:val="clear" w:color="auto" w:fill="auto"/>
            <w:vAlign w:val="bottom"/>
          </w:tcPr>
          <w:p w14:paraId="4125325F" w14:textId="77777777" w:rsidR="00EF3326" w:rsidRPr="00EF3326" w:rsidRDefault="00EF3326" w:rsidP="00FE14E6">
            <w:pPr>
              <w:spacing w:line="240" w:lineRule="auto"/>
              <w:rPr>
                <w:rFonts w:ascii="Times New Roman" w:eastAsia="Times New Roman" w:hAnsi="Times New Roman" w:cs="Times New Roman"/>
                <w:i/>
                <w:color w:val="000000"/>
                <w:lang w:val="en-US"/>
              </w:rPr>
            </w:pPr>
          </w:p>
        </w:tc>
        <w:tc>
          <w:tcPr>
            <w:tcW w:w="1255" w:type="dxa"/>
            <w:tcBorders>
              <w:top w:val="nil"/>
              <w:left w:val="nil"/>
              <w:bottom w:val="nil"/>
              <w:right w:val="nil"/>
            </w:tcBorders>
            <w:shd w:val="clear" w:color="auto" w:fill="auto"/>
            <w:vAlign w:val="bottom"/>
          </w:tcPr>
          <w:p w14:paraId="4B0A3E4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43" w:type="dxa"/>
            <w:tcBorders>
              <w:top w:val="nil"/>
              <w:left w:val="nil"/>
              <w:bottom w:val="nil"/>
              <w:right w:val="nil"/>
            </w:tcBorders>
            <w:shd w:val="clear" w:color="auto" w:fill="auto"/>
            <w:vAlign w:val="bottom"/>
          </w:tcPr>
          <w:p w14:paraId="63031D7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053" w:type="dxa"/>
            <w:tcBorders>
              <w:top w:val="nil"/>
              <w:left w:val="nil"/>
              <w:bottom w:val="nil"/>
              <w:right w:val="nil"/>
            </w:tcBorders>
            <w:shd w:val="clear" w:color="auto" w:fill="auto"/>
            <w:vAlign w:val="bottom"/>
          </w:tcPr>
          <w:p w14:paraId="098DBCD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55" w:type="dxa"/>
            <w:tcBorders>
              <w:top w:val="nil"/>
              <w:left w:val="nil"/>
              <w:bottom w:val="nil"/>
              <w:right w:val="nil"/>
            </w:tcBorders>
            <w:shd w:val="clear" w:color="auto" w:fill="auto"/>
            <w:vAlign w:val="bottom"/>
          </w:tcPr>
          <w:p w14:paraId="1D9150F4"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32" w:type="dxa"/>
            <w:tcBorders>
              <w:top w:val="nil"/>
              <w:left w:val="nil"/>
              <w:bottom w:val="nil"/>
              <w:right w:val="nil"/>
            </w:tcBorders>
            <w:shd w:val="clear" w:color="auto" w:fill="auto"/>
            <w:vAlign w:val="bottom"/>
          </w:tcPr>
          <w:p w14:paraId="6ADB6EDD"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55" w:type="dxa"/>
            <w:tcBorders>
              <w:top w:val="nil"/>
              <w:left w:val="nil"/>
              <w:bottom w:val="single" w:sz="4" w:space="0" w:color="000000"/>
              <w:right w:val="nil"/>
            </w:tcBorders>
            <w:shd w:val="clear" w:color="auto" w:fill="auto"/>
            <w:vAlign w:val="bottom"/>
          </w:tcPr>
          <w:p w14:paraId="7F390666" w14:textId="77777777" w:rsidR="00EF3326" w:rsidRPr="00EF3326" w:rsidRDefault="00EF3326" w:rsidP="00FE14E6">
            <w:pPr>
              <w:spacing w:line="240" w:lineRule="auto"/>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 </w:t>
            </w:r>
          </w:p>
        </w:tc>
        <w:tc>
          <w:tcPr>
            <w:tcW w:w="1187" w:type="dxa"/>
            <w:tcBorders>
              <w:top w:val="nil"/>
              <w:left w:val="nil"/>
              <w:bottom w:val="nil"/>
              <w:right w:val="nil"/>
            </w:tcBorders>
            <w:shd w:val="clear" w:color="auto" w:fill="auto"/>
            <w:vAlign w:val="bottom"/>
          </w:tcPr>
          <w:p w14:paraId="49B76978" w14:textId="77777777" w:rsidR="00EF3326" w:rsidRPr="00EF3326" w:rsidRDefault="00EF3326" w:rsidP="00FE14E6">
            <w:pPr>
              <w:spacing w:line="240" w:lineRule="auto"/>
              <w:rPr>
                <w:rFonts w:ascii="Times New Roman" w:eastAsia="Times New Roman" w:hAnsi="Times New Roman" w:cs="Times New Roman"/>
                <w:color w:val="000000"/>
                <w:lang w:val="en-US"/>
              </w:rPr>
            </w:pPr>
          </w:p>
        </w:tc>
        <w:tc>
          <w:tcPr>
            <w:tcW w:w="1635" w:type="dxa"/>
            <w:tcBorders>
              <w:top w:val="nil"/>
              <w:left w:val="nil"/>
              <w:bottom w:val="nil"/>
              <w:right w:val="nil"/>
            </w:tcBorders>
            <w:shd w:val="clear" w:color="auto" w:fill="auto"/>
            <w:vAlign w:val="bottom"/>
          </w:tcPr>
          <w:p w14:paraId="1C560886"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725" w:type="dxa"/>
            <w:tcBorders>
              <w:top w:val="nil"/>
              <w:left w:val="nil"/>
              <w:bottom w:val="nil"/>
              <w:right w:val="nil"/>
            </w:tcBorders>
            <w:shd w:val="clear" w:color="auto" w:fill="auto"/>
            <w:vAlign w:val="bottom"/>
          </w:tcPr>
          <w:p w14:paraId="2B91ADAF"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EF3326" w14:paraId="333AAE41" w14:textId="77777777" w:rsidTr="00FE14E6">
        <w:trPr>
          <w:trHeight w:val="300"/>
        </w:trPr>
        <w:tc>
          <w:tcPr>
            <w:tcW w:w="1031" w:type="dxa"/>
            <w:tcBorders>
              <w:top w:val="nil"/>
              <w:left w:val="nil"/>
              <w:bottom w:val="single" w:sz="4" w:space="0" w:color="000000"/>
              <w:right w:val="nil"/>
            </w:tcBorders>
            <w:shd w:val="clear" w:color="auto" w:fill="auto"/>
            <w:vAlign w:val="bottom"/>
          </w:tcPr>
          <w:p w14:paraId="1909BDE4" w14:textId="77777777" w:rsidR="00EF3326" w:rsidRPr="00EF3326" w:rsidRDefault="00EF3326" w:rsidP="00FE14E6">
            <w:pPr>
              <w:spacing w:line="240" w:lineRule="auto"/>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 </w:t>
            </w:r>
          </w:p>
        </w:tc>
        <w:tc>
          <w:tcPr>
            <w:tcW w:w="3451" w:type="dxa"/>
            <w:gridSpan w:val="3"/>
            <w:tcBorders>
              <w:top w:val="single" w:sz="4" w:space="0" w:color="000000"/>
              <w:left w:val="nil"/>
              <w:bottom w:val="single" w:sz="4" w:space="0" w:color="000000"/>
              <w:right w:val="nil"/>
            </w:tcBorders>
            <w:shd w:val="clear" w:color="auto" w:fill="FFFFFF"/>
            <w:vAlign w:val="center"/>
          </w:tcPr>
          <w:p w14:paraId="25C695B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Configural model</w:t>
            </w:r>
          </w:p>
        </w:tc>
        <w:tc>
          <w:tcPr>
            <w:tcW w:w="2487" w:type="dxa"/>
            <w:gridSpan w:val="2"/>
            <w:tcBorders>
              <w:top w:val="single" w:sz="4" w:space="0" w:color="000000"/>
              <w:left w:val="nil"/>
              <w:bottom w:val="single" w:sz="4" w:space="0" w:color="000000"/>
              <w:right w:val="nil"/>
            </w:tcBorders>
            <w:shd w:val="clear" w:color="auto" w:fill="FFFFFF"/>
            <w:vAlign w:val="center"/>
          </w:tcPr>
          <w:p w14:paraId="4E6974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Metric Model</w:t>
            </w:r>
          </w:p>
        </w:tc>
        <w:tc>
          <w:tcPr>
            <w:tcW w:w="2442" w:type="dxa"/>
            <w:gridSpan w:val="2"/>
            <w:tcBorders>
              <w:top w:val="single" w:sz="4" w:space="0" w:color="000000"/>
              <w:left w:val="nil"/>
              <w:bottom w:val="single" w:sz="4" w:space="0" w:color="000000"/>
              <w:right w:val="nil"/>
            </w:tcBorders>
            <w:shd w:val="clear" w:color="auto" w:fill="FFFFFF"/>
            <w:vAlign w:val="center"/>
          </w:tcPr>
          <w:p w14:paraId="3E9ACA2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Scalar model</w:t>
            </w:r>
          </w:p>
        </w:tc>
        <w:tc>
          <w:tcPr>
            <w:tcW w:w="1635" w:type="dxa"/>
            <w:tcBorders>
              <w:top w:val="nil"/>
              <w:left w:val="nil"/>
              <w:bottom w:val="single" w:sz="4" w:space="0" w:color="000000"/>
              <w:right w:val="nil"/>
            </w:tcBorders>
            <w:shd w:val="clear" w:color="auto" w:fill="auto"/>
            <w:vAlign w:val="bottom"/>
          </w:tcPr>
          <w:p w14:paraId="5348F70E"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 </w:t>
            </w:r>
          </w:p>
        </w:tc>
        <w:tc>
          <w:tcPr>
            <w:tcW w:w="1725" w:type="dxa"/>
            <w:tcBorders>
              <w:top w:val="nil"/>
              <w:left w:val="nil"/>
              <w:bottom w:val="nil"/>
              <w:right w:val="nil"/>
            </w:tcBorders>
            <w:shd w:val="clear" w:color="auto" w:fill="auto"/>
            <w:vAlign w:val="bottom"/>
          </w:tcPr>
          <w:p w14:paraId="313AAE3A"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p>
        </w:tc>
      </w:tr>
      <w:tr w:rsidR="00EF3326" w:rsidRPr="00EF3326" w14:paraId="31E49856" w14:textId="77777777" w:rsidTr="00FE14E6">
        <w:trPr>
          <w:trHeight w:val="510"/>
        </w:trPr>
        <w:tc>
          <w:tcPr>
            <w:tcW w:w="1031" w:type="dxa"/>
            <w:tcBorders>
              <w:top w:val="nil"/>
              <w:left w:val="nil"/>
              <w:bottom w:val="single" w:sz="4" w:space="0" w:color="000000"/>
              <w:right w:val="nil"/>
            </w:tcBorders>
            <w:shd w:val="clear" w:color="auto" w:fill="FFFFFF"/>
            <w:vAlign w:val="center"/>
          </w:tcPr>
          <w:p w14:paraId="6D3BBC8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Cluster ID</w:t>
            </w:r>
          </w:p>
        </w:tc>
        <w:tc>
          <w:tcPr>
            <w:tcW w:w="1255" w:type="dxa"/>
            <w:tcBorders>
              <w:top w:val="nil"/>
              <w:left w:val="nil"/>
              <w:bottom w:val="single" w:sz="4" w:space="0" w:color="000000"/>
              <w:right w:val="nil"/>
            </w:tcBorders>
            <w:shd w:val="clear" w:color="auto" w:fill="FFFFFF"/>
            <w:vAlign w:val="center"/>
          </w:tcPr>
          <w:p w14:paraId="27BC0A0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 xml:space="preserve"> χ2 (</w:t>
            </w:r>
            <w:r w:rsidRPr="00EF3326">
              <w:rPr>
                <w:rFonts w:ascii="Times New Roman" w:eastAsia="Times New Roman" w:hAnsi="Times New Roman" w:cs="Times New Roman"/>
                <w:i/>
                <w:color w:val="000000"/>
                <w:sz w:val="20"/>
                <w:szCs w:val="20"/>
                <w:lang w:val="en-US"/>
              </w:rPr>
              <w:t>p</w:t>
            </w:r>
            <w:r w:rsidRPr="00EF3326">
              <w:rPr>
                <w:rFonts w:ascii="Times New Roman" w:eastAsia="Times New Roman" w:hAnsi="Times New Roman" w:cs="Times New Roman"/>
                <w:color w:val="000000"/>
                <w:sz w:val="20"/>
                <w:szCs w:val="20"/>
                <w:lang w:val="en-US"/>
              </w:rPr>
              <w:t>-value)</w:t>
            </w:r>
          </w:p>
        </w:tc>
        <w:tc>
          <w:tcPr>
            <w:tcW w:w="1143" w:type="dxa"/>
            <w:tcBorders>
              <w:top w:val="nil"/>
              <w:left w:val="nil"/>
              <w:bottom w:val="single" w:sz="4" w:space="0" w:color="000000"/>
              <w:right w:val="nil"/>
            </w:tcBorders>
            <w:shd w:val="clear" w:color="auto" w:fill="FFFFFF"/>
            <w:vAlign w:val="center"/>
          </w:tcPr>
          <w:p w14:paraId="73DA05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CFI</w:t>
            </w:r>
          </w:p>
        </w:tc>
        <w:tc>
          <w:tcPr>
            <w:tcW w:w="1053" w:type="dxa"/>
            <w:tcBorders>
              <w:top w:val="nil"/>
              <w:left w:val="nil"/>
              <w:bottom w:val="single" w:sz="4" w:space="0" w:color="000000"/>
              <w:right w:val="nil"/>
            </w:tcBorders>
            <w:shd w:val="clear" w:color="auto" w:fill="FFFFFF"/>
            <w:vAlign w:val="center"/>
          </w:tcPr>
          <w:p w14:paraId="0E18110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RMSEA</w:t>
            </w:r>
          </w:p>
        </w:tc>
        <w:tc>
          <w:tcPr>
            <w:tcW w:w="1255" w:type="dxa"/>
            <w:tcBorders>
              <w:top w:val="nil"/>
              <w:left w:val="nil"/>
              <w:bottom w:val="single" w:sz="4" w:space="0" w:color="000000"/>
              <w:right w:val="nil"/>
            </w:tcBorders>
            <w:shd w:val="clear" w:color="auto" w:fill="FFFFFF"/>
            <w:vAlign w:val="center"/>
          </w:tcPr>
          <w:p w14:paraId="4C52952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 xml:space="preserve"> χ2 (</w:t>
            </w:r>
            <w:r w:rsidRPr="00EF3326">
              <w:rPr>
                <w:rFonts w:ascii="Times New Roman" w:eastAsia="Times New Roman" w:hAnsi="Times New Roman" w:cs="Times New Roman"/>
                <w:i/>
                <w:color w:val="000000"/>
                <w:sz w:val="20"/>
                <w:szCs w:val="20"/>
                <w:lang w:val="en-US"/>
              </w:rPr>
              <w:t>p</w:t>
            </w:r>
            <w:r w:rsidRPr="00EF3326">
              <w:rPr>
                <w:rFonts w:ascii="Times New Roman" w:eastAsia="Times New Roman" w:hAnsi="Times New Roman" w:cs="Times New Roman"/>
                <w:color w:val="000000"/>
                <w:sz w:val="20"/>
                <w:szCs w:val="20"/>
                <w:lang w:val="en-US"/>
              </w:rPr>
              <w:t>-value)</w:t>
            </w:r>
          </w:p>
        </w:tc>
        <w:tc>
          <w:tcPr>
            <w:tcW w:w="1232" w:type="dxa"/>
            <w:tcBorders>
              <w:top w:val="nil"/>
              <w:left w:val="nil"/>
              <w:bottom w:val="single" w:sz="4" w:space="0" w:color="000000"/>
              <w:right w:val="nil"/>
            </w:tcBorders>
            <w:shd w:val="clear" w:color="auto" w:fill="auto"/>
            <w:vAlign w:val="center"/>
          </w:tcPr>
          <w:p w14:paraId="173108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Metric Δ fits</w:t>
            </w:r>
          </w:p>
        </w:tc>
        <w:tc>
          <w:tcPr>
            <w:tcW w:w="1255" w:type="dxa"/>
            <w:tcBorders>
              <w:top w:val="nil"/>
              <w:left w:val="nil"/>
              <w:bottom w:val="single" w:sz="4" w:space="0" w:color="000000"/>
              <w:right w:val="nil"/>
            </w:tcBorders>
            <w:shd w:val="clear" w:color="auto" w:fill="FFFFFF"/>
            <w:vAlign w:val="center"/>
          </w:tcPr>
          <w:p w14:paraId="4F17897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 xml:space="preserve"> χ2 (</w:t>
            </w:r>
            <w:r w:rsidRPr="00EF3326">
              <w:rPr>
                <w:rFonts w:ascii="Times New Roman" w:eastAsia="Times New Roman" w:hAnsi="Times New Roman" w:cs="Times New Roman"/>
                <w:i/>
                <w:color w:val="000000"/>
                <w:sz w:val="20"/>
                <w:szCs w:val="20"/>
                <w:lang w:val="en-US"/>
              </w:rPr>
              <w:t>p</w:t>
            </w:r>
            <w:r w:rsidRPr="00EF3326">
              <w:rPr>
                <w:rFonts w:ascii="Times New Roman" w:eastAsia="Times New Roman" w:hAnsi="Times New Roman" w:cs="Times New Roman"/>
                <w:color w:val="000000"/>
                <w:sz w:val="20"/>
                <w:szCs w:val="20"/>
                <w:lang w:val="en-US"/>
              </w:rPr>
              <w:t>-value)</w:t>
            </w:r>
          </w:p>
        </w:tc>
        <w:tc>
          <w:tcPr>
            <w:tcW w:w="1187" w:type="dxa"/>
            <w:tcBorders>
              <w:top w:val="nil"/>
              <w:left w:val="nil"/>
              <w:bottom w:val="single" w:sz="4" w:space="0" w:color="000000"/>
              <w:right w:val="nil"/>
            </w:tcBorders>
            <w:shd w:val="clear" w:color="auto" w:fill="auto"/>
            <w:vAlign w:val="center"/>
          </w:tcPr>
          <w:p w14:paraId="5500CBB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Scalar Δ fits</w:t>
            </w:r>
          </w:p>
        </w:tc>
        <w:tc>
          <w:tcPr>
            <w:tcW w:w="1635" w:type="dxa"/>
            <w:tcBorders>
              <w:top w:val="nil"/>
              <w:left w:val="nil"/>
              <w:bottom w:val="single" w:sz="4" w:space="0" w:color="000000"/>
              <w:right w:val="nil"/>
            </w:tcBorders>
            <w:shd w:val="clear" w:color="auto" w:fill="FFFFFF"/>
            <w:vAlign w:val="center"/>
          </w:tcPr>
          <w:p w14:paraId="1A93AAC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Decision about invariance</w:t>
            </w:r>
          </w:p>
        </w:tc>
        <w:tc>
          <w:tcPr>
            <w:tcW w:w="1725" w:type="dxa"/>
            <w:tcBorders>
              <w:top w:val="single" w:sz="4" w:space="0" w:color="000000"/>
              <w:left w:val="nil"/>
              <w:bottom w:val="single" w:sz="4" w:space="0" w:color="000000"/>
              <w:right w:val="nil"/>
            </w:tcBorders>
            <w:shd w:val="clear" w:color="auto" w:fill="FFFFFF"/>
            <w:vAlign w:val="center"/>
          </w:tcPr>
          <w:p w14:paraId="2E0C88B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Convergence with MMG-FA</w:t>
            </w:r>
          </w:p>
        </w:tc>
      </w:tr>
      <w:tr w:rsidR="00EF3326" w:rsidRPr="00EF3326" w14:paraId="6FD0C44A" w14:textId="77777777" w:rsidTr="00FE14E6">
        <w:trPr>
          <w:trHeight w:val="300"/>
        </w:trPr>
        <w:tc>
          <w:tcPr>
            <w:tcW w:w="1031" w:type="dxa"/>
            <w:tcBorders>
              <w:top w:val="nil"/>
              <w:left w:val="nil"/>
              <w:bottom w:val="nil"/>
              <w:right w:val="nil"/>
            </w:tcBorders>
            <w:shd w:val="clear" w:color="auto" w:fill="auto"/>
            <w:vAlign w:val="center"/>
          </w:tcPr>
          <w:p w14:paraId="29B4F14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1D985EE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43" w:type="dxa"/>
            <w:tcBorders>
              <w:top w:val="nil"/>
              <w:left w:val="nil"/>
              <w:bottom w:val="nil"/>
              <w:right w:val="nil"/>
            </w:tcBorders>
            <w:shd w:val="clear" w:color="auto" w:fill="auto"/>
            <w:vAlign w:val="center"/>
          </w:tcPr>
          <w:p w14:paraId="797D62E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53" w:type="dxa"/>
            <w:tcBorders>
              <w:top w:val="nil"/>
              <w:left w:val="nil"/>
              <w:bottom w:val="nil"/>
              <w:right w:val="nil"/>
            </w:tcBorders>
            <w:shd w:val="clear" w:color="auto" w:fill="auto"/>
            <w:vAlign w:val="center"/>
          </w:tcPr>
          <w:p w14:paraId="5A4972A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4EC0F01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32" w:type="dxa"/>
            <w:tcBorders>
              <w:top w:val="nil"/>
              <w:left w:val="nil"/>
              <w:bottom w:val="nil"/>
              <w:right w:val="nil"/>
            </w:tcBorders>
            <w:shd w:val="clear" w:color="auto" w:fill="auto"/>
            <w:vAlign w:val="center"/>
          </w:tcPr>
          <w:p w14:paraId="5AC7D11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3EAD294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7" w:type="dxa"/>
            <w:tcBorders>
              <w:top w:val="nil"/>
              <w:left w:val="nil"/>
              <w:bottom w:val="nil"/>
              <w:right w:val="nil"/>
            </w:tcBorders>
            <w:shd w:val="clear" w:color="auto" w:fill="auto"/>
            <w:vAlign w:val="center"/>
          </w:tcPr>
          <w:p w14:paraId="1416A04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635" w:type="dxa"/>
            <w:tcBorders>
              <w:top w:val="nil"/>
              <w:left w:val="nil"/>
              <w:bottom w:val="nil"/>
              <w:right w:val="nil"/>
            </w:tcBorders>
            <w:shd w:val="clear" w:color="auto" w:fill="auto"/>
            <w:vAlign w:val="center"/>
          </w:tcPr>
          <w:p w14:paraId="430EAE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725" w:type="dxa"/>
            <w:tcBorders>
              <w:top w:val="nil"/>
              <w:left w:val="nil"/>
              <w:bottom w:val="nil"/>
              <w:right w:val="nil"/>
            </w:tcBorders>
            <w:shd w:val="clear" w:color="auto" w:fill="auto"/>
            <w:vAlign w:val="center"/>
          </w:tcPr>
          <w:p w14:paraId="2541FE9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17202648" w14:textId="77777777" w:rsidTr="00FE14E6">
        <w:trPr>
          <w:trHeight w:val="300"/>
        </w:trPr>
        <w:tc>
          <w:tcPr>
            <w:tcW w:w="1031" w:type="dxa"/>
            <w:tcBorders>
              <w:top w:val="nil"/>
              <w:left w:val="nil"/>
              <w:bottom w:val="nil"/>
              <w:right w:val="nil"/>
            </w:tcBorders>
            <w:shd w:val="clear" w:color="auto" w:fill="auto"/>
            <w:vAlign w:val="center"/>
          </w:tcPr>
          <w:p w14:paraId="3707382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2B011D8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43" w:type="dxa"/>
            <w:tcBorders>
              <w:top w:val="nil"/>
              <w:left w:val="nil"/>
              <w:bottom w:val="nil"/>
              <w:right w:val="nil"/>
            </w:tcBorders>
            <w:shd w:val="clear" w:color="auto" w:fill="auto"/>
            <w:vAlign w:val="center"/>
          </w:tcPr>
          <w:p w14:paraId="64D6D88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53" w:type="dxa"/>
            <w:tcBorders>
              <w:top w:val="nil"/>
              <w:left w:val="nil"/>
              <w:bottom w:val="nil"/>
              <w:right w:val="nil"/>
            </w:tcBorders>
            <w:shd w:val="clear" w:color="auto" w:fill="auto"/>
            <w:vAlign w:val="center"/>
          </w:tcPr>
          <w:p w14:paraId="213E738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73E23DB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32" w:type="dxa"/>
            <w:tcBorders>
              <w:top w:val="nil"/>
              <w:left w:val="nil"/>
              <w:bottom w:val="nil"/>
              <w:right w:val="nil"/>
            </w:tcBorders>
            <w:shd w:val="clear" w:color="auto" w:fill="auto"/>
            <w:vAlign w:val="center"/>
          </w:tcPr>
          <w:p w14:paraId="49662FC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7043DC3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7" w:type="dxa"/>
            <w:tcBorders>
              <w:top w:val="nil"/>
              <w:left w:val="nil"/>
              <w:bottom w:val="nil"/>
              <w:right w:val="nil"/>
            </w:tcBorders>
            <w:shd w:val="clear" w:color="auto" w:fill="auto"/>
            <w:vAlign w:val="center"/>
          </w:tcPr>
          <w:p w14:paraId="76639AD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635" w:type="dxa"/>
            <w:tcBorders>
              <w:top w:val="nil"/>
              <w:left w:val="nil"/>
              <w:bottom w:val="nil"/>
              <w:right w:val="nil"/>
            </w:tcBorders>
            <w:shd w:val="clear" w:color="auto" w:fill="auto"/>
            <w:vAlign w:val="center"/>
          </w:tcPr>
          <w:p w14:paraId="6638364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725" w:type="dxa"/>
            <w:tcBorders>
              <w:top w:val="nil"/>
              <w:left w:val="nil"/>
              <w:bottom w:val="nil"/>
              <w:right w:val="nil"/>
            </w:tcBorders>
            <w:shd w:val="clear" w:color="auto" w:fill="auto"/>
            <w:vAlign w:val="center"/>
          </w:tcPr>
          <w:p w14:paraId="1587D5C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9D977AC" w14:textId="77777777" w:rsidTr="00FE14E6">
        <w:trPr>
          <w:trHeight w:val="300"/>
        </w:trPr>
        <w:tc>
          <w:tcPr>
            <w:tcW w:w="1031" w:type="dxa"/>
            <w:tcBorders>
              <w:top w:val="nil"/>
              <w:left w:val="nil"/>
              <w:bottom w:val="nil"/>
              <w:right w:val="nil"/>
            </w:tcBorders>
            <w:shd w:val="clear" w:color="auto" w:fill="auto"/>
            <w:vAlign w:val="center"/>
          </w:tcPr>
          <w:p w14:paraId="4769517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2E678D7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43" w:type="dxa"/>
            <w:tcBorders>
              <w:top w:val="nil"/>
              <w:left w:val="nil"/>
              <w:bottom w:val="nil"/>
              <w:right w:val="nil"/>
            </w:tcBorders>
            <w:shd w:val="clear" w:color="auto" w:fill="auto"/>
            <w:vAlign w:val="center"/>
          </w:tcPr>
          <w:p w14:paraId="55A9CC8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53" w:type="dxa"/>
            <w:tcBorders>
              <w:top w:val="nil"/>
              <w:left w:val="nil"/>
              <w:bottom w:val="nil"/>
              <w:right w:val="nil"/>
            </w:tcBorders>
            <w:shd w:val="clear" w:color="auto" w:fill="auto"/>
            <w:vAlign w:val="center"/>
          </w:tcPr>
          <w:p w14:paraId="6E18B59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44FADAB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32" w:type="dxa"/>
            <w:tcBorders>
              <w:top w:val="nil"/>
              <w:left w:val="nil"/>
              <w:bottom w:val="nil"/>
              <w:right w:val="nil"/>
            </w:tcBorders>
            <w:shd w:val="clear" w:color="auto" w:fill="auto"/>
            <w:vAlign w:val="center"/>
          </w:tcPr>
          <w:p w14:paraId="66A654C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160E76F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7" w:type="dxa"/>
            <w:tcBorders>
              <w:top w:val="nil"/>
              <w:left w:val="nil"/>
              <w:bottom w:val="nil"/>
              <w:right w:val="nil"/>
            </w:tcBorders>
            <w:shd w:val="clear" w:color="auto" w:fill="auto"/>
            <w:vAlign w:val="center"/>
          </w:tcPr>
          <w:p w14:paraId="43F7799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635" w:type="dxa"/>
            <w:tcBorders>
              <w:top w:val="nil"/>
              <w:left w:val="nil"/>
              <w:bottom w:val="nil"/>
              <w:right w:val="nil"/>
            </w:tcBorders>
            <w:shd w:val="clear" w:color="auto" w:fill="auto"/>
            <w:vAlign w:val="center"/>
          </w:tcPr>
          <w:p w14:paraId="080059B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725" w:type="dxa"/>
            <w:tcBorders>
              <w:top w:val="nil"/>
              <w:left w:val="nil"/>
              <w:bottom w:val="nil"/>
              <w:right w:val="nil"/>
            </w:tcBorders>
            <w:shd w:val="clear" w:color="auto" w:fill="auto"/>
            <w:vAlign w:val="center"/>
          </w:tcPr>
          <w:p w14:paraId="107F973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53F39CD0" w14:textId="77777777" w:rsidTr="00FE14E6">
        <w:trPr>
          <w:trHeight w:val="300"/>
        </w:trPr>
        <w:tc>
          <w:tcPr>
            <w:tcW w:w="1031" w:type="dxa"/>
            <w:tcBorders>
              <w:top w:val="nil"/>
              <w:left w:val="nil"/>
              <w:bottom w:val="nil"/>
              <w:right w:val="nil"/>
            </w:tcBorders>
            <w:shd w:val="clear" w:color="auto" w:fill="auto"/>
            <w:vAlign w:val="center"/>
          </w:tcPr>
          <w:p w14:paraId="76D0AEA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3EC99DE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43" w:type="dxa"/>
            <w:tcBorders>
              <w:top w:val="nil"/>
              <w:left w:val="nil"/>
              <w:bottom w:val="nil"/>
              <w:right w:val="nil"/>
            </w:tcBorders>
            <w:shd w:val="clear" w:color="auto" w:fill="auto"/>
            <w:vAlign w:val="center"/>
          </w:tcPr>
          <w:p w14:paraId="57BB815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53" w:type="dxa"/>
            <w:tcBorders>
              <w:top w:val="nil"/>
              <w:left w:val="nil"/>
              <w:bottom w:val="nil"/>
              <w:right w:val="nil"/>
            </w:tcBorders>
            <w:shd w:val="clear" w:color="auto" w:fill="auto"/>
            <w:vAlign w:val="center"/>
          </w:tcPr>
          <w:p w14:paraId="4F5E631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730D2E5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32" w:type="dxa"/>
            <w:tcBorders>
              <w:top w:val="nil"/>
              <w:left w:val="nil"/>
              <w:bottom w:val="nil"/>
              <w:right w:val="nil"/>
            </w:tcBorders>
            <w:shd w:val="clear" w:color="auto" w:fill="auto"/>
            <w:vAlign w:val="center"/>
          </w:tcPr>
          <w:p w14:paraId="5BB6D10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nil"/>
              <w:right w:val="nil"/>
            </w:tcBorders>
            <w:shd w:val="clear" w:color="auto" w:fill="auto"/>
            <w:vAlign w:val="center"/>
          </w:tcPr>
          <w:p w14:paraId="0F7D360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7" w:type="dxa"/>
            <w:tcBorders>
              <w:top w:val="nil"/>
              <w:left w:val="nil"/>
              <w:bottom w:val="nil"/>
              <w:right w:val="nil"/>
            </w:tcBorders>
            <w:shd w:val="clear" w:color="auto" w:fill="auto"/>
            <w:vAlign w:val="center"/>
          </w:tcPr>
          <w:p w14:paraId="518EB7D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635" w:type="dxa"/>
            <w:tcBorders>
              <w:top w:val="nil"/>
              <w:left w:val="nil"/>
              <w:bottom w:val="nil"/>
              <w:right w:val="nil"/>
            </w:tcBorders>
            <w:shd w:val="clear" w:color="auto" w:fill="auto"/>
            <w:vAlign w:val="center"/>
          </w:tcPr>
          <w:p w14:paraId="6B303C6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725" w:type="dxa"/>
            <w:tcBorders>
              <w:top w:val="nil"/>
              <w:left w:val="nil"/>
              <w:bottom w:val="nil"/>
              <w:right w:val="nil"/>
            </w:tcBorders>
            <w:shd w:val="clear" w:color="auto" w:fill="auto"/>
            <w:vAlign w:val="center"/>
          </w:tcPr>
          <w:p w14:paraId="348B02B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13A869C3" w14:textId="77777777" w:rsidTr="00FE14E6">
        <w:trPr>
          <w:trHeight w:val="300"/>
        </w:trPr>
        <w:tc>
          <w:tcPr>
            <w:tcW w:w="1031" w:type="dxa"/>
            <w:tcBorders>
              <w:top w:val="nil"/>
              <w:left w:val="nil"/>
              <w:bottom w:val="single" w:sz="4" w:space="0" w:color="000000"/>
              <w:right w:val="nil"/>
            </w:tcBorders>
            <w:shd w:val="clear" w:color="auto" w:fill="auto"/>
            <w:vAlign w:val="center"/>
          </w:tcPr>
          <w:p w14:paraId="43D3C73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single" w:sz="4" w:space="0" w:color="000000"/>
              <w:right w:val="nil"/>
            </w:tcBorders>
            <w:shd w:val="clear" w:color="auto" w:fill="auto"/>
            <w:vAlign w:val="center"/>
          </w:tcPr>
          <w:p w14:paraId="2E8E087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43" w:type="dxa"/>
            <w:tcBorders>
              <w:top w:val="nil"/>
              <w:left w:val="nil"/>
              <w:bottom w:val="single" w:sz="4" w:space="0" w:color="000000"/>
              <w:right w:val="nil"/>
            </w:tcBorders>
            <w:shd w:val="clear" w:color="auto" w:fill="auto"/>
            <w:vAlign w:val="center"/>
          </w:tcPr>
          <w:p w14:paraId="19E73FE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53" w:type="dxa"/>
            <w:tcBorders>
              <w:top w:val="nil"/>
              <w:left w:val="nil"/>
              <w:bottom w:val="single" w:sz="4" w:space="0" w:color="000000"/>
              <w:right w:val="nil"/>
            </w:tcBorders>
            <w:shd w:val="clear" w:color="auto" w:fill="auto"/>
            <w:vAlign w:val="center"/>
          </w:tcPr>
          <w:p w14:paraId="578C559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single" w:sz="4" w:space="0" w:color="000000"/>
              <w:right w:val="nil"/>
            </w:tcBorders>
            <w:shd w:val="clear" w:color="auto" w:fill="auto"/>
            <w:vAlign w:val="center"/>
          </w:tcPr>
          <w:p w14:paraId="3DBD652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32" w:type="dxa"/>
            <w:tcBorders>
              <w:top w:val="nil"/>
              <w:left w:val="nil"/>
              <w:bottom w:val="single" w:sz="4" w:space="0" w:color="000000"/>
              <w:right w:val="nil"/>
            </w:tcBorders>
            <w:shd w:val="clear" w:color="auto" w:fill="auto"/>
            <w:vAlign w:val="center"/>
          </w:tcPr>
          <w:p w14:paraId="25DEE32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55" w:type="dxa"/>
            <w:tcBorders>
              <w:top w:val="nil"/>
              <w:left w:val="nil"/>
              <w:bottom w:val="single" w:sz="4" w:space="0" w:color="000000"/>
              <w:right w:val="nil"/>
            </w:tcBorders>
            <w:shd w:val="clear" w:color="auto" w:fill="auto"/>
            <w:vAlign w:val="bottom"/>
          </w:tcPr>
          <w:p w14:paraId="72BC7840"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XX</w:t>
            </w:r>
          </w:p>
        </w:tc>
        <w:tc>
          <w:tcPr>
            <w:tcW w:w="1187" w:type="dxa"/>
            <w:tcBorders>
              <w:top w:val="nil"/>
              <w:left w:val="nil"/>
              <w:bottom w:val="single" w:sz="4" w:space="0" w:color="000000"/>
              <w:right w:val="nil"/>
            </w:tcBorders>
            <w:shd w:val="clear" w:color="auto" w:fill="auto"/>
            <w:vAlign w:val="bottom"/>
          </w:tcPr>
          <w:p w14:paraId="435E147A"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XX</w:t>
            </w:r>
          </w:p>
        </w:tc>
        <w:tc>
          <w:tcPr>
            <w:tcW w:w="1635" w:type="dxa"/>
            <w:tcBorders>
              <w:top w:val="nil"/>
              <w:left w:val="nil"/>
              <w:bottom w:val="single" w:sz="4" w:space="0" w:color="000000"/>
              <w:right w:val="nil"/>
            </w:tcBorders>
            <w:shd w:val="clear" w:color="auto" w:fill="auto"/>
            <w:vAlign w:val="bottom"/>
          </w:tcPr>
          <w:p w14:paraId="0B447573"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XX</w:t>
            </w:r>
          </w:p>
        </w:tc>
        <w:tc>
          <w:tcPr>
            <w:tcW w:w="1725" w:type="dxa"/>
            <w:tcBorders>
              <w:top w:val="nil"/>
              <w:left w:val="nil"/>
              <w:bottom w:val="single" w:sz="4" w:space="0" w:color="000000"/>
              <w:right w:val="nil"/>
            </w:tcBorders>
            <w:shd w:val="clear" w:color="auto" w:fill="auto"/>
            <w:vAlign w:val="center"/>
          </w:tcPr>
          <w:p w14:paraId="5C5A6A2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bl>
    <w:p w14:paraId="3EEE2BC4" w14:textId="77777777" w:rsidR="00EF3326" w:rsidRPr="00EF3326" w:rsidRDefault="00EF3326" w:rsidP="00EF3326">
      <w:pPr>
        <w:rPr>
          <w:rFonts w:ascii="Times New Roman" w:eastAsia="Times New Roman" w:hAnsi="Times New Roman" w:cs="Times New Roman"/>
          <w:lang w:val="en-US"/>
        </w:rPr>
      </w:pPr>
      <w:r w:rsidRPr="00EF3326">
        <w:rPr>
          <w:rFonts w:ascii="Times New Roman" w:eastAsia="Times New Roman" w:hAnsi="Times New Roman" w:cs="Times New Roman"/>
          <w:i/>
          <w:lang w:val="en-US"/>
        </w:rPr>
        <w:t xml:space="preserve">Note. </w:t>
      </w:r>
      <w:r w:rsidRPr="00EF3326">
        <w:rPr>
          <w:rFonts w:ascii="Times New Roman" w:eastAsia="Times New Roman" w:hAnsi="Times New Roman" w:cs="Times New Roman"/>
          <w:lang w:val="en-US"/>
        </w:rPr>
        <w:t>[</w:t>
      </w:r>
      <w:r w:rsidRPr="00EF3326">
        <w:rPr>
          <w:rFonts w:ascii="Times New Roman" w:eastAsia="Times New Roman" w:hAnsi="Times New Roman" w:cs="Times New Roman"/>
          <w:highlight w:val="yellow"/>
          <w:lang w:val="en-US"/>
        </w:rPr>
        <w:t>Here we will describe the countries inside each cluster ID</w:t>
      </w:r>
      <w:r w:rsidRPr="00EF3326">
        <w:rPr>
          <w:rFonts w:ascii="Times New Roman" w:eastAsia="Times New Roman" w:hAnsi="Times New Roman" w:cs="Times New Roman"/>
          <w:lang w:val="en-US"/>
        </w:rPr>
        <w:t>]</w:t>
      </w:r>
    </w:p>
    <w:p w14:paraId="6FA510D7" w14:textId="2A83EAA3" w:rsidR="0046290C" w:rsidRDefault="0046290C">
      <w:pPr>
        <w:rPr>
          <w:rFonts w:ascii="Times New Roman" w:eastAsia="Times New Roman" w:hAnsi="Times New Roman" w:cs="Times New Roman"/>
          <w:lang w:val="en-US"/>
        </w:rPr>
      </w:pPr>
      <w:r>
        <w:rPr>
          <w:rFonts w:ascii="Times New Roman" w:eastAsia="Times New Roman" w:hAnsi="Times New Roman" w:cs="Times New Roman"/>
          <w:lang w:val="en-US"/>
        </w:rPr>
        <w:br w:type="page"/>
      </w:r>
    </w:p>
    <w:p w14:paraId="21CD43A9" w14:textId="77777777" w:rsidR="0046290C" w:rsidRPr="00EF3326" w:rsidRDefault="0046290C" w:rsidP="00EF3326">
      <w:pPr>
        <w:rPr>
          <w:lang w:val="en-US"/>
        </w:rPr>
      </w:pPr>
    </w:p>
    <w:tbl>
      <w:tblPr>
        <w:tblW w:w="12440" w:type="dxa"/>
        <w:tblLayout w:type="fixed"/>
        <w:tblLook w:val="0400" w:firstRow="0" w:lastRow="0" w:firstColumn="0" w:lastColumn="0" w:noHBand="0" w:noVBand="1"/>
      </w:tblPr>
      <w:tblGrid>
        <w:gridCol w:w="1005"/>
        <w:gridCol w:w="1222"/>
        <w:gridCol w:w="1113"/>
        <w:gridCol w:w="1026"/>
        <w:gridCol w:w="1222"/>
        <w:gridCol w:w="1200"/>
        <w:gridCol w:w="1222"/>
        <w:gridCol w:w="1157"/>
        <w:gridCol w:w="1593"/>
        <w:gridCol w:w="1680"/>
      </w:tblGrid>
      <w:tr w:rsidR="00EF3326" w:rsidRPr="00EF3326" w14:paraId="3638FCD5" w14:textId="77777777" w:rsidTr="00FE14E6">
        <w:trPr>
          <w:trHeight w:val="300"/>
        </w:trPr>
        <w:tc>
          <w:tcPr>
            <w:tcW w:w="2227" w:type="dxa"/>
            <w:gridSpan w:val="2"/>
            <w:tcBorders>
              <w:top w:val="nil"/>
              <w:left w:val="nil"/>
              <w:bottom w:val="nil"/>
              <w:right w:val="nil"/>
            </w:tcBorders>
            <w:shd w:val="clear" w:color="auto" w:fill="auto"/>
            <w:vAlign w:val="bottom"/>
          </w:tcPr>
          <w:p w14:paraId="2C5871C3" w14:textId="77777777" w:rsidR="00EF3326" w:rsidRPr="00EF3326" w:rsidRDefault="00EF3326" w:rsidP="00FE14E6">
            <w:pPr>
              <w:spacing w:line="240" w:lineRule="auto"/>
              <w:rPr>
                <w:rFonts w:ascii="Times New Roman" w:eastAsia="Times New Roman" w:hAnsi="Times New Roman" w:cs="Times New Roman"/>
                <w:b/>
                <w:color w:val="000000"/>
                <w:lang w:val="en-US"/>
              </w:rPr>
            </w:pPr>
            <w:r w:rsidRPr="00EF3326">
              <w:rPr>
                <w:rFonts w:ascii="Times New Roman" w:eastAsia="Times New Roman" w:hAnsi="Times New Roman" w:cs="Times New Roman"/>
                <w:b/>
                <w:color w:val="000000"/>
                <w:lang w:val="en-US"/>
              </w:rPr>
              <w:t>Table 3b</w:t>
            </w:r>
          </w:p>
        </w:tc>
        <w:tc>
          <w:tcPr>
            <w:tcW w:w="1113" w:type="dxa"/>
            <w:tcBorders>
              <w:top w:val="nil"/>
              <w:left w:val="nil"/>
              <w:bottom w:val="nil"/>
              <w:right w:val="nil"/>
            </w:tcBorders>
            <w:shd w:val="clear" w:color="auto" w:fill="auto"/>
            <w:vAlign w:val="bottom"/>
          </w:tcPr>
          <w:p w14:paraId="58110215" w14:textId="77777777" w:rsidR="00EF3326" w:rsidRPr="00EF3326" w:rsidRDefault="00EF3326" w:rsidP="00FE14E6">
            <w:pPr>
              <w:spacing w:line="240" w:lineRule="auto"/>
              <w:rPr>
                <w:rFonts w:ascii="Times New Roman" w:eastAsia="Times New Roman" w:hAnsi="Times New Roman" w:cs="Times New Roman"/>
                <w:b/>
                <w:color w:val="000000"/>
                <w:lang w:val="en-US"/>
              </w:rPr>
            </w:pPr>
          </w:p>
        </w:tc>
        <w:tc>
          <w:tcPr>
            <w:tcW w:w="1026" w:type="dxa"/>
            <w:tcBorders>
              <w:top w:val="nil"/>
              <w:left w:val="nil"/>
              <w:bottom w:val="nil"/>
              <w:right w:val="nil"/>
            </w:tcBorders>
            <w:shd w:val="clear" w:color="auto" w:fill="auto"/>
            <w:vAlign w:val="bottom"/>
          </w:tcPr>
          <w:p w14:paraId="1F89BAF8"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22" w:type="dxa"/>
            <w:tcBorders>
              <w:top w:val="nil"/>
              <w:left w:val="nil"/>
              <w:bottom w:val="nil"/>
              <w:right w:val="nil"/>
            </w:tcBorders>
            <w:shd w:val="clear" w:color="auto" w:fill="auto"/>
            <w:vAlign w:val="bottom"/>
          </w:tcPr>
          <w:p w14:paraId="01D67FAF"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00" w:type="dxa"/>
            <w:tcBorders>
              <w:top w:val="nil"/>
              <w:left w:val="nil"/>
              <w:bottom w:val="nil"/>
              <w:right w:val="nil"/>
            </w:tcBorders>
            <w:shd w:val="clear" w:color="auto" w:fill="auto"/>
            <w:vAlign w:val="bottom"/>
          </w:tcPr>
          <w:p w14:paraId="1CED09E9"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22" w:type="dxa"/>
            <w:tcBorders>
              <w:top w:val="nil"/>
              <w:left w:val="nil"/>
              <w:bottom w:val="nil"/>
              <w:right w:val="nil"/>
            </w:tcBorders>
            <w:shd w:val="clear" w:color="auto" w:fill="auto"/>
            <w:vAlign w:val="bottom"/>
          </w:tcPr>
          <w:p w14:paraId="4CA1DF00"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57" w:type="dxa"/>
            <w:tcBorders>
              <w:top w:val="nil"/>
              <w:left w:val="nil"/>
              <w:bottom w:val="nil"/>
              <w:right w:val="nil"/>
            </w:tcBorders>
            <w:shd w:val="clear" w:color="auto" w:fill="auto"/>
            <w:vAlign w:val="bottom"/>
          </w:tcPr>
          <w:p w14:paraId="78F4EC0C"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593" w:type="dxa"/>
            <w:tcBorders>
              <w:top w:val="nil"/>
              <w:left w:val="nil"/>
              <w:bottom w:val="nil"/>
              <w:right w:val="nil"/>
            </w:tcBorders>
            <w:shd w:val="clear" w:color="auto" w:fill="auto"/>
            <w:vAlign w:val="bottom"/>
          </w:tcPr>
          <w:p w14:paraId="67107B86"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680" w:type="dxa"/>
            <w:tcBorders>
              <w:top w:val="nil"/>
              <w:left w:val="nil"/>
              <w:bottom w:val="nil"/>
              <w:right w:val="nil"/>
            </w:tcBorders>
            <w:shd w:val="clear" w:color="auto" w:fill="auto"/>
            <w:vAlign w:val="bottom"/>
          </w:tcPr>
          <w:p w14:paraId="7E5FA48F"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EF3326" w14:paraId="1EF37FF8" w14:textId="77777777" w:rsidTr="00FE14E6">
        <w:trPr>
          <w:trHeight w:val="300"/>
        </w:trPr>
        <w:tc>
          <w:tcPr>
            <w:tcW w:w="12440" w:type="dxa"/>
            <w:gridSpan w:val="10"/>
            <w:tcBorders>
              <w:top w:val="nil"/>
              <w:left w:val="nil"/>
              <w:bottom w:val="nil"/>
              <w:right w:val="nil"/>
            </w:tcBorders>
            <w:shd w:val="clear" w:color="auto" w:fill="auto"/>
            <w:vAlign w:val="bottom"/>
          </w:tcPr>
          <w:p w14:paraId="43484D06" w14:textId="77777777" w:rsidR="00EF3326" w:rsidRPr="00EF3326" w:rsidRDefault="00EF3326" w:rsidP="00FE14E6">
            <w:pPr>
              <w:spacing w:line="240" w:lineRule="auto"/>
              <w:rPr>
                <w:rFonts w:ascii="Times New Roman" w:eastAsia="Times New Roman" w:hAnsi="Times New Roman" w:cs="Times New Roman"/>
                <w:color w:val="000000"/>
                <w:lang w:val="en-US"/>
              </w:rPr>
            </w:pPr>
            <w:r w:rsidRPr="00EF3326">
              <w:rPr>
                <w:rFonts w:ascii="Times New Roman" w:eastAsia="Times New Roman" w:hAnsi="Times New Roman" w:cs="Times New Roman"/>
                <w:i/>
                <w:color w:val="000000"/>
                <w:lang w:val="en-US"/>
              </w:rPr>
              <w:t>Results of the Measurement Invariance Tests Conducted on the Clusters Unraveled by the Mixture Multigroup Factor Analyses for the</w:t>
            </w:r>
            <w:r w:rsidRPr="00EF3326">
              <w:rPr>
                <w:rFonts w:ascii="Times New Roman" w:eastAsia="Times New Roman" w:hAnsi="Times New Roman" w:cs="Times New Roman"/>
                <w:color w:val="000000"/>
                <w:lang w:val="en-US"/>
              </w:rPr>
              <w:t xml:space="preserve"> </w:t>
            </w:r>
          </w:p>
          <w:p w14:paraId="47BFAA42" w14:textId="77777777" w:rsidR="00EF3326" w:rsidRPr="00EF3326" w:rsidRDefault="00EF3326" w:rsidP="00FE14E6">
            <w:pPr>
              <w:spacing w:line="240" w:lineRule="auto"/>
              <w:rPr>
                <w:rFonts w:ascii="Times New Roman" w:eastAsia="Times New Roman" w:hAnsi="Times New Roman" w:cs="Times New Roman"/>
                <w:i/>
                <w:color w:val="000000"/>
                <w:lang w:val="en-US"/>
              </w:rPr>
            </w:pPr>
            <w:r w:rsidRPr="00EF3326">
              <w:rPr>
                <w:rFonts w:ascii="Times New Roman" w:eastAsia="Times New Roman" w:hAnsi="Times New Roman" w:cs="Times New Roman"/>
                <w:i/>
                <w:color w:val="000000"/>
                <w:lang w:val="en-US"/>
              </w:rPr>
              <w:t>T-ILS</w:t>
            </w:r>
          </w:p>
        </w:tc>
      </w:tr>
      <w:tr w:rsidR="00EF3326" w:rsidRPr="00EF3326" w14:paraId="4DE21831" w14:textId="77777777" w:rsidTr="00FE14E6">
        <w:trPr>
          <w:trHeight w:val="300"/>
        </w:trPr>
        <w:tc>
          <w:tcPr>
            <w:tcW w:w="1005" w:type="dxa"/>
            <w:tcBorders>
              <w:top w:val="nil"/>
              <w:left w:val="nil"/>
              <w:bottom w:val="nil"/>
              <w:right w:val="nil"/>
            </w:tcBorders>
            <w:shd w:val="clear" w:color="auto" w:fill="auto"/>
            <w:vAlign w:val="bottom"/>
          </w:tcPr>
          <w:p w14:paraId="7E810656" w14:textId="77777777" w:rsidR="00EF3326" w:rsidRPr="00EF3326" w:rsidRDefault="00EF3326" w:rsidP="00FE14E6">
            <w:pPr>
              <w:spacing w:line="240" w:lineRule="auto"/>
              <w:rPr>
                <w:rFonts w:ascii="Times New Roman" w:eastAsia="Times New Roman" w:hAnsi="Times New Roman" w:cs="Times New Roman"/>
                <w:i/>
                <w:color w:val="000000"/>
                <w:lang w:val="en-US"/>
              </w:rPr>
            </w:pPr>
          </w:p>
        </w:tc>
        <w:tc>
          <w:tcPr>
            <w:tcW w:w="1222" w:type="dxa"/>
            <w:tcBorders>
              <w:top w:val="nil"/>
              <w:left w:val="nil"/>
              <w:bottom w:val="nil"/>
              <w:right w:val="nil"/>
            </w:tcBorders>
            <w:shd w:val="clear" w:color="auto" w:fill="auto"/>
            <w:vAlign w:val="bottom"/>
          </w:tcPr>
          <w:p w14:paraId="36DD08C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13" w:type="dxa"/>
            <w:tcBorders>
              <w:top w:val="nil"/>
              <w:left w:val="nil"/>
              <w:bottom w:val="nil"/>
              <w:right w:val="nil"/>
            </w:tcBorders>
            <w:shd w:val="clear" w:color="auto" w:fill="auto"/>
            <w:vAlign w:val="bottom"/>
          </w:tcPr>
          <w:p w14:paraId="58A5A329"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026" w:type="dxa"/>
            <w:tcBorders>
              <w:top w:val="nil"/>
              <w:left w:val="nil"/>
              <w:bottom w:val="nil"/>
              <w:right w:val="nil"/>
            </w:tcBorders>
            <w:shd w:val="clear" w:color="auto" w:fill="auto"/>
            <w:vAlign w:val="bottom"/>
          </w:tcPr>
          <w:p w14:paraId="65714DEF"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22" w:type="dxa"/>
            <w:tcBorders>
              <w:top w:val="nil"/>
              <w:left w:val="nil"/>
              <w:bottom w:val="nil"/>
              <w:right w:val="nil"/>
            </w:tcBorders>
            <w:shd w:val="clear" w:color="auto" w:fill="auto"/>
            <w:vAlign w:val="bottom"/>
          </w:tcPr>
          <w:p w14:paraId="46C7B532"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00" w:type="dxa"/>
            <w:tcBorders>
              <w:top w:val="nil"/>
              <w:left w:val="nil"/>
              <w:bottom w:val="nil"/>
              <w:right w:val="nil"/>
            </w:tcBorders>
            <w:shd w:val="clear" w:color="auto" w:fill="auto"/>
            <w:vAlign w:val="bottom"/>
          </w:tcPr>
          <w:p w14:paraId="767F242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222" w:type="dxa"/>
            <w:tcBorders>
              <w:top w:val="nil"/>
              <w:left w:val="nil"/>
              <w:bottom w:val="single" w:sz="4" w:space="0" w:color="000000"/>
              <w:right w:val="nil"/>
            </w:tcBorders>
            <w:shd w:val="clear" w:color="auto" w:fill="auto"/>
            <w:vAlign w:val="bottom"/>
          </w:tcPr>
          <w:p w14:paraId="069B59C5" w14:textId="77777777" w:rsidR="00EF3326" w:rsidRPr="00EF3326" w:rsidRDefault="00EF3326" w:rsidP="00FE14E6">
            <w:pPr>
              <w:spacing w:line="240" w:lineRule="auto"/>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 </w:t>
            </w:r>
          </w:p>
        </w:tc>
        <w:tc>
          <w:tcPr>
            <w:tcW w:w="1157" w:type="dxa"/>
            <w:tcBorders>
              <w:top w:val="nil"/>
              <w:left w:val="nil"/>
              <w:bottom w:val="nil"/>
              <w:right w:val="nil"/>
            </w:tcBorders>
            <w:shd w:val="clear" w:color="auto" w:fill="auto"/>
            <w:vAlign w:val="bottom"/>
          </w:tcPr>
          <w:p w14:paraId="10CF8D72" w14:textId="77777777" w:rsidR="00EF3326" w:rsidRPr="00EF3326" w:rsidRDefault="00EF3326" w:rsidP="00FE14E6">
            <w:pPr>
              <w:spacing w:line="240" w:lineRule="auto"/>
              <w:rPr>
                <w:rFonts w:ascii="Times New Roman" w:eastAsia="Times New Roman" w:hAnsi="Times New Roman" w:cs="Times New Roman"/>
                <w:color w:val="000000"/>
                <w:lang w:val="en-US"/>
              </w:rPr>
            </w:pPr>
          </w:p>
        </w:tc>
        <w:tc>
          <w:tcPr>
            <w:tcW w:w="1593" w:type="dxa"/>
            <w:tcBorders>
              <w:top w:val="nil"/>
              <w:left w:val="nil"/>
              <w:bottom w:val="nil"/>
              <w:right w:val="nil"/>
            </w:tcBorders>
            <w:shd w:val="clear" w:color="auto" w:fill="auto"/>
            <w:vAlign w:val="bottom"/>
          </w:tcPr>
          <w:p w14:paraId="05720EB5"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680" w:type="dxa"/>
            <w:tcBorders>
              <w:top w:val="nil"/>
              <w:left w:val="nil"/>
              <w:bottom w:val="nil"/>
              <w:right w:val="nil"/>
            </w:tcBorders>
            <w:shd w:val="clear" w:color="auto" w:fill="auto"/>
            <w:vAlign w:val="bottom"/>
          </w:tcPr>
          <w:p w14:paraId="03AAE364"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EF3326" w14:paraId="50143550" w14:textId="77777777" w:rsidTr="00FE14E6">
        <w:trPr>
          <w:trHeight w:val="300"/>
        </w:trPr>
        <w:tc>
          <w:tcPr>
            <w:tcW w:w="1005" w:type="dxa"/>
            <w:tcBorders>
              <w:top w:val="nil"/>
              <w:left w:val="nil"/>
              <w:bottom w:val="single" w:sz="4" w:space="0" w:color="000000"/>
              <w:right w:val="nil"/>
            </w:tcBorders>
            <w:shd w:val="clear" w:color="auto" w:fill="auto"/>
            <w:vAlign w:val="bottom"/>
          </w:tcPr>
          <w:p w14:paraId="75C6F7B9" w14:textId="77777777" w:rsidR="00EF3326" w:rsidRPr="00EF3326" w:rsidRDefault="00EF3326" w:rsidP="00FE14E6">
            <w:pPr>
              <w:spacing w:line="240" w:lineRule="auto"/>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 </w:t>
            </w:r>
          </w:p>
        </w:tc>
        <w:tc>
          <w:tcPr>
            <w:tcW w:w="3361" w:type="dxa"/>
            <w:gridSpan w:val="3"/>
            <w:tcBorders>
              <w:top w:val="single" w:sz="4" w:space="0" w:color="000000"/>
              <w:left w:val="nil"/>
              <w:bottom w:val="single" w:sz="4" w:space="0" w:color="000000"/>
              <w:right w:val="nil"/>
            </w:tcBorders>
            <w:shd w:val="clear" w:color="auto" w:fill="FFFFFF"/>
            <w:vAlign w:val="center"/>
          </w:tcPr>
          <w:p w14:paraId="6D1A71E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Configural model</w:t>
            </w:r>
          </w:p>
        </w:tc>
        <w:tc>
          <w:tcPr>
            <w:tcW w:w="2422" w:type="dxa"/>
            <w:gridSpan w:val="2"/>
            <w:tcBorders>
              <w:top w:val="single" w:sz="4" w:space="0" w:color="000000"/>
              <w:left w:val="nil"/>
              <w:bottom w:val="single" w:sz="4" w:space="0" w:color="000000"/>
              <w:right w:val="nil"/>
            </w:tcBorders>
            <w:shd w:val="clear" w:color="auto" w:fill="FFFFFF"/>
            <w:vAlign w:val="center"/>
          </w:tcPr>
          <w:p w14:paraId="2A91D63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Metric Model</w:t>
            </w:r>
          </w:p>
        </w:tc>
        <w:tc>
          <w:tcPr>
            <w:tcW w:w="2379" w:type="dxa"/>
            <w:gridSpan w:val="2"/>
            <w:tcBorders>
              <w:top w:val="single" w:sz="4" w:space="0" w:color="000000"/>
              <w:left w:val="nil"/>
              <w:bottom w:val="single" w:sz="4" w:space="0" w:color="000000"/>
              <w:right w:val="nil"/>
            </w:tcBorders>
            <w:shd w:val="clear" w:color="auto" w:fill="FFFFFF"/>
            <w:vAlign w:val="center"/>
          </w:tcPr>
          <w:p w14:paraId="37D491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Scalar model</w:t>
            </w:r>
          </w:p>
        </w:tc>
        <w:tc>
          <w:tcPr>
            <w:tcW w:w="1593" w:type="dxa"/>
            <w:tcBorders>
              <w:top w:val="nil"/>
              <w:left w:val="nil"/>
              <w:bottom w:val="single" w:sz="4" w:space="0" w:color="000000"/>
              <w:right w:val="nil"/>
            </w:tcBorders>
            <w:shd w:val="clear" w:color="auto" w:fill="auto"/>
            <w:vAlign w:val="bottom"/>
          </w:tcPr>
          <w:p w14:paraId="70E7E69C"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 </w:t>
            </w:r>
          </w:p>
        </w:tc>
        <w:tc>
          <w:tcPr>
            <w:tcW w:w="1680" w:type="dxa"/>
            <w:tcBorders>
              <w:top w:val="nil"/>
              <w:left w:val="nil"/>
              <w:bottom w:val="nil"/>
              <w:right w:val="nil"/>
            </w:tcBorders>
            <w:shd w:val="clear" w:color="auto" w:fill="auto"/>
            <w:vAlign w:val="bottom"/>
          </w:tcPr>
          <w:p w14:paraId="0B86DE8B"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p>
        </w:tc>
      </w:tr>
      <w:tr w:rsidR="00EF3326" w:rsidRPr="00EF3326" w14:paraId="545AA57E" w14:textId="77777777" w:rsidTr="00FE14E6">
        <w:trPr>
          <w:trHeight w:val="510"/>
        </w:trPr>
        <w:tc>
          <w:tcPr>
            <w:tcW w:w="1005" w:type="dxa"/>
            <w:tcBorders>
              <w:top w:val="nil"/>
              <w:left w:val="nil"/>
              <w:bottom w:val="single" w:sz="4" w:space="0" w:color="000000"/>
              <w:right w:val="nil"/>
            </w:tcBorders>
            <w:shd w:val="clear" w:color="auto" w:fill="FFFFFF"/>
            <w:vAlign w:val="center"/>
          </w:tcPr>
          <w:p w14:paraId="324E2E7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Cluster ID</w:t>
            </w:r>
          </w:p>
        </w:tc>
        <w:tc>
          <w:tcPr>
            <w:tcW w:w="1222" w:type="dxa"/>
            <w:tcBorders>
              <w:top w:val="nil"/>
              <w:left w:val="nil"/>
              <w:bottom w:val="single" w:sz="4" w:space="0" w:color="000000"/>
              <w:right w:val="nil"/>
            </w:tcBorders>
            <w:shd w:val="clear" w:color="auto" w:fill="FFFFFF"/>
            <w:vAlign w:val="center"/>
          </w:tcPr>
          <w:p w14:paraId="7C5903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 xml:space="preserve"> χ2 (</w:t>
            </w:r>
            <w:r w:rsidRPr="00EF3326">
              <w:rPr>
                <w:rFonts w:ascii="Times New Roman" w:eastAsia="Times New Roman" w:hAnsi="Times New Roman" w:cs="Times New Roman"/>
                <w:i/>
                <w:color w:val="000000"/>
                <w:sz w:val="20"/>
                <w:szCs w:val="20"/>
                <w:lang w:val="en-US"/>
              </w:rPr>
              <w:t>p</w:t>
            </w:r>
            <w:r w:rsidRPr="00EF3326">
              <w:rPr>
                <w:rFonts w:ascii="Times New Roman" w:eastAsia="Times New Roman" w:hAnsi="Times New Roman" w:cs="Times New Roman"/>
                <w:color w:val="000000"/>
                <w:sz w:val="20"/>
                <w:szCs w:val="20"/>
                <w:lang w:val="en-US"/>
              </w:rPr>
              <w:t>-value)</w:t>
            </w:r>
          </w:p>
        </w:tc>
        <w:tc>
          <w:tcPr>
            <w:tcW w:w="1113" w:type="dxa"/>
            <w:tcBorders>
              <w:top w:val="nil"/>
              <w:left w:val="nil"/>
              <w:bottom w:val="single" w:sz="4" w:space="0" w:color="000000"/>
              <w:right w:val="nil"/>
            </w:tcBorders>
            <w:shd w:val="clear" w:color="auto" w:fill="FFFFFF"/>
            <w:vAlign w:val="center"/>
          </w:tcPr>
          <w:p w14:paraId="7DEE5D5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CFI</w:t>
            </w:r>
          </w:p>
        </w:tc>
        <w:tc>
          <w:tcPr>
            <w:tcW w:w="1026" w:type="dxa"/>
            <w:tcBorders>
              <w:top w:val="nil"/>
              <w:left w:val="nil"/>
              <w:bottom w:val="single" w:sz="4" w:space="0" w:color="000000"/>
              <w:right w:val="nil"/>
            </w:tcBorders>
            <w:shd w:val="clear" w:color="auto" w:fill="FFFFFF"/>
            <w:vAlign w:val="center"/>
          </w:tcPr>
          <w:p w14:paraId="3C7F784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RMSEA</w:t>
            </w:r>
          </w:p>
        </w:tc>
        <w:tc>
          <w:tcPr>
            <w:tcW w:w="1222" w:type="dxa"/>
            <w:tcBorders>
              <w:top w:val="nil"/>
              <w:left w:val="nil"/>
              <w:bottom w:val="single" w:sz="4" w:space="0" w:color="000000"/>
              <w:right w:val="nil"/>
            </w:tcBorders>
            <w:shd w:val="clear" w:color="auto" w:fill="FFFFFF"/>
            <w:vAlign w:val="center"/>
          </w:tcPr>
          <w:p w14:paraId="0136BD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 xml:space="preserve"> χ2 (</w:t>
            </w:r>
            <w:r w:rsidRPr="00EF3326">
              <w:rPr>
                <w:rFonts w:ascii="Times New Roman" w:eastAsia="Times New Roman" w:hAnsi="Times New Roman" w:cs="Times New Roman"/>
                <w:i/>
                <w:color w:val="000000"/>
                <w:sz w:val="20"/>
                <w:szCs w:val="20"/>
                <w:lang w:val="en-US"/>
              </w:rPr>
              <w:t>p</w:t>
            </w:r>
            <w:r w:rsidRPr="00EF3326">
              <w:rPr>
                <w:rFonts w:ascii="Times New Roman" w:eastAsia="Times New Roman" w:hAnsi="Times New Roman" w:cs="Times New Roman"/>
                <w:color w:val="000000"/>
                <w:sz w:val="20"/>
                <w:szCs w:val="20"/>
                <w:lang w:val="en-US"/>
              </w:rPr>
              <w:t>-value)</w:t>
            </w:r>
          </w:p>
        </w:tc>
        <w:tc>
          <w:tcPr>
            <w:tcW w:w="1200" w:type="dxa"/>
            <w:tcBorders>
              <w:top w:val="nil"/>
              <w:left w:val="nil"/>
              <w:bottom w:val="single" w:sz="4" w:space="0" w:color="000000"/>
              <w:right w:val="nil"/>
            </w:tcBorders>
            <w:shd w:val="clear" w:color="auto" w:fill="auto"/>
            <w:vAlign w:val="center"/>
          </w:tcPr>
          <w:p w14:paraId="2C04185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Metric Δ fits</w:t>
            </w:r>
          </w:p>
        </w:tc>
        <w:tc>
          <w:tcPr>
            <w:tcW w:w="1222" w:type="dxa"/>
            <w:tcBorders>
              <w:top w:val="nil"/>
              <w:left w:val="nil"/>
              <w:bottom w:val="single" w:sz="4" w:space="0" w:color="000000"/>
              <w:right w:val="nil"/>
            </w:tcBorders>
            <w:shd w:val="clear" w:color="auto" w:fill="FFFFFF"/>
            <w:vAlign w:val="center"/>
          </w:tcPr>
          <w:p w14:paraId="3427069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 xml:space="preserve"> χ2 (</w:t>
            </w:r>
            <w:r w:rsidRPr="00EF3326">
              <w:rPr>
                <w:rFonts w:ascii="Times New Roman" w:eastAsia="Times New Roman" w:hAnsi="Times New Roman" w:cs="Times New Roman"/>
                <w:i/>
                <w:color w:val="000000"/>
                <w:sz w:val="20"/>
                <w:szCs w:val="20"/>
                <w:lang w:val="en-US"/>
              </w:rPr>
              <w:t>p</w:t>
            </w:r>
            <w:r w:rsidRPr="00EF3326">
              <w:rPr>
                <w:rFonts w:ascii="Times New Roman" w:eastAsia="Times New Roman" w:hAnsi="Times New Roman" w:cs="Times New Roman"/>
                <w:color w:val="000000"/>
                <w:sz w:val="20"/>
                <w:szCs w:val="20"/>
                <w:lang w:val="en-US"/>
              </w:rPr>
              <w:t>-value)</w:t>
            </w:r>
          </w:p>
        </w:tc>
        <w:tc>
          <w:tcPr>
            <w:tcW w:w="1157" w:type="dxa"/>
            <w:tcBorders>
              <w:top w:val="nil"/>
              <w:left w:val="nil"/>
              <w:bottom w:val="single" w:sz="4" w:space="0" w:color="000000"/>
              <w:right w:val="nil"/>
            </w:tcBorders>
            <w:shd w:val="clear" w:color="auto" w:fill="auto"/>
            <w:vAlign w:val="center"/>
          </w:tcPr>
          <w:p w14:paraId="5834C8A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Scalar Δ fits</w:t>
            </w:r>
          </w:p>
        </w:tc>
        <w:tc>
          <w:tcPr>
            <w:tcW w:w="1593" w:type="dxa"/>
            <w:tcBorders>
              <w:top w:val="nil"/>
              <w:left w:val="nil"/>
              <w:bottom w:val="single" w:sz="4" w:space="0" w:color="000000"/>
              <w:right w:val="nil"/>
            </w:tcBorders>
            <w:shd w:val="clear" w:color="auto" w:fill="FFFFFF"/>
            <w:vAlign w:val="center"/>
          </w:tcPr>
          <w:p w14:paraId="7C027F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Decision about invariance</w:t>
            </w:r>
          </w:p>
        </w:tc>
        <w:tc>
          <w:tcPr>
            <w:tcW w:w="1680" w:type="dxa"/>
            <w:tcBorders>
              <w:top w:val="single" w:sz="4" w:space="0" w:color="000000"/>
              <w:left w:val="nil"/>
              <w:bottom w:val="single" w:sz="4" w:space="0" w:color="000000"/>
              <w:right w:val="nil"/>
            </w:tcBorders>
            <w:shd w:val="clear" w:color="auto" w:fill="FFFFFF"/>
            <w:vAlign w:val="center"/>
          </w:tcPr>
          <w:p w14:paraId="06D5D50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Convergence with MMG-FA</w:t>
            </w:r>
          </w:p>
        </w:tc>
      </w:tr>
      <w:tr w:rsidR="00EF3326" w:rsidRPr="00EF3326" w14:paraId="0C924102" w14:textId="77777777" w:rsidTr="00FE14E6">
        <w:trPr>
          <w:trHeight w:val="300"/>
        </w:trPr>
        <w:tc>
          <w:tcPr>
            <w:tcW w:w="1005" w:type="dxa"/>
            <w:tcBorders>
              <w:top w:val="nil"/>
              <w:left w:val="nil"/>
              <w:bottom w:val="nil"/>
              <w:right w:val="nil"/>
            </w:tcBorders>
            <w:shd w:val="clear" w:color="auto" w:fill="auto"/>
            <w:vAlign w:val="center"/>
          </w:tcPr>
          <w:p w14:paraId="348BA9D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6CFF797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13" w:type="dxa"/>
            <w:tcBorders>
              <w:top w:val="nil"/>
              <w:left w:val="nil"/>
              <w:bottom w:val="nil"/>
              <w:right w:val="nil"/>
            </w:tcBorders>
            <w:shd w:val="clear" w:color="auto" w:fill="auto"/>
            <w:vAlign w:val="center"/>
          </w:tcPr>
          <w:p w14:paraId="1FE4AF3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26" w:type="dxa"/>
            <w:tcBorders>
              <w:top w:val="nil"/>
              <w:left w:val="nil"/>
              <w:bottom w:val="nil"/>
              <w:right w:val="nil"/>
            </w:tcBorders>
            <w:shd w:val="clear" w:color="auto" w:fill="auto"/>
            <w:vAlign w:val="center"/>
          </w:tcPr>
          <w:p w14:paraId="2321AB2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5DB0453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00" w:type="dxa"/>
            <w:tcBorders>
              <w:top w:val="nil"/>
              <w:left w:val="nil"/>
              <w:bottom w:val="nil"/>
              <w:right w:val="nil"/>
            </w:tcBorders>
            <w:shd w:val="clear" w:color="auto" w:fill="auto"/>
            <w:vAlign w:val="center"/>
          </w:tcPr>
          <w:p w14:paraId="4E5C62D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4947ADD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57" w:type="dxa"/>
            <w:tcBorders>
              <w:top w:val="nil"/>
              <w:left w:val="nil"/>
              <w:bottom w:val="nil"/>
              <w:right w:val="nil"/>
            </w:tcBorders>
            <w:shd w:val="clear" w:color="auto" w:fill="auto"/>
            <w:vAlign w:val="center"/>
          </w:tcPr>
          <w:p w14:paraId="5DE5CB2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593" w:type="dxa"/>
            <w:tcBorders>
              <w:top w:val="nil"/>
              <w:left w:val="nil"/>
              <w:bottom w:val="nil"/>
              <w:right w:val="nil"/>
            </w:tcBorders>
            <w:shd w:val="clear" w:color="auto" w:fill="auto"/>
            <w:vAlign w:val="center"/>
          </w:tcPr>
          <w:p w14:paraId="53AE94A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680" w:type="dxa"/>
            <w:tcBorders>
              <w:top w:val="nil"/>
              <w:left w:val="nil"/>
              <w:bottom w:val="nil"/>
              <w:right w:val="nil"/>
            </w:tcBorders>
            <w:shd w:val="clear" w:color="auto" w:fill="auto"/>
            <w:vAlign w:val="center"/>
          </w:tcPr>
          <w:p w14:paraId="6B8947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A87F516" w14:textId="77777777" w:rsidTr="00FE14E6">
        <w:trPr>
          <w:trHeight w:val="300"/>
        </w:trPr>
        <w:tc>
          <w:tcPr>
            <w:tcW w:w="1005" w:type="dxa"/>
            <w:tcBorders>
              <w:top w:val="nil"/>
              <w:left w:val="nil"/>
              <w:bottom w:val="nil"/>
              <w:right w:val="nil"/>
            </w:tcBorders>
            <w:shd w:val="clear" w:color="auto" w:fill="auto"/>
            <w:vAlign w:val="center"/>
          </w:tcPr>
          <w:p w14:paraId="61D49C4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347D271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13" w:type="dxa"/>
            <w:tcBorders>
              <w:top w:val="nil"/>
              <w:left w:val="nil"/>
              <w:bottom w:val="nil"/>
              <w:right w:val="nil"/>
            </w:tcBorders>
            <w:shd w:val="clear" w:color="auto" w:fill="auto"/>
            <w:vAlign w:val="center"/>
          </w:tcPr>
          <w:p w14:paraId="4052680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26" w:type="dxa"/>
            <w:tcBorders>
              <w:top w:val="nil"/>
              <w:left w:val="nil"/>
              <w:bottom w:val="nil"/>
              <w:right w:val="nil"/>
            </w:tcBorders>
            <w:shd w:val="clear" w:color="auto" w:fill="auto"/>
            <w:vAlign w:val="center"/>
          </w:tcPr>
          <w:p w14:paraId="346D2B2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5B1E79B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00" w:type="dxa"/>
            <w:tcBorders>
              <w:top w:val="nil"/>
              <w:left w:val="nil"/>
              <w:bottom w:val="nil"/>
              <w:right w:val="nil"/>
            </w:tcBorders>
            <w:shd w:val="clear" w:color="auto" w:fill="auto"/>
            <w:vAlign w:val="center"/>
          </w:tcPr>
          <w:p w14:paraId="3B308B4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505BA07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57" w:type="dxa"/>
            <w:tcBorders>
              <w:top w:val="nil"/>
              <w:left w:val="nil"/>
              <w:bottom w:val="nil"/>
              <w:right w:val="nil"/>
            </w:tcBorders>
            <w:shd w:val="clear" w:color="auto" w:fill="auto"/>
            <w:vAlign w:val="center"/>
          </w:tcPr>
          <w:p w14:paraId="6628039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593" w:type="dxa"/>
            <w:tcBorders>
              <w:top w:val="nil"/>
              <w:left w:val="nil"/>
              <w:bottom w:val="nil"/>
              <w:right w:val="nil"/>
            </w:tcBorders>
            <w:shd w:val="clear" w:color="auto" w:fill="auto"/>
            <w:vAlign w:val="center"/>
          </w:tcPr>
          <w:p w14:paraId="281EBC8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680" w:type="dxa"/>
            <w:tcBorders>
              <w:top w:val="nil"/>
              <w:left w:val="nil"/>
              <w:bottom w:val="nil"/>
              <w:right w:val="nil"/>
            </w:tcBorders>
            <w:shd w:val="clear" w:color="auto" w:fill="auto"/>
            <w:vAlign w:val="center"/>
          </w:tcPr>
          <w:p w14:paraId="3E34615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96BD74D" w14:textId="77777777" w:rsidTr="00FE14E6">
        <w:trPr>
          <w:trHeight w:val="300"/>
        </w:trPr>
        <w:tc>
          <w:tcPr>
            <w:tcW w:w="1005" w:type="dxa"/>
            <w:tcBorders>
              <w:top w:val="nil"/>
              <w:left w:val="nil"/>
              <w:bottom w:val="nil"/>
              <w:right w:val="nil"/>
            </w:tcBorders>
            <w:shd w:val="clear" w:color="auto" w:fill="auto"/>
            <w:vAlign w:val="center"/>
          </w:tcPr>
          <w:p w14:paraId="4CD258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3C89161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13" w:type="dxa"/>
            <w:tcBorders>
              <w:top w:val="nil"/>
              <w:left w:val="nil"/>
              <w:bottom w:val="nil"/>
              <w:right w:val="nil"/>
            </w:tcBorders>
            <w:shd w:val="clear" w:color="auto" w:fill="auto"/>
            <w:vAlign w:val="center"/>
          </w:tcPr>
          <w:p w14:paraId="72210D4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26" w:type="dxa"/>
            <w:tcBorders>
              <w:top w:val="nil"/>
              <w:left w:val="nil"/>
              <w:bottom w:val="nil"/>
              <w:right w:val="nil"/>
            </w:tcBorders>
            <w:shd w:val="clear" w:color="auto" w:fill="auto"/>
            <w:vAlign w:val="center"/>
          </w:tcPr>
          <w:p w14:paraId="79073AF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256E6F1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00" w:type="dxa"/>
            <w:tcBorders>
              <w:top w:val="nil"/>
              <w:left w:val="nil"/>
              <w:bottom w:val="nil"/>
              <w:right w:val="nil"/>
            </w:tcBorders>
            <w:shd w:val="clear" w:color="auto" w:fill="auto"/>
            <w:vAlign w:val="center"/>
          </w:tcPr>
          <w:p w14:paraId="18A8E9A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2319524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57" w:type="dxa"/>
            <w:tcBorders>
              <w:top w:val="nil"/>
              <w:left w:val="nil"/>
              <w:bottom w:val="nil"/>
              <w:right w:val="nil"/>
            </w:tcBorders>
            <w:shd w:val="clear" w:color="auto" w:fill="auto"/>
            <w:vAlign w:val="center"/>
          </w:tcPr>
          <w:p w14:paraId="1D769C7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593" w:type="dxa"/>
            <w:tcBorders>
              <w:top w:val="nil"/>
              <w:left w:val="nil"/>
              <w:bottom w:val="nil"/>
              <w:right w:val="nil"/>
            </w:tcBorders>
            <w:shd w:val="clear" w:color="auto" w:fill="auto"/>
            <w:vAlign w:val="center"/>
          </w:tcPr>
          <w:p w14:paraId="6A5CD12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680" w:type="dxa"/>
            <w:tcBorders>
              <w:top w:val="nil"/>
              <w:left w:val="nil"/>
              <w:bottom w:val="nil"/>
              <w:right w:val="nil"/>
            </w:tcBorders>
            <w:shd w:val="clear" w:color="auto" w:fill="auto"/>
            <w:vAlign w:val="center"/>
          </w:tcPr>
          <w:p w14:paraId="05CFA14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DFD8570" w14:textId="77777777" w:rsidTr="00FE14E6">
        <w:trPr>
          <w:trHeight w:val="300"/>
        </w:trPr>
        <w:tc>
          <w:tcPr>
            <w:tcW w:w="1005" w:type="dxa"/>
            <w:tcBorders>
              <w:top w:val="nil"/>
              <w:left w:val="nil"/>
              <w:bottom w:val="nil"/>
              <w:right w:val="nil"/>
            </w:tcBorders>
            <w:shd w:val="clear" w:color="auto" w:fill="auto"/>
            <w:vAlign w:val="center"/>
          </w:tcPr>
          <w:p w14:paraId="092F4DA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76C3181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13" w:type="dxa"/>
            <w:tcBorders>
              <w:top w:val="nil"/>
              <w:left w:val="nil"/>
              <w:bottom w:val="nil"/>
              <w:right w:val="nil"/>
            </w:tcBorders>
            <w:shd w:val="clear" w:color="auto" w:fill="auto"/>
            <w:vAlign w:val="center"/>
          </w:tcPr>
          <w:p w14:paraId="357F55E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26" w:type="dxa"/>
            <w:tcBorders>
              <w:top w:val="nil"/>
              <w:left w:val="nil"/>
              <w:bottom w:val="nil"/>
              <w:right w:val="nil"/>
            </w:tcBorders>
            <w:shd w:val="clear" w:color="auto" w:fill="auto"/>
            <w:vAlign w:val="center"/>
          </w:tcPr>
          <w:p w14:paraId="710FB0B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01FB845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00" w:type="dxa"/>
            <w:tcBorders>
              <w:top w:val="nil"/>
              <w:left w:val="nil"/>
              <w:bottom w:val="nil"/>
              <w:right w:val="nil"/>
            </w:tcBorders>
            <w:shd w:val="clear" w:color="auto" w:fill="auto"/>
            <w:vAlign w:val="center"/>
          </w:tcPr>
          <w:p w14:paraId="291012D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nil"/>
              <w:right w:val="nil"/>
            </w:tcBorders>
            <w:shd w:val="clear" w:color="auto" w:fill="auto"/>
            <w:vAlign w:val="center"/>
          </w:tcPr>
          <w:p w14:paraId="68AF557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57" w:type="dxa"/>
            <w:tcBorders>
              <w:top w:val="nil"/>
              <w:left w:val="nil"/>
              <w:bottom w:val="nil"/>
              <w:right w:val="nil"/>
            </w:tcBorders>
            <w:shd w:val="clear" w:color="auto" w:fill="auto"/>
            <w:vAlign w:val="center"/>
          </w:tcPr>
          <w:p w14:paraId="296D95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593" w:type="dxa"/>
            <w:tcBorders>
              <w:top w:val="nil"/>
              <w:left w:val="nil"/>
              <w:bottom w:val="nil"/>
              <w:right w:val="nil"/>
            </w:tcBorders>
            <w:shd w:val="clear" w:color="auto" w:fill="auto"/>
            <w:vAlign w:val="center"/>
          </w:tcPr>
          <w:p w14:paraId="6C04E51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680" w:type="dxa"/>
            <w:tcBorders>
              <w:top w:val="nil"/>
              <w:left w:val="nil"/>
              <w:bottom w:val="nil"/>
              <w:right w:val="nil"/>
            </w:tcBorders>
            <w:shd w:val="clear" w:color="auto" w:fill="auto"/>
            <w:vAlign w:val="center"/>
          </w:tcPr>
          <w:p w14:paraId="12D484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E4E1173" w14:textId="77777777" w:rsidTr="00FE14E6">
        <w:trPr>
          <w:trHeight w:val="300"/>
        </w:trPr>
        <w:tc>
          <w:tcPr>
            <w:tcW w:w="1005" w:type="dxa"/>
            <w:tcBorders>
              <w:top w:val="nil"/>
              <w:left w:val="nil"/>
              <w:bottom w:val="single" w:sz="4" w:space="0" w:color="000000"/>
              <w:right w:val="nil"/>
            </w:tcBorders>
            <w:shd w:val="clear" w:color="auto" w:fill="auto"/>
            <w:vAlign w:val="center"/>
          </w:tcPr>
          <w:p w14:paraId="01F5231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single" w:sz="4" w:space="0" w:color="000000"/>
              <w:right w:val="nil"/>
            </w:tcBorders>
            <w:shd w:val="clear" w:color="auto" w:fill="auto"/>
            <w:vAlign w:val="center"/>
          </w:tcPr>
          <w:p w14:paraId="3450A1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13" w:type="dxa"/>
            <w:tcBorders>
              <w:top w:val="nil"/>
              <w:left w:val="nil"/>
              <w:bottom w:val="single" w:sz="4" w:space="0" w:color="000000"/>
              <w:right w:val="nil"/>
            </w:tcBorders>
            <w:shd w:val="clear" w:color="auto" w:fill="auto"/>
            <w:vAlign w:val="center"/>
          </w:tcPr>
          <w:p w14:paraId="1459D53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026" w:type="dxa"/>
            <w:tcBorders>
              <w:top w:val="nil"/>
              <w:left w:val="nil"/>
              <w:bottom w:val="single" w:sz="4" w:space="0" w:color="000000"/>
              <w:right w:val="nil"/>
            </w:tcBorders>
            <w:shd w:val="clear" w:color="auto" w:fill="auto"/>
            <w:vAlign w:val="center"/>
          </w:tcPr>
          <w:p w14:paraId="555450C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single" w:sz="4" w:space="0" w:color="000000"/>
              <w:right w:val="nil"/>
            </w:tcBorders>
            <w:shd w:val="clear" w:color="auto" w:fill="auto"/>
            <w:vAlign w:val="center"/>
          </w:tcPr>
          <w:p w14:paraId="1EABC0E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00" w:type="dxa"/>
            <w:tcBorders>
              <w:top w:val="nil"/>
              <w:left w:val="nil"/>
              <w:bottom w:val="single" w:sz="4" w:space="0" w:color="000000"/>
              <w:right w:val="nil"/>
            </w:tcBorders>
            <w:shd w:val="clear" w:color="auto" w:fill="auto"/>
            <w:vAlign w:val="center"/>
          </w:tcPr>
          <w:p w14:paraId="3E152DB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222" w:type="dxa"/>
            <w:tcBorders>
              <w:top w:val="nil"/>
              <w:left w:val="nil"/>
              <w:bottom w:val="single" w:sz="4" w:space="0" w:color="000000"/>
              <w:right w:val="nil"/>
            </w:tcBorders>
            <w:shd w:val="clear" w:color="auto" w:fill="auto"/>
            <w:vAlign w:val="bottom"/>
          </w:tcPr>
          <w:p w14:paraId="4D88D692"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XX</w:t>
            </w:r>
          </w:p>
        </w:tc>
        <w:tc>
          <w:tcPr>
            <w:tcW w:w="1157" w:type="dxa"/>
            <w:tcBorders>
              <w:top w:val="nil"/>
              <w:left w:val="nil"/>
              <w:bottom w:val="single" w:sz="4" w:space="0" w:color="000000"/>
              <w:right w:val="nil"/>
            </w:tcBorders>
            <w:shd w:val="clear" w:color="auto" w:fill="auto"/>
            <w:vAlign w:val="bottom"/>
          </w:tcPr>
          <w:p w14:paraId="159C853F"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XX</w:t>
            </w:r>
          </w:p>
        </w:tc>
        <w:tc>
          <w:tcPr>
            <w:tcW w:w="1593" w:type="dxa"/>
            <w:tcBorders>
              <w:top w:val="nil"/>
              <w:left w:val="nil"/>
              <w:bottom w:val="single" w:sz="4" w:space="0" w:color="000000"/>
              <w:right w:val="nil"/>
            </w:tcBorders>
            <w:shd w:val="clear" w:color="auto" w:fill="auto"/>
            <w:vAlign w:val="bottom"/>
          </w:tcPr>
          <w:p w14:paraId="30B06C13" w14:textId="77777777" w:rsidR="00EF3326" w:rsidRPr="00EF3326" w:rsidRDefault="00EF3326" w:rsidP="00FE14E6">
            <w:pPr>
              <w:spacing w:line="240" w:lineRule="auto"/>
              <w:jc w:val="center"/>
              <w:rPr>
                <w:rFonts w:ascii="Times New Roman" w:eastAsia="Times New Roman" w:hAnsi="Times New Roman" w:cs="Times New Roman"/>
                <w:color w:val="000000"/>
                <w:lang w:val="en-US"/>
              </w:rPr>
            </w:pPr>
            <w:r w:rsidRPr="00EF3326">
              <w:rPr>
                <w:rFonts w:ascii="Times New Roman" w:eastAsia="Times New Roman" w:hAnsi="Times New Roman" w:cs="Times New Roman"/>
                <w:color w:val="000000"/>
                <w:lang w:val="en-US"/>
              </w:rPr>
              <w:t>XX</w:t>
            </w:r>
          </w:p>
        </w:tc>
        <w:tc>
          <w:tcPr>
            <w:tcW w:w="1680" w:type="dxa"/>
            <w:tcBorders>
              <w:top w:val="nil"/>
              <w:left w:val="nil"/>
              <w:bottom w:val="single" w:sz="4" w:space="0" w:color="000000"/>
              <w:right w:val="nil"/>
            </w:tcBorders>
            <w:shd w:val="clear" w:color="auto" w:fill="auto"/>
            <w:vAlign w:val="center"/>
          </w:tcPr>
          <w:p w14:paraId="7B2ED27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bl>
    <w:p w14:paraId="2400555A" w14:textId="77777777" w:rsidR="00EF3326" w:rsidRPr="00EF3326" w:rsidRDefault="00EF3326" w:rsidP="00EF3326">
      <w:pPr>
        <w:rPr>
          <w:rFonts w:ascii="Times New Roman" w:eastAsia="Times New Roman" w:hAnsi="Times New Roman" w:cs="Times New Roman"/>
          <w:lang w:val="en-US"/>
        </w:rPr>
      </w:pPr>
      <w:r w:rsidRPr="00EF3326">
        <w:rPr>
          <w:rFonts w:ascii="Times New Roman" w:eastAsia="Times New Roman" w:hAnsi="Times New Roman" w:cs="Times New Roman"/>
          <w:i/>
          <w:lang w:val="en-US"/>
        </w:rPr>
        <w:t xml:space="preserve">Note. </w:t>
      </w:r>
      <w:r w:rsidRPr="00EF3326">
        <w:rPr>
          <w:rFonts w:ascii="Times New Roman" w:eastAsia="Times New Roman" w:hAnsi="Times New Roman" w:cs="Times New Roman"/>
          <w:lang w:val="en-US"/>
        </w:rPr>
        <w:t>[</w:t>
      </w:r>
      <w:r w:rsidRPr="00EF3326">
        <w:rPr>
          <w:rFonts w:ascii="Times New Roman" w:eastAsia="Times New Roman" w:hAnsi="Times New Roman" w:cs="Times New Roman"/>
          <w:highlight w:val="yellow"/>
          <w:lang w:val="en-US"/>
        </w:rPr>
        <w:t>Here we will describe the countries inside each cluster ID</w:t>
      </w:r>
      <w:r w:rsidRPr="00EF3326">
        <w:rPr>
          <w:rFonts w:ascii="Times New Roman" w:eastAsia="Times New Roman" w:hAnsi="Times New Roman" w:cs="Times New Roman"/>
          <w:lang w:val="en-US"/>
        </w:rPr>
        <w:t>]</w:t>
      </w:r>
    </w:p>
    <w:p w14:paraId="3BD718BD" w14:textId="77777777" w:rsidR="00EF3326" w:rsidRPr="00EF3326" w:rsidRDefault="00EF3326" w:rsidP="00EF3326">
      <w:pPr>
        <w:rPr>
          <w:rFonts w:ascii="Times New Roman" w:eastAsia="Times New Roman" w:hAnsi="Times New Roman" w:cs="Times New Roman"/>
          <w:lang w:val="en-US"/>
        </w:rPr>
      </w:pPr>
      <w:r w:rsidRPr="00EF3326">
        <w:rPr>
          <w:lang w:val="en-US"/>
        </w:rPr>
        <w:br w:type="page"/>
      </w:r>
    </w:p>
    <w:tbl>
      <w:tblPr>
        <w:tblpPr w:leftFromText="141" w:rightFromText="141" w:vertAnchor="page" w:horzAnchor="margin" w:tblpXSpec="center"/>
        <w:tblW w:w="15400" w:type="dxa"/>
        <w:tblLayout w:type="fixed"/>
        <w:tblLook w:val="0400" w:firstRow="0" w:lastRow="0" w:firstColumn="0" w:lastColumn="0" w:noHBand="0" w:noVBand="1"/>
      </w:tblPr>
      <w:tblGrid>
        <w:gridCol w:w="1418"/>
        <w:gridCol w:w="1002"/>
        <w:gridCol w:w="1180"/>
        <w:gridCol w:w="1180"/>
        <w:gridCol w:w="1180"/>
        <w:gridCol w:w="1180"/>
        <w:gridCol w:w="1180"/>
        <w:gridCol w:w="1180"/>
        <w:gridCol w:w="1180"/>
        <w:gridCol w:w="1180"/>
        <w:gridCol w:w="1180"/>
        <w:gridCol w:w="1180"/>
        <w:gridCol w:w="1180"/>
      </w:tblGrid>
      <w:tr w:rsidR="00EF3326" w:rsidRPr="00EF3326" w14:paraId="1A996CA5" w14:textId="77777777" w:rsidTr="00FE14E6">
        <w:trPr>
          <w:trHeight w:val="255"/>
        </w:trPr>
        <w:tc>
          <w:tcPr>
            <w:tcW w:w="1418" w:type="dxa"/>
            <w:tcBorders>
              <w:top w:val="nil"/>
              <w:left w:val="nil"/>
              <w:bottom w:val="nil"/>
              <w:right w:val="nil"/>
            </w:tcBorders>
            <w:shd w:val="clear" w:color="auto" w:fill="auto"/>
            <w:vAlign w:val="bottom"/>
          </w:tcPr>
          <w:p w14:paraId="1FB18D26" w14:textId="77777777" w:rsidR="00EF3326" w:rsidRDefault="00EF3326" w:rsidP="00FE14E6">
            <w:pPr>
              <w:spacing w:line="240" w:lineRule="auto"/>
              <w:rPr>
                <w:rFonts w:ascii="Times New Roman" w:eastAsia="Times New Roman" w:hAnsi="Times New Roman" w:cs="Times New Roman"/>
                <w:b/>
                <w:color w:val="000000"/>
                <w:lang w:val="en-US"/>
              </w:rPr>
            </w:pPr>
          </w:p>
          <w:p w14:paraId="57FFADE9" w14:textId="77777777" w:rsidR="00EF3326" w:rsidRDefault="00EF3326" w:rsidP="00FE14E6">
            <w:pPr>
              <w:spacing w:line="240" w:lineRule="auto"/>
              <w:rPr>
                <w:rFonts w:ascii="Times New Roman" w:eastAsia="Times New Roman" w:hAnsi="Times New Roman" w:cs="Times New Roman"/>
                <w:b/>
                <w:color w:val="000000"/>
                <w:lang w:val="en-US"/>
              </w:rPr>
            </w:pPr>
          </w:p>
          <w:p w14:paraId="0298D23D" w14:textId="77777777" w:rsidR="00EF3326" w:rsidRDefault="00EF3326" w:rsidP="00FE14E6">
            <w:pPr>
              <w:spacing w:line="240" w:lineRule="auto"/>
              <w:rPr>
                <w:rFonts w:ascii="Times New Roman" w:eastAsia="Times New Roman" w:hAnsi="Times New Roman" w:cs="Times New Roman"/>
                <w:b/>
                <w:color w:val="000000"/>
                <w:lang w:val="en-US"/>
              </w:rPr>
            </w:pPr>
          </w:p>
          <w:p w14:paraId="381F9D42" w14:textId="77777777" w:rsidR="00EF3326" w:rsidRDefault="00EF3326" w:rsidP="00FE14E6">
            <w:pPr>
              <w:spacing w:line="240" w:lineRule="auto"/>
              <w:rPr>
                <w:rFonts w:ascii="Times New Roman" w:eastAsia="Times New Roman" w:hAnsi="Times New Roman" w:cs="Times New Roman"/>
                <w:b/>
                <w:color w:val="000000"/>
                <w:lang w:val="en-US"/>
              </w:rPr>
            </w:pPr>
          </w:p>
          <w:p w14:paraId="45DCE998" w14:textId="3BC60E4E" w:rsidR="00EF3326" w:rsidRPr="00EF3326" w:rsidRDefault="00EF3326" w:rsidP="00FE14E6">
            <w:pPr>
              <w:spacing w:line="240" w:lineRule="auto"/>
              <w:rPr>
                <w:rFonts w:ascii="Times New Roman" w:eastAsia="Times New Roman" w:hAnsi="Times New Roman" w:cs="Times New Roman"/>
                <w:b/>
                <w:color w:val="000000"/>
                <w:lang w:val="en-US"/>
              </w:rPr>
            </w:pPr>
            <w:r w:rsidRPr="00EF3326">
              <w:rPr>
                <w:rFonts w:ascii="Times New Roman" w:eastAsia="Times New Roman" w:hAnsi="Times New Roman" w:cs="Times New Roman"/>
                <w:b/>
                <w:color w:val="000000"/>
                <w:lang w:val="en-US"/>
              </w:rPr>
              <w:t>Tables 4A-C</w:t>
            </w:r>
          </w:p>
        </w:tc>
        <w:tc>
          <w:tcPr>
            <w:tcW w:w="1002" w:type="dxa"/>
            <w:tcBorders>
              <w:top w:val="nil"/>
              <w:left w:val="nil"/>
              <w:bottom w:val="nil"/>
              <w:right w:val="nil"/>
            </w:tcBorders>
            <w:shd w:val="clear" w:color="auto" w:fill="auto"/>
            <w:vAlign w:val="bottom"/>
          </w:tcPr>
          <w:p w14:paraId="46FA4B61" w14:textId="77777777" w:rsidR="00EF3326" w:rsidRPr="00EF3326" w:rsidRDefault="00EF3326" w:rsidP="00FE14E6">
            <w:pPr>
              <w:spacing w:line="240" w:lineRule="auto"/>
              <w:rPr>
                <w:rFonts w:ascii="Times New Roman" w:eastAsia="Times New Roman" w:hAnsi="Times New Roman" w:cs="Times New Roman"/>
                <w:b/>
                <w:color w:val="000000"/>
                <w:sz w:val="20"/>
                <w:szCs w:val="20"/>
                <w:lang w:val="en-US"/>
              </w:rPr>
            </w:pPr>
          </w:p>
        </w:tc>
        <w:tc>
          <w:tcPr>
            <w:tcW w:w="1180" w:type="dxa"/>
            <w:tcBorders>
              <w:top w:val="nil"/>
              <w:left w:val="nil"/>
              <w:bottom w:val="nil"/>
              <w:right w:val="nil"/>
            </w:tcBorders>
            <w:shd w:val="clear" w:color="auto" w:fill="auto"/>
            <w:vAlign w:val="bottom"/>
          </w:tcPr>
          <w:p w14:paraId="0B2A95F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7BC6FFE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1C53904B"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4CD34538"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6013431E"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5E02C491"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2B3BD362"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31290EE0"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0F2C6AA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3604B395"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6D6A1AF7"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006EE8" w14:paraId="10842423" w14:textId="77777777" w:rsidTr="00FE14E6">
        <w:trPr>
          <w:trHeight w:val="255"/>
        </w:trPr>
        <w:tc>
          <w:tcPr>
            <w:tcW w:w="4780" w:type="dxa"/>
            <w:gridSpan w:val="4"/>
            <w:tcBorders>
              <w:top w:val="nil"/>
              <w:left w:val="nil"/>
              <w:bottom w:val="nil"/>
              <w:right w:val="nil"/>
            </w:tcBorders>
            <w:shd w:val="clear" w:color="auto" w:fill="auto"/>
            <w:vAlign w:val="bottom"/>
          </w:tcPr>
          <w:p w14:paraId="0AE9B39C" w14:textId="77777777" w:rsidR="00EF3326" w:rsidRPr="00EF3326" w:rsidRDefault="00EF3326" w:rsidP="00FE14E6">
            <w:pPr>
              <w:spacing w:line="240" w:lineRule="auto"/>
              <w:rPr>
                <w:rFonts w:ascii="Times New Roman" w:eastAsia="Times New Roman" w:hAnsi="Times New Roman" w:cs="Times New Roman"/>
                <w:i/>
                <w:color w:val="000000"/>
                <w:lang w:val="en-US"/>
              </w:rPr>
            </w:pPr>
            <w:r w:rsidRPr="00EF3326">
              <w:rPr>
                <w:rFonts w:ascii="Times New Roman" w:eastAsia="Times New Roman" w:hAnsi="Times New Roman" w:cs="Times New Roman"/>
                <w:i/>
                <w:color w:val="000000"/>
                <w:lang w:val="en-US"/>
              </w:rPr>
              <w:t>Nomological Networks of the [</w:t>
            </w:r>
            <w:r w:rsidRPr="00EF3326">
              <w:rPr>
                <w:rFonts w:ascii="Times New Roman" w:eastAsia="Times New Roman" w:hAnsi="Times New Roman" w:cs="Times New Roman"/>
                <w:i/>
                <w:color w:val="000000"/>
                <w:highlight w:val="yellow"/>
                <w:lang w:val="en-US"/>
              </w:rPr>
              <w:t>LONELINESS</w:t>
            </w:r>
            <w:r w:rsidRPr="00EF3326">
              <w:rPr>
                <w:rFonts w:ascii="Times New Roman" w:eastAsia="Times New Roman" w:hAnsi="Times New Roman" w:cs="Times New Roman"/>
                <w:i/>
                <w:highlight w:val="yellow"/>
                <w:lang w:val="en-US"/>
              </w:rPr>
              <w:t xml:space="preserve"> </w:t>
            </w:r>
            <w:r w:rsidRPr="00EF3326">
              <w:rPr>
                <w:rFonts w:ascii="Times New Roman" w:eastAsia="Times New Roman" w:hAnsi="Times New Roman" w:cs="Times New Roman"/>
                <w:i/>
                <w:color w:val="000000"/>
                <w:highlight w:val="yellow"/>
                <w:lang w:val="en-US"/>
              </w:rPr>
              <w:t>MEASURE NAME</w:t>
            </w:r>
            <w:r w:rsidRPr="00EF3326">
              <w:rPr>
                <w:rFonts w:ascii="Times New Roman" w:eastAsia="Times New Roman" w:hAnsi="Times New Roman" w:cs="Times New Roman"/>
                <w:i/>
                <w:color w:val="000000"/>
                <w:lang w:val="en-US"/>
              </w:rPr>
              <w:t>]</w:t>
            </w:r>
          </w:p>
          <w:p w14:paraId="429C2DF4" w14:textId="77777777" w:rsidR="00EF3326" w:rsidRPr="00EF3326" w:rsidRDefault="00EF3326" w:rsidP="00FE14E6">
            <w:pPr>
              <w:spacing w:line="240" w:lineRule="auto"/>
              <w:rPr>
                <w:rFonts w:ascii="Times New Roman" w:eastAsia="Times New Roman" w:hAnsi="Times New Roman" w:cs="Times New Roman"/>
                <w:i/>
                <w:color w:val="000000"/>
                <w:lang w:val="en-US"/>
              </w:rPr>
            </w:pPr>
          </w:p>
          <w:p w14:paraId="7C9BD203" w14:textId="77777777" w:rsidR="00EF3326" w:rsidRPr="00EF3326" w:rsidRDefault="00EF3326" w:rsidP="00FE14E6">
            <w:pPr>
              <w:spacing w:line="240" w:lineRule="auto"/>
              <w:rPr>
                <w:rFonts w:ascii="Times New Roman" w:eastAsia="Times New Roman" w:hAnsi="Times New Roman" w:cs="Times New Roman"/>
                <w:i/>
                <w:color w:val="000000"/>
                <w:lang w:val="en-US"/>
              </w:rPr>
            </w:pPr>
          </w:p>
        </w:tc>
        <w:tc>
          <w:tcPr>
            <w:tcW w:w="1180" w:type="dxa"/>
            <w:tcBorders>
              <w:top w:val="nil"/>
              <w:left w:val="nil"/>
              <w:bottom w:val="nil"/>
              <w:right w:val="nil"/>
            </w:tcBorders>
            <w:shd w:val="clear" w:color="auto" w:fill="auto"/>
            <w:vAlign w:val="bottom"/>
          </w:tcPr>
          <w:p w14:paraId="00D4BE45" w14:textId="77777777" w:rsidR="00EF3326" w:rsidRPr="00EF3326" w:rsidRDefault="00EF3326" w:rsidP="00FE14E6">
            <w:pPr>
              <w:spacing w:line="240" w:lineRule="auto"/>
              <w:rPr>
                <w:rFonts w:ascii="Times New Roman" w:eastAsia="Times New Roman" w:hAnsi="Times New Roman" w:cs="Times New Roman"/>
                <w:i/>
                <w:color w:val="000000"/>
                <w:sz w:val="20"/>
                <w:szCs w:val="20"/>
                <w:lang w:val="en-US"/>
              </w:rPr>
            </w:pPr>
          </w:p>
        </w:tc>
        <w:tc>
          <w:tcPr>
            <w:tcW w:w="1180" w:type="dxa"/>
            <w:tcBorders>
              <w:top w:val="nil"/>
              <w:left w:val="nil"/>
              <w:bottom w:val="nil"/>
              <w:right w:val="nil"/>
            </w:tcBorders>
            <w:shd w:val="clear" w:color="auto" w:fill="auto"/>
            <w:vAlign w:val="bottom"/>
          </w:tcPr>
          <w:p w14:paraId="7C94163C"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5825EC57"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41E8A43D"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14F1A1D0"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14D9606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725375CD"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06DB3063"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180" w:type="dxa"/>
            <w:tcBorders>
              <w:top w:val="nil"/>
              <w:left w:val="nil"/>
              <w:bottom w:val="nil"/>
              <w:right w:val="nil"/>
            </w:tcBorders>
            <w:shd w:val="clear" w:color="auto" w:fill="auto"/>
            <w:vAlign w:val="bottom"/>
          </w:tcPr>
          <w:p w14:paraId="21DC03A2"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r>
      <w:tr w:rsidR="00EF3326" w:rsidRPr="00EF3326" w14:paraId="3BB82928" w14:textId="77777777" w:rsidTr="00FE14E6">
        <w:trPr>
          <w:trHeight w:val="480"/>
        </w:trPr>
        <w:tc>
          <w:tcPr>
            <w:tcW w:w="1418" w:type="dxa"/>
            <w:tcBorders>
              <w:top w:val="nil"/>
              <w:left w:val="nil"/>
              <w:bottom w:val="nil"/>
              <w:right w:val="nil"/>
            </w:tcBorders>
            <w:shd w:val="clear" w:color="auto" w:fill="auto"/>
            <w:vAlign w:val="bottom"/>
          </w:tcPr>
          <w:p w14:paraId="386B14BA" w14:textId="77777777" w:rsidR="00EF3326" w:rsidRPr="00EF3326" w:rsidRDefault="00EF3326" w:rsidP="00FE14E6">
            <w:pPr>
              <w:spacing w:line="240" w:lineRule="auto"/>
              <w:rPr>
                <w:rFonts w:ascii="Times New Roman" w:eastAsia="Times New Roman" w:hAnsi="Times New Roman" w:cs="Times New Roman"/>
                <w:sz w:val="20"/>
                <w:szCs w:val="20"/>
                <w:lang w:val="en-US"/>
              </w:rPr>
            </w:pPr>
          </w:p>
        </w:tc>
        <w:tc>
          <w:tcPr>
            <w:tcW w:w="10442" w:type="dxa"/>
            <w:gridSpan w:val="9"/>
            <w:tcBorders>
              <w:top w:val="single" w:sz="4" w:space="0" w:color="000000"/>
              <w:left w:val="nil"/>
              <w:bottom w:val="single" w:sz="4" w:space="0" w:color="000000"/>
              <w:right w:val="nil"/>
            </w:tcBorders>
            <w:shd w:val="clear" w:color="auto" w:fill="auto"/>
            <w:vAlign w:val="center"/>
          </w:tcPr>
          <w:p w14:paraId="7F06FE6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indicators of social connectedness</w:t>
            </w:r>
          </w:p>
        </w:tc>
        <w:tc>
          <w:tcPr>
            <w:tcW w:w="2360" w:type="dxa"/>
            <w:gridSpan w:val="2"/>
            <w:tcBorders>
              <w:top w:val="single" w:sz="4" w:space="0" w:color="000000"/>
              <w:left w:val="nil"/>
              <w:bottom w:val="single" w:sz="4" w:space="0" w:color="000000"/>
              <w:right w:val="nil"/>
            </w:tcBorders>
            <w:shd w:val="clear" w:color="auto" w:fill="auto"/>
            <w:vAlign w:val="center"/>
          </w:tcPr>
          <w:p w14:paraId="4A59D52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indicators of emotions</w:t>
            </w:r>
          </w:p>
        </w:tc>
        <w:tc>
          <w:tcPr>
            <w:tcW w:w="1180" w:type="dxa"/>
            <w:tcBorders>
              <w:top w:val="single" w:sz="4" w:space="0" w:color="000000"/>
              <w:left w:val="nil"/>
              <w:bottom w:val="single" w:sz="4" w:space="0" w:color="000000"/>
              <w:right w:val="nil"/>
            </w:tcBorders>
            <w:shd w:val="clear" w:color="auto" w:fill="auto"/>
            <w:vAlign w:val="bottom"/>
          </w:tcPr>
          <w:p w14:paraId="735269F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indicator of health</w:t>
            </w:r>
          </w:p>
        </w:tc>
      </w:tr>
      <w:tr w:rsidR="00EF3326" w:rsidRPr="00EF3326" w14:paraId="1EE297E5" w14:textId="77777777" w:rsidTr="00FE14E6">
        <w:trPr>
          <w:trHeight w:val="765"/>
        </w:trPr>
        <w:tc>
          <w:tcPr>
            <w:tcW w:w="1418" w:type="dxa"/>
            <w:tcBorders>
              <w:top w:val="single" w:sz="4" w:space="0" w:color="000000"/>
              <w:left w:val="nil"/>
              <w:bottom w:val="single" w:sz="4" w:space="0" w:color="000000"/>
              <w:right w:val="nil"/>
            </w:tcBorders>
            <w:shd w:val="clear" w:color="auto" w:fill="auto"/>
            <w:vAlign w:val="center"/>
          </w:tcPr>
          <w:p w14:paraId="230FCA43"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Country</w:t>
            </w:r>
          </w:p>
        </w:tc>
        <w:tc>
          <w:tcPr>
            <w:tcW w:w="1002" w:type="dxa"/>
            <w:tcBorders>
              <w:top w:val="nil"/>
              <w:left w:val="nil"/>
              <w:bottom w:val="single" w:sz="4" w:space="0" w:color="000000"/>
              <w:right w:val="nil"/>
            </w:tcBorders>
            <w:shd w:val="clear" w:color="auto" w:fill="auto"/>
            <w:vAlign w:val="center"/>
          </w:tcPr>
          <w:p w14:paraId="2FCF20F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social support</w:t>
            </w:r>
          </w:p>
        </w:tc>
        <w:tc>
          <w:tcPr>
            <w:tcW w:w="1180" w:type="dxa"/>
            <w:tcBorders>
              <w:top w:val="nil"/>
              <w:left w:val="nil"/>
              <w:bottom w:val="single" w:sz="4" w:space="0" w:color="000000"/>
              <w:right w:val="nil"/>
            </w:tcBorders>
            <w:shd w:val="clear" w:color="auto" w:fill="auto"/>
            <w:vAlign w:val="center"/>
          </w:tcPr>
          <w:p w14:paraId="382F84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closeness with friends</w:t>
            </w:r>
          </w:p>
        </w:tc>
        <w:tc>
          <w:tcPr>
            <w:tcW w:w="1180" w:type="dxa"/>
            <w:tcBorders>
              <w:top w:val="nil"/>
              <w:left w:val="nil"/>
              <w:bottom w:val="single" w:sz="4" w:space="0" w:color="000000"/>
              <w:right w:val="nil"/>
            </w:tcBorders>
            <w:shd w:val="clear" w:color="auto" w:fill="auto"/>
            <w:vAlign w:val="center"/>
          </w:tcPr>
          <w:p w14:paraId="1201095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closeness with family</w:t>
            </w:r>
          </w:p>
        </w:tc>
        <w:tc>
          <w:tcPr>
            <w:tcW w:w="1180" w:type="dxa"/>
            <w:tcBorders>
              <w:top w:val="nil"/>
              <w:left w:val="nil"/>
              <w:bottom w:val="single" w:sz="4" w:space="0" w:color="000000"/>
              <w:right w:val="nil"/>
            </w:tcBorders>
            <w:shd w:val="clear" w:color="auto" w:fill="auto"/>
            <w:vAlign w:val="center"/>
          </w:tcPr>
          <w:p w14:paraId="4CCFD5B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meetings with friends (face)</w:t>
            </w:r>
          </w:p>
        </w:tc>
        <w:tc>
          <w:tcPr>
            <w:tcW w:w="1180" w:type="dxa"/>
            <w:tcBorders>
              <w:top w:val="nil"/>
              <w:left w:val="nil"/>
              <w:bottom w:val="single" w:sz="4" w:space="0" w:color="000000"/>
              <w:right w:val="nil"/>
            </w:tcBorders>
            <w:shd w:val="clear" w:color="auto" w:fill="auto"/>
            <w:vAlign w:val="center"/>
          </w:tcPr>
          <w:p w14:paraId="5C46FDD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meetings with friends (remote)</w:t>
            </w:r>
          </w:p>
        </w:tc>
        <w:tc>
          <w:tcPr>
            <w:tcW w:w="1180" w:type="dxa"/>
            <w:tcBorders>
              <w:top w:val="nil"/>
              <w:left w:val="nil"/>
              <w:bottom w:val="single" w:sz="4" w:space="0" w:color="000000"/>
              <w:right w:val="nil"/>
            </w:tcBorders>
            <w:shd w:val="clear" w:color="auto" w:fill="auto"/>
            <w:vAlign w:val="center"/>
          </w:tcPr>
          <w:p w14:paraId="2A85D11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meeting</w:t>
            </w:r>
            <w:r w:rsidRPr="00EF3326">
              <w:rPr>
                <w:rFonts w:ascii="Times New Roman" w:eastAsia="Times New Roman" w:hAnsi="Times New Roman" w:cs="Times New Roman"/>
                <w:sz w:val="20"/>
                <w:szCs w:val="20"/>
                <w:lang w:val="en-US"/>
              </w:rPr>
              <w:t>s</w:t>
            </w:r>
            <w:r w:rsidRPr="00EF3326">
              <w:rPr>
                <w:rFonts w:ascii="Times New Roman" w:eastAsia="Times New Roman" w:hAnsi="Times New Roman" w:cs="Times New Roman"/>
                <w:color w:val="000000"/>
                <w:sz w:val="20"/>
                <w:szCs w:val="20"/>
                <w:lang w:val="en-US"/>
              </w:rPr>
              <w:t xml:space="preserve"> with family (face)</w:t>
            </w:r>
          </w:p>
        </w:tc>
        <w:tc>
          <w:tcPr>
            <w:tcW w:w="1180" w:type="dxa"/>
            <w:tcBorders>
              <w:top w:val="nil"/>
              <w:left w:val="nil"/>
              <w:bottom w:val="single" w:sz="4" w:space="0" w:color="000000"/>
              <w:right w:val="nil"/>
            </w:tcBorders>
            <w:shd w:val="clear" w:color="auto" w:fill="auto"/>
            <w:vAlign w:val="center"/>
          </w:tcPr>
          <w:p w14:paraId="6AB335F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meetings with family (remote)</w:t>
            </w:r>
          </w:p>
        </w:tc>
        <w:tc>
          <w:tcPr>
            <w:tcW w:w="1180" w:type="dxa"/>
            <w:tcBorders>
              <w:top w:val="nil"/>
              <w:left w:val="nil"/>
              <w:bottom w:val="single" w:sz="4" w:space="0" w:color="000000"/>
              <w:right w:val="nil"/>
            </w:tcBorders>
            <w:shd w:val="clear" w:color="auto" w:fill="auto"/>
            <w:vAlign w:val="center"/>
          </w:tcPr>
          <w:p w14:paraId="782A6A6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contacts with neighbours</w:t>
            </w:r>
          </w:p>
        </w:tc>
        <w:tc>
          <w:tcPr>
            <w:tcW w:w="1180" w:type="dxa"/>
            <w:tcBorders>
              <w:top w:val="nil"/>
              <w:left w:val="nil"/>
              <w:bottom w:val="single" w:sz="4" w:space="0" w:color="000000"/>
              <w:right w:val="nil"/>
            </w:tcBorders>
            <w:shd w:val="clear" w:color="auto" w:fill="auto"/>
            <w:vAlign w:val="center"/>
          </w:tcPr>
          <w:p w14:paraId="0E4095D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frequency of social activity</w:t>
            </w:r>
          </w:p>
        </w:tc>
        <w:tc>
          <w:tcPr>
            <w:tcW w:w="1180" w:type="dxa"/>
            <w:tcBorders>
              <w:top w:val="nil"/>
              <w:left w:val="nil"/>
              <w:bottom w:val="single" w:sz="4" w:space="0" w:color="000000"/>
              <w:right w:val="nil"/>
            </w:tcBorders>
            <w:shd w:val="clear" w:color="auto" w:fill="auto"/>
            <w:vAlign w:val="center"/>
          </w:tcPr>
          <w:p w14:paraId="5EC0F10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depressed feelings</w:t>
            </w:r>
          </w:p>
        </w:tc>
        <w:tc>
          <w:tcPr>
            <w:tcW w:w="1180" w:type="dxa"/>
            <w:tcBorders>
              <w:top w:val="nil"/>
              <w:left w:val="nil"/>
              <w:bottom w:val="single" w:sz="4" w:space="0" w:color="000000"/>
              <w:right w:val="nil"/>
            </w:tcBorders>
            <w:shd w:val="clear" w:color="auto" w:fill="auto"/>
            <w:vAlign w:val="center"/>
          </w:tcPr>
          <w:p w14:paraId="2AEAB16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happiness feelings</w:t>
            </w:r>
          </w:p>
        </w:tc>
        <w:tc>
          <w:tcPr>
            <w:tcW w:w="1180" w:type="dxa"/>
            <w:tcBorders>
              <w:top w:val="nil"/>
              <w:left w:val="nil"/>
              <w:bottom w:val="single" w:sz="4" w:space="0" w:color="000000"/>
              <w:right w:val="nil"/>
            </w:tcBorders>
            <w:shd w:val="clear" w:color="auto" w:fill="auto"/>
            <w:vAlign w:val="center"/>
          </w:tcPr>
          <w:p w14:paraId="08A4371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perceived health</w:t>
            </w:r>
          </w:p>
        </w:tc>
      </w:tr>
      <w:tr w:rsidR="00EF3326" w:rsidRPr="00EF3326" w14:paraId="4D040122" w14:textId="77777777" w:rsidTr="00FE14E6">
        <w:trPr>
          <w:trHeight w:val="240"/>
        </w:trPr>
        <w:tc>
          <w:tcPr>
            <w:tcW w:w="1418" w:type="dxa"/>
            <w:tcBorders>
              <w:top w:val="nil"/>
              <w:left w:val="nil"/>
              <w:bottom w:val="nil"/>
              <w:right w:val="nil"/>
            </w:tcBorders>
            <w:shd w:val="clear" w:color="auto" w:fill="auto"/>
            <w:vAlign w:val="center"/>
          </w:tcPr>
          <w:p w14:paraId="75E9EF8D"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Austria</w:t>
            </w:r>
          </w:p>
        </w:tc>
        <w:tc>
          <w:tcPr>
            <w:tcW w:w="1002" w:type="dxa"/>
            <w:tcBorders>
              <w:top w:val="nil"/>
              <w:left w:val="nil"/>
              <w:bottom w:val="nil"/>
              <w:right w:val="nil"/>
            </w:tcBorders>
            <w:shd w:val="clear" w:color="auto" w:fill="auto"/>
            <w:vAlign w:val="center"/>
          </w:tcPr>
          <w:p w14:paraId="2A97D96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E7B1A1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3A55CA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9E0E4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3A3A2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7AF7F4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2B36ED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8AFD49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C7C992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30D1CC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915D86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61CE18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63D5F77" w14:textId="77777777" w:rsidTr="00FE14E6">
        <w:trPr>
          <w:trHeight w:val="240"/>
        </w:trPr>
        <w:tc>
          <w:tcPr>
            <w:tcW w:w="1418" w:type="dxa"/>
            <w:tcBorders>
              <w:top w:val="nil"/>
              <w:left w:val="nil"/>
              <w:bottom w:val="nil"/>
              <w:right w:val="nil"/>
            </w:tcBorders>
            <w:shd w:val="clear" w:color="auto" w:fill="auto"/>
            <w:vAlign w:val="center"/>
          </w:tcPr>
          <w:p w14:paraId="2DAC4527"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Belgium</w:t>
            </w:r>
          </w:p>
        </w:tc>
        <w:tc>
          <w:tcPr>
            <w:tcW w:w="1002" w:type="dxa"/>
            <w:tcBorders>
              <w:top w:val="nil"/>
              <w:left w:val="nil"/>
              <w:bottom w:val="nil"/>
              <w:right w:val="nil"/>
            </w:tcBorders>
            <w:shd w:val="clear" w:color="auto" w:fill="auto"/>
            <w:vAlign w:val="center"/>
          </w:tcPr>
          <w:p w14:paraId="44E5ADC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A497A0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FDA146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C4CF14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ED03BE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596FF5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CCE47B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0A2A15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A140FF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EB591F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6AE31D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3B9B40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30F6D3C2" w14:textId="77777777" w:rsidTr="00FE14E6">
        <w:trPr>
          <w:trHeight w:val="240"/>
        </w:trPr>
        <w:tc>
          <w:tcPr>
            <w:tcW w:w="1418" w:type="dxa"/>
            <w:tcBorders>
              <w:top w:val="nil"/>
              <w:left w:val="nil"/>
              <w:bottom w:val="nil"/>
              <w:right w:val="nil"/>
            </w:tcBorders>
            <w:shd w:val="clear" w:color="auto" w:fill="auto"/>
            <w:vAlign w:val="center"/>
          </w:tcPr>
          <w:p w14:paraId="5B844506"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Bulgaria</w:t>
            </w:r>
          </w:p>
        </w:tc>
        <w:tc>
          <w:tcPr>
            <w:tcW w:w="1002" w:type="dxa"/>
            <w:tcBorders>
              <w:top w:val="nil"/>
              <w:left w:val="nil"/>
              <w:bottom w:val="nil"/>
              <w:right w:val="nil"/>
            </w:tcBorders>
            <w:shd w:val="clear" w:color="auto" w:fill="auto"/>
            <w:vAlign w:val="center"/>
          </w:tcPr>
          <w:p w14:paraId="7C58ED7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A9BCD5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621896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FA1059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F5F5AA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8257D6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147BB5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7EBE9C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0744E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905FAC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5725B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F364B6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E4B8E0E" w14:textId="77777777" w:rsidTr="00FE14E6">
        <w:trPr>
          <w:trHeight w:val="240"/>
        </w:trPr>
        <w:tc>
          <w:tcPr>
            <w:tcW w:w="1418" w:type="dxa"/>
            <w:tcBorders>
              <w:top w:val="nil"/>
              <w:left w:val="nil"/>
              <w:bottom w:val="nil"/>
              <w:right w:val="nil"/>
            </w:tcBorders>
            <w:shd w:val="clear" w:color="auto" w:fill="auto"/>
            <w:vAlign w:val="center"/>
          </w:tcPr>
          <w:p w14:paraId="08267533"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Croatia</w:t>
            </w:r>
          </w:p>
        </w:tc>
        <w:tc>
          <w:tcPr>
            <w:tcW w:w="1002" w:type="dxa"/>
            <w:tcBorders>
              <w:top w:val="nil"/>
              <w:left w:val="nil"/>
              <w:bottom w:val="nil"/>
              <w:right w:val="nil"/>
            </w:tcBorders>
            <w:shd w:val="clear" w:color="auto" w:fill="auto"/>
            <w:vAlign w:val="center"/>
          </w:tcPr>
          <w:p w14:paraId="466AD01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ABDBC6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BF272A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F25F87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EBAC29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DC87D1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F72B6F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EE1E7A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B80441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2C1D59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12BDF8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B2AA6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1408C0EB" w14:textId="77777777" w:rsidTr="00FE14E6">
        <w:trPr>
          <w:trHeight w:val="240"/>
        </w:trPr>
        <w:tc>
          <w:tcPr>
            <w:tcW w:w="1418" w:type="dxa"/>
            <w:tcBorders>
              <w:top w:val="nil"/>
              <w:left w:val="nil"/>
              <w:bottom w:val="nil"/>
              <w:right w:val="nil"/>
            </w:tcBorders>
            <w:shd w:val="clear" w:color="auto" w:fill="auto"/>
            <w:vAlign w:val="center"/>
          </w:tcPr>
          <w:p w14:paraId="33959BEC"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Cyprus</w:t>
            </w:r>
          </w:p>
        </w:tc>
        <w:tc>
          <w:tcPr>
            <w:tcW w:w="1002" w:type="dxa"/>
            <w:tcBorders>
              <w:top w:val="nil"/>
              <w:left w:val="nil"/>
              <w:bottom w:val="nil"/>
              <w:right w:val="nil"/>
            </w:tcBorders>
            <w:shd w:val="clear" w:color="auto" w:fill="auto"/>
            <w:vAlign w:val="center"/>
          </w:tcPr>
          <w:p w14:paraId="0D8B6D1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8E5330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BE41A7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8D82F8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8A4484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174A2E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29A681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897EA9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710472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6866CE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E0C833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1123F0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B2D2D1B" w14:textId="77777777" w:rsidTr="00FE14E6">
        <w:trPr>
          <w:trHeight w:val="240"/>
        </w:trPr>
        <w:tc>
          <w:tcPr>
            <w:tcW w:w="1418" w:type="dxa"/>
            <w:tcBorders>
              <w:top w:val="nil"/>
              <w:left w:val="nil"/>
              <w:bottom w:val="nil"/>
              <w:right w:val="nil"/>
            </w:tcBorders>
            <w:shd w:val="clear" w:color="auto" w:fill="auto"/>
            <w:vAlign w:val="center"/>
          </w:tcPr>
          <w:p w14:paraId="2EDDB4E3"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Czechia</w:t>
            </w:r>
          </w:p>
        </w:tc>
        <w:tc>
          <w:tcPr>
            <w:tcW w:w="1002" w:type="dxa"/>
            <w:tcBorders>
              <w:top w:val="nil"/>
              <w:left w:val="nil"/>
              <w:bottom w:val="nil"/>
              <w:right w:val="nil"/>
            </w:tcBorders>
            <w:shd w:val="clear" w:color="auto" w:fill="auto"/>
            <w:vAlign w:val="center"/>
          </w:tcPr>
          <w:p w14:paraId="0A71472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6C4539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4C8150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ADAD44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80F815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5E29C2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18CABE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CAB97F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DF1601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FFFC37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1F9C0A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55FE6F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EBC48C7" w14:textId="77777777" w:rsidTr="00FE14E6">
        <w:trPr>
          <w:trHeight w:val="240"/>
        </w:trPr>
        <w:tc>
          <w:tcPr>
            <w:tcW w:w="1418" w:type="dxa"/>
            <w:tcBorders>
              <w:top w:val="nil"/>
              <w:left w:val="nil"/>
              <w:bottom w:val="nil"/>
              <w:right w:val="nil"/>
            </w:tcBorders>
            <w:shd w:val="clear" w:color="auto" w:fill="auto"/>
            <w:vAlign w:val="center"/>
          </w:tcPr>
          <w:p w14:paraId="3F2863AA"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Denmark</w:t>
            </w:r>
          </w:p>
        </w:tc>
        <w:tc>
          <w:tcPr>
            <w:tcW w:w="1002" w:type="dxa"/>
            <w:tcBorders>
              <w:top w:val="nil"/>
              <w:left w:val="nil"/>
              <w:bottom w:val="nil"/>
              <w:right w:val="nil"/>
            </w:tcBorders>
            <w:shd w:val="clear" w:color="auto" w:fill="auto"/>
            <w:vAlign w:val="center"/>
          </w:tcPr>
          <w:p w14:paraId="0B84382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A6B811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94352E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6D026B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A69CF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85715A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FE6FB3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B3F57D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81AF46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D1E1C6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735971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DF1C26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590DD8D" w14:textId="77777777" w:rsidTr="00FE14E6">
        <w:trPr>
          <w:trHeight w:val="240"/>
        </w:trPr>
        <w:tc>
          <w:tcPr>
            <w:tcW w:w="1418" w:type="dxa"/>
            <w:tcBorders>
              <w:top w:val="nil"/>
              <w:left w:val="nil"/>
              <w:bottom w:val="nil"/>
              <w:right w:val="nil"/>
            </w:tcBorders>
            <w:shd w:val="clear" w:color="auto" w:fill="auto"/>
            <w:vAlign w:val="center"/>
          </w:tcPr>
          <w:p w14:paraId="2840E631"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Estonia</w:t>
            </w:r>
          </w:p>
        </w:tc>
        <w:tc>
          <w:tcPr>
            <w:tcW w:w="1002" w:type="dxa"/>
            <w:tcBorders>
              <w:top w:val="nil"/>
              <w:left w:val="nil"/>
              <w:bottom w:val="nil"/>
              <w:right w:val="nil"/>
            </w:tcBorders>
            <w:shd w:val="clear" w:color="auto" w:fill="auto"/>
            <w:vAlign w:val="center"/>
          </w:tcPr>
          <w:p w14:paraId="5CCBAED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CFFE53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009712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545EC6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68A4CE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2B644C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579DC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F13332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E9E77B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063C72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EDBFFE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8F6225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5F830E3" w14:textId="77777777" w:rsidTr="00FE14E6">
        <w:trPr>
          <w:trHeight w:val="240"/>
        </w:trPr>
        <w:tc>
          <w:tcPr>
            <w:tcW w:w="1418" w:type="dxa"/>
            <w:tcBorders>
              <w:top w:val="nil"/>
              <w:left w:val="nil"/>
              <w:bottom w:val="nil"/>
              <w:right w:val="nil"/>
            </w:tcBorders>
            <w:shd w:val="clear" w:color="auto" w:fill="auto"/>
            <w:vAlign w:val="center"/>
          </w:tcPr>
          <w:p w14:paraId="219023C5"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Finland</w:t>
            </w:r>
          </w:p>
        </w:tc>
        <w:tc>
          <w:tcPr>
            <w:tcW w:w="1002" w:type="dxa"/>
            <w:tcBorders>
              <w:top w:val="nil"/>
              <w:left w:val="nil"/>
              <w:bottom w:val="nil"/>
              <w:right w:val="nil"/>
            </w:tcBorders>
            <w:shd w:val="clear" w:color="auto" w:fill="auto"/>
            <w:vAlign w:val="center"/>
          </w:tcPr>
          <w:p w14:paraId="31B9033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1BD869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EE0088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3B3B7B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09C132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E972B5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86570B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6A2998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6E81FC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218631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C9F74D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C51B77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29C16564" w14:textId="77777777" w:rsidTr="00FE14E6">
        <w:trPr>
          <w:trHeight w:val="240"/>
        </w:trPr>
        <w:tc>
          <w:tcPr>
            <w:tcW w:w="1418" w:type="dxa"/>
            <w:tcBorders>
              <w:top w:val="nil"/>
              <w:left w:val="nil"/>
              <w:bottom w:val="nil"/>
              <w:right w:val="nil"/>
            </w:tcBorders>
            <w:shd w:val="clear" w:color="auto" w:fill="auto"/>
            <w:vAlign w:val="center"/>
          </w:tcPr>
          <w:p w14:paraId="7D785A97"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France</w:t>
            </w:r>
          </w:p>
        </w:tc>
        <w:tc>
          <w:tcPr>
            <w:tcW w:w="1002" w:type="dxa"/>
            <w:tcBorders>
              <w:top w:val="nil"/>
              <w:left w:val="nil"/>
              <w:bottom w:val="nil"/>
              <w:right w:val="nil"/>
            </w:tcBorders>
            <w:shd w:val="clear" w:color="auto" w:fill="auto"/>
            <w:vAlign w:val="center"/>
          </w:tcPr>
          <w:p w14:paraId="0D3842C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267745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5E6D41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3646AA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E5D384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944D5E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0CFF90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5908AA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523389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33E436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6ADBF9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29C85A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5E706F59" w14:textId="77777777" w:rsidTr="00FE14E6">
        <w:trPr>
          <w:trHeight w:val="240"/>
        </w:trPr>
        <w:tc>
          <w:tcPr>
            <w:tcW w:w="1418" w:type="dxa"/>
            <w:tcBorders>
              <w:top w:val="nil"/>
              <w:left w:val="nil"/>
              <w:bottom w:val="nil"/>
              <w:right w:val="nil"/>
            </w:tcBorders>
            <w:shd w:val="clear" w:color="auto" w:fill="auto"/>
            <w:vAlign w:val="center"/>
          </w:tcPr>
          <w:p w14:paraId="7B5B667F"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Germany</w:t>
            </w:r>
          </w:p>
        </w:tc>
        <w:tc>
          <w:tcPr>
            <w:tcW w:w="1002" w:type="dxa"/>
            <w:tcBorders>
              <w:top w:val="nil"/>
              <w:left w:val="nil"/>
              <w:bottom w:val="nil"/>
              <w:right w:val="nil"/>
            </w:tcBorders>
            <w:shd w:val="clear" w:color="auto" w:fill="auto"/>
            <w:vAlign w:val="center"/>
          </w:tcPr>
          <w:p w14:paraId="7C7806A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3A5147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F0E9ED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EF0DC9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94AC2E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423E70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06363A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FF271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305B78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D5F2E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776B1C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F8EA58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0645E1D4" w14:textId="77777777" w:rsidTr="00FE14E6">
        <w:trPr>
          <w:trHeight w:val="240"/>
        </w:trPr>
        <w:tc>
          <w:tcPr>
            <w:tcW w:w="1418" w:type="dxa"/>
            <w:tcBorders>
              <w:top w:val="nil"/>
              <w:left w:val="nil"/>
              <w:bottom w:val="nil"/>
              <w:right w:val="nil"/>
            </w:tcBorders>
            <w:shd w:val="clear" w:color="auto" w:fill="auto"/>
            <w:vAlign w:val="center"/>
          </w:tcPr>
          <w:p w14:paraId="1A6CA497"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Greece</w:t>
            </w:r>
          </w:p>
        </w:tc>
        <w:tc>
          <w:tcPr>
            <w:tcW w:w="1002" w:type="dxa"/>
            <w:tcBorders>
              <w:top w:val="nil"/>
              <w:left w:val="nil"/>
              <w:bottom w:val="nil"/>
              <w:right w:val="nil"/>
            </w:tcBorders>
            <w:shd w:val="clear" w:color="auto" w:fill="auto"/>
            <w:vAlign w:val="center"/>
          </w:tcPr>
          <w:p w14:paraId="54F306F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A5F81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CFDE5E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369503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A36450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F025C6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8A0C7C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B1D9CC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A15271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8893CE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3F22F7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D133E3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66993AD" w14:textId="77777777" w:rsidTr="00FE14E6">
        <w:trPr>
          <w:trHeight w:val="240"/>
        </w:trPr>
        <w:tc>
          <w:tcPr>
            <w:tcW w:w="1418" w:type="dxa"/>
            <w:tcBorders>
              <w:top w:val="nil"/>
              <w:left w:val="nil"/>
              <w:bottom w:val="nil"/>
              <w:right w:val="nil"/>
            </w:tcBorders>
            <w:shd w:val="clear" w:color="auto" w:fill="auto"/>
            <w:vAlign w:val="center"/>
          </w:tcPr>
          <w:p w14:paraId="41F53771"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Hungary</w:t>
            </w:r>
          </w:p>
        </w:tc>
        <w:tc>
          <w:tcPr>
            <w:tcW w:w="1002" w:type="dxa"/>
            <w:tcBorders>
              <w:top w:val="nil"/>
              <w:left w:val="nil"/>
              <w:bottom w:val="nil"/>
              <w:right w:val="nil"/>
            </w:tcBorders>
            <w:shd w:val="clear" w:color="auto" w:fill="auto"/>
            <w:vAlign w:val="center"/>
          </w:tcPr>
          <w:p w14:paraId="775CB11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A0253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65BDC6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D236C0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2F4381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E1975C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1C7DA1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B0752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2EDC7B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713A39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77828E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7C61D9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0661970" w14:textId="77777777" w:rsidTr="00FE14E6">
        <w:trPr>
          <w:trHeight w:val="240"/>
        </w:trPr>
        <w:tc>
          <w:tcPr>
            <w:tcW w:w="1418" w:type="dxa"/>
            <w:tcBorders>
              <w:top w:val="nil"/>
              <w:left w:val="nil"/>
              <w:bottom w:val="nil"/>
              <w:right w:val="nil"/>
            </w:tcBorders>
            <w:shd w:val="clear" w:color="auto" w:fill="auto"/>
            <w:vAlign w:val="center"/>
          </w:tcPr>
          <w:p w14:paraId="5B5336AD"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Ireland</w:t>
            </w:r>
          </w:p>
        </w:tc>
        <w:tc>
          <w:tcPr>
            <w:tcW w:w="1002" w:type="dxa"/>
            <w:tcBorders>
              <w:top w:val="nil"/>
              <w:left w:val="nil"/>
              <w:bottom w:val="nil"/>
              <w:right w:val="nil"/>
            </w:tcBorders>
            <w:shd w:val="clear" w:color="auto" w:fill="auto"/>
            <w:vAlign w:val="center"/>
          </w:tcPr>
          <w:p w14:paraId="22657B1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A2FFEF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E54385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0035FA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C79DDB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A3B90F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A354B9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9A2B7D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273FCA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6B0D0C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8459BD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1792AA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6385DCB" w14:textId="77777777" w:rsidTr="00FE14E6">
        <w:trPr>
          <w:trHeight w:val="240"/>
        </w:trPr>
        <w:tc>
          <w:tcPr>
            <w:tcW w:w="1418" w:type="dxa"/>
            <w:tcBorders>
              <w:top w:val="nil"/>
              <w:left w:val="nil"/>
              <w:bottom w:val="nil"/>
              <w:right w:val="nil"/>
            </w:tcBorders>
            <w:shd w:val="clear" w:color="auto" w:fill="auto"/>
            <w:vAlign w:val="center"/>
          </w:tcPr>
          <w:p w14:paraId="47EAD68C"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Italy</w:t>
            </w:r>
          </w:p>
        </w:tc>
        <w:tc>
          <w:tcPr>
            <w:tcW w:w="1002" w:type="dxa"/>
            <w:tcBorders>
              <w:top w:val="nil"/>
              <w:left w:val="nil"/>
              <w:bottom w:val="nil"/>
              <w:right w:val="nil"/>
            </w:tcBorders>
            <w:shd w:val="clear" w:color="auto" w:fill="auto"/>
            <w:vAlign w:val="center"/>
          </w:tcPr>
          <w:p w14:paraId="1735922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D358F9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AD2FD3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B47BFD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A96F3F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C1B382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B462B0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DEE675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E004C4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C7C06E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D22B3F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75E42D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524275B0" w14:textId="77777777" w:rsidTr="00FE14E6">
        <w:trPr>
          <w:trHeight w:val="240"/>
        </w:trPr>
        <w:tc>
          <w:tcPr>
            <w:tcW w:w="1418" w:type="dxa"/>
            <w:tcBorders>
              <w:top w:val="nil"/>
              <w:left w:val="nil"/>
              <w:bottom w:val="nil"/>
              <w:right w:val="nil"/>
            </w:tcBorders>
            <w:shd w:val="clear" w:color="auto" w:fill="auto"/>
            <w:vAlign w:val="center"/>
          </w:tcPr>
          <w:p w14:paraId="6B732D74"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Latvia</w:t>
            </w:r>
          </w:p>
        </w:tc>
        <w:tc>
          <w:tcPr>
            <w:tcW w:w="1002" w:type="dxa"/>
            <w:tcBorders>
              <w:top w:val="nil"/>
              <w:left w:val="nil"/>
              <w:bottom w:val="nil"/>
              <w:right w:val="nil"/>
            </w:tcBorders>
            <w:shd w:val="clear" w:color="auto" w:fill="auto"/>
            <w:vAlign w:val="center"/>
          </w:tcPr>
          <w:p w14:paraId="3CA3ACF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E2F098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D8E11D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E4EE76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41132A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2D082B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434593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750451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D7667B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276408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D95915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DF4C55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B7F4AB9" w14:textId="77777777" w:rsidTr="00FE14E6">
        <w:trPr>
          <w:trHeight w:val="240"/>
        </w:trPr>
        <w:tc>
          <w:tcPr>
            <w:tcW w:w="1418" w:type="dxa"/>
            <w:tcBorders>
              <w:top w:val="nil"/>
              <w:left w:val="nil"/>
              <w:bottom w:val="nil"/>
              <w:right w:val="nil"/>
            </w:tcBorders>
            <w:shd w:val="clear" w:color="auto" w:fill="auto"/>
            <w:vAlign w:val="center"/>
          </w:tcPr>
          <w:p w14:paraId="5AA9C2CB"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Lithuania</w:t>
            </w:r>
          </w:p>
        </w:tc>
        <w:tc>
          <w:tcPr>
            <w:tcW w:w="1002" w:type="dxa"/>
            <w:tcBorders>
              <w:top w:val="nil"/>
              <w:left w:val="nil"/>
              <w:bottom w:val="nil"/>
              <w:right w:val="nil"/>
            </w:tcBorders>
            <w:shd w:val="clear" w:color="auto" w:fill="auto"/>
            <w:vAlign w:val="center"/>
          </w:tcPr>
          <w:p w14:paraId="3DA2C82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8E4606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C53DF2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8A5E0A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EA7FA3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D37463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C8D2F8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F64300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193069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070690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379344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BD6D39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A69A07A" w14:textId="77777777" w:rsidTr="00FE14E6">
        <w:trPr>
          <w:trHeight w:val="240"/>
        </w:trPr>
        <w:tc>
          <w:tcPr>
            <w:tcW w:w="1418" w:type="dxa"/>
            <w:tcBorders>
              <w:top w:val="nil"/>
              <w:left w:val="nil"/>
              <w:bottom w:val="nil"/>
              <w:right w:val="nil"/>
            </w:tcBorders>
            <w:shd w:val="clear" w:color="auto" w:fill="auto"/>
            <w:vAlign w:val="center"/>
          </w:tcPr>
          <w:p w14:paraId="0D628E60"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Luxembourg</w:t>
            </w:r>
          </w:p>
        </w:tc>
        <w:tc>
          <w:tcPr>
            <w:tcW w:w="1002" w:type="dxa"/>
            <w:tcBorders>
              <w:top w:val="nil"/>
              <w:left w:val="nil"/>
              <w:bottom w:val="nil"/>
              <w:right w:val="nil"/>
            </w:tcBorders>
            <w:shd w:val="clear" w:color="auto" w:fill="auto"/>
            <w:vAlign w:val="center"/>
          </w:tcPr>
          <w:p w14:paraId="18FCB36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17AFE3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677334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5F65C6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7444ED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2922D8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CE98B8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69B959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9C57A0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7E7014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42A185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DF4262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59B73864" w14:textId="77777777" w:rsidTr="00FE14E6">
        <w:trPr>
          <w:trHeight w:val="240"/>
        </w:trPr>
        <w:tc>
          <w:tcPr>
            <w:tcW w:w="1418" w:type="dxa"/>
            <w:tcBorders>
              <w:top w:val="nil"/>
              <w:left w:val="nil"/>
              <w:bottom w:val="nil"/>
              <w:right w:val="nil"/>
            </w:tcBorders>
            <w:shd w:val="clear" w:color="auto" w:fill="auto"/>
            <w:vAlign w:val="center"/>
          </w:tcPr>
          <w:p w14:paraId="413E6C7E"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Malta</w:t>
            </w:r>
          </w:p>
        </w:tc>
        <w:tc>
          <w:tcPr>
            <w:tcW w:w="1002" w:type="dxa"/>
            <w:tcBorders>
              <w:top w:val="nil"/>
              <w:left w:val="nil"/>
              <w:bottom w:val="nil"/>
              <w:right w:val="nil"/>
            </w:tcBorders>
            <w:shd w:val="clear" w:color="auto" w:fill="auto"/>
            <w:vAlign w:val="center"/>
          </w:tcPr>
          <w:p w14:paraId="12D5078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18D784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B4C90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36224A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724FB1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0C1E58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98EE75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A4D23F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C6A434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3A4C91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3C4968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7CFCB4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53C1AE5" w14:textId="77777777" w:rsidTr="00FE14E6">
        <w:trPr>
          <w:trHeight w:val="240"/>
        </w:trPr>
        <w:tc>
          <w:tcPr>
            <w:tcW w:w="1418" w:type="dxa"/>
            <w:tcBorders>
              <w:top w:val="nil"/>
              <w:left w:val="nil"/>
              <w:bottom w:val="nil"/>
              <w:right w:val="nil"/>
            </w:tcBorders>
            <w:shd w:val="clear" w:color="auto" w:fill="auto"/>
            <w:vAlign w:val="center"/>
          </w:tcPr>
          <w:p w14:paraId="64FB31FD"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Netherlands</w:t>
            </w:r>
          </w:p>
        </w:tc>
        <w:tc>
          <w:tcPr>
            <w:tcW w:w="1002" w:type="dxa"/>
            <w:tcBorders>
              <w:top w:val="nil"/>
              <w:left w:val="nil"/>
              <w:bottom w:val="nil"/>
              <w:right w:val="nil"/>
            </w:tcBorders>
            <w:shd w:val="clear" w:color="auto" w:fill="auto"/>
            <w:vAlign w:val="center"/>
          </w:tcPr>
          <w:p w14:paraId="13B992B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13DA4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4CBB4C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5E3349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8669B0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356C25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269AF0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B6BDD2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41023E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A3EC6D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55FD3B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8490B1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E4D5F5F" w14:textId="77777777" w:rsidTr="00FE14E6">
        <w:trPr>
          <w:trHeight w:val="240"/>
        </w:trPr>
        <w:tc>
          <w:tcPr>
            <w:tcW w:w="1418" w:type="dxa"/>
            <w:tcBorders>
              <w:top w:val="nil"/>
              <w:left w:val="nil"/>
              <w:bottom w:val="nil"/>
              <w:right w:val="nil"/>
            </w:tcBorders>
            <w:shd w:val="clear" w:color="auto" w:fill="auto"/>
            <w:vAlign w:val="center"/>
          </w:tcPr>
          <w:p w14:paraId="1DE0A859"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Poland</w:t>
            </w:r>
          </w:p>
        </w:tc>
        <w:tc>
          <w:tcPr>
            <w:tcW w:w="1002" w:type="dxa"/>
            <w:tcBorders>
              <w:top w:val="nil"/>
              <w:left w:val="nil"/>
              <w:bottom w:val="nil"/>
              <w:right w:val="nil"/>
            </w:tcBorders>
            <w:shd w:val="clear" w:color="auto" w:fill="auto"/>
            <w:vAlign w:val="center"/>
          </w:tcPr>
          <w:p w14:paraId="4EA71A3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BA4F56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266AF2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85A636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EA53AE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3D13C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CF9CF6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696BF5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0366DE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3230AD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2639E5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2BF41D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EE78512" w14:textId="77777777" w:rsidTr="00FE14E6">
        <w:trPr>
          <w:trHeight w:val="240"/>
        </w:trPr>
        <w:tc>
          <w:tcPr>
            <w:tcW w:w="1418" w:type="dxa"/>
            <w:tcBorders>
              <w:top w:val="nil"/>
              <w:left w:val="nil"/>
              <w:bottom w:val="nil"/>
              <w:right w:val="nil"/>
            </w:tcBorders>
            <w:shd w:val="clear" w:color="auto" w:fill="auto"/>
            <w:vAlign w:val="center"/>
          </w:tcPr>
          <w:p w14:paraId="095094EF"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Portugal</w:t>
            </w:r>
          </w:p>
        </w:tc>
        <w:tc>
          <w:tcPr>
            <w:tcW w:w="1002" w:type="dxa"/>
            <w:tcBorders>
              <w:top w:val="nil"/>
              <w:left w:val="nil"/>
              <w:bottom w:val="nil"/>
              <w:right w:val="nil"/>
            </w:tcBorders>
            <w:shd w:val="clear" w:color="auto" w:fill="auto"/>
            <w:vAlign w:val="center"/>
          </w:tcPr>
          <w:p w14:paraId="736E4AF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93FFEF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7260E8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A08D42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FBF6DA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DDD795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4845C1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4CCB5C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C6605E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0FC755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02D392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1F77F9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1D5016A5" w14:textId="77777777" w:rsidTr="00FE14E6">
        <w:trPr>
          <w:trHeight w:val="240"/>
        </w:trPr>
        <w:tc>
          <w:tcPr>
            <w:tcW w:w="1418" w:type="dxa"/>
            <w:tcBorders>
              <w:top w:val="nil"/>
              <w:left w:val="nil"/>
              <w:bottom w:val="nil"/>
              <w:right w:val="nil"/>
            </w:tcBorders>
            <w:shd w:val="clear" w:color="auto" w:fill="auto"/>
            <w:vAlign w:val="center"/>
          </w:tcPr>
          <w:p w14:paraId="12E8F7FB"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Romania</w:t>
            </w:r>
          </w:p>
        </w:tc>
        <w:tc>
          <w:tcPr>
            <w:tcW w:w="1002" w:type="dxa"/>
            <w:tcBorders>
              <w:top w:val="nil"/>
              <w:left w:val="nil"/>
              <w:bottom w:val="nil"/>
              <w:right w:val="nil"/>
            </w:tcBorders>
            <w:shd w:val="clear" w:color="auto" w:fill="auto"/>
            <w:vAlign w:val="center"/>
          </w:tcPr>
          <w:p w14:paraId="0E7E162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62491F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400624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DC65A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D829A5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667737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9C4715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03C244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E481780"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EBA585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DDB45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FFDF94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3F55D49" w14:textId="77777777" w:rsidTr="00FE14E6">
        <w:trPr>
          <w:trHeight w:val="240"/>
        </w:trPr>
        <w:tc>
          <w:tcPr>
            <w:tcW w:w="1418" w:type="dxa"/>
            <w:tcBorders>
              <w:top w:val="nil"/>
              <w:left w:val="nil"/>
              <w:bottom w:val="nil"/>
              <w:right w:val="nil"/>
            </w:tcBorders>
            <w:shd w:val="clear" w:color="auto" w:fill="auto"/>
            <w:vAlign w:val="center"/>
          </w:tcPr>
          <w:p w14:paraId="24817E3A"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lastRenderedPageBreak/>
              <w:t>Slovakia</w:t>
            </w:r>
          </w:p>
        </w:tc>
        <w:tc>
          <w:tcPr>
            <w:tcW w:w="1002" w:type="dxa"/>
            <w:tcBorders>
              <w:top w:val="nil"/>
              <w:left w:val="nil"/>
              <w:bottom w:val="nil"/>
              <w:right w:val="nil"/>
            </w:tcBorders>
            <w:shd w:val="clear" w:color="auto" w:fill="auto"/>
            <w:vAlign w:val="center"/>
          </w:tcPr>
          <w:p w14:paraId="16D4391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69EB57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1A38F9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AC837A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5E0C94B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3B29C3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61F61A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CF28A6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FB379F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35BB51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03E95C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C04170F"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1BE75ED" w14:textId="77777777" w:rsidTr="00FE14E6">
        <w:trPr>
          <w:trHeight w:val="240"/>
        </w:trPr>
        <w:tc>
          <w:tcPr>
            <w:tcW w:w="1418" w:type="dxa"/>
            <w:tcBorders>
              <w:top w:val="nil"/>
              <w:left w:val="nil"/>
              <w:bottom w:val="nil"/>
              <w:right w:val="nil"/>
            </w:tcBorders>
            <w:shd w:val="clear" w:color="auto" w:fill="auto"/>
            <w:vAlign w:val="center"/>
          </w:tcPr>
          <w:p w14:paraId="57089442"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Slovenia</w:t>
            </w:r>
          </w:p>
        </w:tc>
        <w:tc>
          <w:tcPr>
            <w:tcW w:w="1002" w:type="dxa"/>
            <w:tcBorders>
              <w:top w:val="nil"/>
              <w:left w:val="nil"/>
              <w:bottom w:val="nil"/>
              <w:right w:val="nil"/>
            </w:tcBorders>
            <w:shd w:val="clear" w:color="auto" w:fill="auto"/>
            <w:vAlign w:val="center"/>
          </w:tcPr>
          <w:p w14:paraId="7F2C808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94C22C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8DFBEE8"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AAB991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41D7DF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A757E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87A9A6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28219C4"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4233E7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71FE89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E29E94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8E62FA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61A9A494" w14:textId="77777777" w:rsidTr="00FE14E6">
        <w:trPr>
          <w:trHeight w:val="240"/>
        </w:trPr>
        <w:tc>
          <w:tcPr>
            <w:tcW w:w="1418" w:type="dxa"/>
            <w:tcBorders>
              <w:top w:val="nil"/>
              <w:left w:val="nil"/>
              <w:bottom w:val="nil"/>
              <w:right w:val="nil"/>
            </w:tcBorders>
            <w:shd w:val="clear" w:color="auto" w:fill="auto"/>
            <w:vAlign w:val="center"/>
          </w:tcPr>
          <w:p w14:paraId="62BEECA6"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Spain</w:t>
            </w:r>
          </w:p>
        </w:tc>
        <w:tc>
          <w:tcPr>
            <w:tcW w:w="1002" w:type="dxa"/>
            <w:tcBorders>
              <w:top w:val="nil"/>
              <w:left w:val="nil"/>
              <w:bottom w:val="nil"/>
              <w:right w:val="nil"/>
            </w:tcBorders>
            <w:shd w:val="clear" w:color="auto" w:fill="auto"/>
            <w:vAlign w:val="center"/>
          </w:tcPr>
          <w:p w14:paraId="5189773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1AE794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D706B6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CD4D52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2C026D13"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741F29F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A99240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007BE71"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421BAB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D05954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A3D0D4E"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3341F82"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77BE5839" w14:textId="77777777" w:rsidTr="00FE14E6">
        <w:trPr>
          <w:trHeight w:val="240"/>
        </w:trPr>
        <w:tc>
          <w:tcPr>
            <w:tcW w:w="1418" w:type="dxa"/>
            <w:tcBorders>
              <w:top w:val="nil"/>
              <w:left w:val="nil"/>
              <w:bottom w:val="nil"/>
              <w:right w:val="nil"/>
            </w:tcBorders>
            <w:shd w:val="clear" w:color="auto" w:fill="auto"/>
            <w:vAlign w:val="center"/>
          </w:tcPr>
          <w:p w14:paraId="441BA040" w14:textId="77777777" w:rsidR="00EF3326" w:rsidRPr="00EF3326" w:rsidRDefault="00EF3326" w:rsidP="00FE14E6">
            <w:pPr>
              <w:spacing w:line="240" w:lineRule="auto"/>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Sweden</w:t>
            </w:r>
          </w:p>
        </w:tc>
        <w:tc>
          <w:tcPr>
            <w:tcW w:w="1002" w:type="dxa"/>
            <w:tcBorders>
              <w:top w:val="nil"/>
              <w:left w:val="nil"/>
              <w:bottom w:val="nil"/>
              <w:right w:val="nil"/>
            </w:tcBorders>
            <w:shd w:val="clear" w:color="auto" w:fill="auto"/>
            <w:vAlign w:val="center"/>
          </w:tcPr>
          <w:p w14:paraId="72DF92F6"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615CDC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D84CA4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A50BDF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6957597"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ECD042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4A257EB9"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1B7B535B"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5397CDC"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6977E39A"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3763896D"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c>
          <w:tcPr>
            <w:tcW w:w="1180" w:type="dxa"/>
            <w:tcBorders>
              <w:top w:val="nil"/>
              <w:left w:val="nil"/>
              <w:bottom w:val="nil"/>
              <w:right w:val="nil"/>
            </w:tcBorders>
            <w:shd w:val="clear" w:color="auto" w:fill="auto"/>
            <w:vAlign w:val="center"/>
          </w:tcPr>
          <w:p w14:paraId="009BE575" w14:textId="77777777" w:rsidR="00EF3326" w:rsidRPr="00EF3326" w:rsidRDefault="00EF3326" w:rsidP="00FE14E6">
            <w:pPr>
              <w:spacing w:line="240" w:lineRule="auto"/>
              <w:jc w:val="center"/>
              <w:rPr>
                <w:rFonts w:ascii="Times New Roman" w:eastAsia="Times New Roman" w:hAnsi="Times New Roman" w:cs="Times New Roman"/>
                <w:color w:val="000000"/>
                <w:sz w:val="20"/>
                <w:szCs w:val="20"/>
                <w:lang w:val="en-US"/>
              </w:rPr>
            </w:pPr>
            <w:r w:rsidRPr="00EF3326">
              <w:rPr>
                <w:rFonts w:ascii="Times New Roman" w:eastAsia="Times New Roman" w:hAnsi="Times New Roman" w:cs="Times New Roman"/>
                <w:color w:val="000000"/>
                <w:sz w:val="20"/>
                <w:szCs w:val="20"/>
                <w:lang w:val="en-US"/>
              </w:rPr>
              <w:t>XX</w:t>
            </w:r>
          </w:p>
        </w:tc>
      </w:tr>
      <w:tr w:rsidR="00EF3326" w:rsidRPr="00EF3326" w14:paraId="49C6F35F" w14:textId="77777777" w:rsidTr="00FE14E6">
        <w:trPr>
          <w:trHeight w:val="240"/>
        </w:trPr>
        <w:tc>
          <w:tcPr>
            <w:tcW w:w="1418" w:type="dxa"/>
            <w:tcBorders>
              <w:top w:val="nil"/>
              <w:left w:val="nil"/>
              <w:bottom w:val="single" w:sz="4" w:space="0" w:color="000000"/>
              <w:right w:val="nil"/>
            </w:tcBorders>
            <w:shd w:val="clear" w:color="auto" w:fill="auto"/>
            <w:vAlign w:val="center"/>
          </w:tcPr>
          <w:p w14:paraId="5C4B6EAE" w14:textId="77777777" w:rsidR="00EF3326" w:rsidRPr="00EF3326" w:rsidRDefault="00EF3326" w:rsidP="00FE14E6">
            <w:pPr>
              <w:spacing w:line="240" w:lineRule="auto"/>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All countries</w:t>
            </w:r>
          </w:p>
        </w:tc>
        <w:tc>
          <w:tcPr>
            <w:tcW w:w="1002" w:type="dxa"/>
            <w:tcBorders>
              <w:top w:val="nil"/>
              <w:left w:val="nil"/>
              <w:bottom w:val="single" w:sz="4" w:space="0" w:color="000000"/>
              <w:right w:val="nil"/>
            </w:tcBorders>
            <w:shd w:val="clear" w:color="auto" w:fill="auto"/>
            <w:vAlign w:val="center"/>
          </w:tcPr>
          <w:p w14:paraId="54E1E4D9"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7915384A"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3E1D5875"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06D757CD"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0E4FF80B"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2CEB63B0"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5D5C186C"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3121DDFF"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7B4E55A7"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0738D597"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2A66C751"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c>
          <w:tcPr>
            <w:tcW w:w="1180" w:type="dxa"/>
            <w:tcBorders>
              <w:top w:val="nil"/>
              <w:left w:val="nil"/>
              <w:bottom w:val="single" w:sz="4" w:space="0" w:color="000000"/>
              <w:right w:val="nil"/>
            </w:tcBorders>
            <w:shd w:val="clear" w:color="auto" w:fill="auto"/>
            <w:vAlign w:val="center"/>
          </w:tcPr>
          <w:p w14:paraId="43F93083" w14:textId="77777777" w:rsidR="00EF3326" w:rsidRPr="00EF3326" w:rsidRDefault="00EF3326" w:rsidP="00FE14E6">
            <w:pPr>
              <w:spacing w:line="240" w:lineRule="auto"/>
              <w:jc w:val="center"/>
              <w:rPr>
                <w:rFonts w:ascii="Times New Roman" w:eastAsia="Times New Roman" w:hAnsi="Times New Roman" w:cs="Times New Roman"/>
                <w:b/>
                <w:color w:val="000000"/>
                <w:sz w:val="20"/>
                <w:szCs w:val="20"/>
                <w:lang w:val="en-US"/>
              </w:rPr>
            </w:pPr>
            <w:r w:rsidRPr="00EF3326">
              <w:rPr>
                <w:rFonts w:ascii="Times New Roman" w:eastAsia="Times New Roman" w:hAnsi="Times New Roman" w:cs="Times New Roman"/>
                <w:b/>
                <w:color w:val="000000"/>
                <w:sz w:val="20"/>
                <w:szCs w:val="20"/>
                <w:lang w:val="en-US"/>
              </w:rPr>
              <w:t>XX</w:t>
            </w:r>
          </w:p>
        </w:tc>
      </w:tr>
    </w:tbl>
    <w:p w14:paraId="70735EEC" w14:textId="34ADF879" w:rsidR="00EF3326" w:rsidRPr="00EF3326" w:rsidRDefault="00EF3326" w:rsidP="00EF3326">
      <w:pPr>
        <w:rPr>
          <w:rFonts w:ascii="Times New Roman" w:eastAsia="Times New Roman" w:hAnsi="Times New Roman" w:cs="Times New Roman"/>
          <w:lang w:val="en-US"/>
        </w:rPr>
      </w:pPr>
      <w:r>
        <w:rPr>
          <w:rFonts w:ascii="Times New Roman" w:eastAsia="Times New Roman" w:hAnsi="Times New Roman" w:cs="Times New Roman"/>
          <w:i/>
          <w:iCs/>
          <w:lang w:val="en-US"/>
        </w:rPr>
        <w:t>Note</w:t>
      </w:r>
      <w:r>
        <w:rPr>
          <w:rFonts w:ascii="Times New Roman" w:eastAsia="Times New Roman" w:hAnsi="Times New Roman" w:cs="Times New Roman"/>
          <w:lang w:val="en-US"/>
        </w:rPr>
        <w:t>. [</w:t>
      </w:r>
      <w:r w:rsidRPr="00EF3326">
        <w:rPr>
          <w:rFonts w:ascii="Times New Roman" w:eastAsia="Times New Roman" w:hAnsi="Times New Roman" w:cs="Times New Roman"/>
          <w:highlight w:val="yellow"/>
          <w:lang w:val="en-US"/>
        </w:rPr>
        <w:t>We will insert one table for each measure</w:t>
      </w:r>
      <w:r>
        <w:rPr>
          <w:rFonts w:ascii="Times New Roman" w:eastAsia="Times New Roman" w:hAnsi="Times New Roman" w:cs="Times New Roman"/>
          <w:lang w:val="en-US"/>
        </w:rPr>
        <w:t>]</w:t>
      </w:r>
    </w:p>
    <w:p w14:paraId="150D74A7" w14:textId="77777777" w:rsidR="00EF3326" w:rsidRPr="00EF3326" w:rsidRDefault="00EF3326" w:rsidP="00EF3326">
      <w:pPr>
        <w:rPr>
          <w:rFonts w:ascii="Times New Roman" w:eastAsia="Times New Roman" w:hAnsi="Times New Roman" w:cs="Times New Roman"/>
          <w:lang w:val="en-US"/>
        </w:rPr>
      </w:pPr>
    </w:p>
    <w:p w14:paraId="286AB285" w14:textId="77777777" w:rsidR="00F96DE9" w:rsidRPr="00EF3326" w:rsidRDefault="00F96DE9">
      <w:pPr>
        <w:spacing w:line="480" w:lineRule="auto"/>
        <w:ind w:left="480"/>
        <w:rPr>
          <w:rFonts w:ascii="Times New Roman" w:eastAsia="Times New Roman" w:hAnsi="Times New Roman" w:cs="Times New Roman"/>
          <w:sz w:val="24"/>
          <w:szCs w:val="24"/>
          <w:lang w:val="en-US"/>
        </w:rPr>
      </w:pPr>
    </w:p>
    <w:sectPr w:rsidR="00F96DE9" w:rsidRPr="00EF3326" w:rsidSect="0081483B">
      <w:headerReference w:type="default" r:id="rId116"/>
      <w:pgSz w:w="16838" w:h="11906" w:orient="landscape"/>
      <w:pgMar w:top="1417" w:right="1417" w:bottom="1417" w:left="1417" w:header="708" w:footer="708" w:gutter="0"/>
      <w:pgNumType w:start="47"/>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Mary Louise Pomeroy" w:date="2024-01-25T13:10:00Z" w:initials="MLP">
    <w:p w14:paraId="39E27B13" w14:textId="77777777" w:rsidR="000B30A9" w:rsidRDefault="000B30A9" w:rsidP="000B30A9">
      <w:pPr>
        <w:pStyle w:val="CommentText"/>
      </w:pPr>
      <w:r>
        <w:rPr>
          <w:rStyle w:val="CommentReference"/>
        </w:rPr>
        <w:annotationRef/>
      </w:r>
      <w:r>
        <w:t>Countries, languages, and cultures</w:t>
      </w:r>
    </w:p>
  </w:comment>
  <w:comment w:id="12" w:author="Mary Louise Pomeroy" w:date="2024-01-25T13:15:00Z" w:initials="MLP">
    <w:p w14:paraId="2682EC93" w14:textId="77777777" w:rsidR="00E77307" w:rsidRDefault="00E77307" w:rsidP="00E77307">
      <w:pPr>
        <w:pStyle w:val="CommentText"/>
      </w:pPr>
      <w:r>
        <w:rPr>
          <w:rStyle w:val="CommentReference"/>
        </w:rPr>
        <w:annotationRef/>
      </w:r>
      <w:r>
        <w:t>Please also consider referencing this article, in which we found that loneliness (and social isolation) were associated with future skilled nursing facility use and long-term nursing home placement in a nationally-representative sample of older adults in the United States.</w:t>
      </w:r>
    </w:p>
    <w:p w14:paraId="07BA82B8" w14:textId="77777777" w:rsidR="00E77307" w:rsidRDefault="00E77307" w:rsidP="00E77307">
      <w:pPr>
        <w:pStyle w:val="CommentText"/>
      </w:pPr>
    </w:p>
    <w:p w14:paraId="6410F41C" w14:textId="77777777" w:rsidR="00E77307" w:rsidRDefault="00E77307" w:rsidP="00E77307">
      <w:pPr>
        <w:pStyle w:val="CommentText"/>
      </w:pPr>
      <w:r>
        <w:t xml:space="preserve">Pomeroy, M. L., Cudjoe, T. K. M., Cuellar, A. E., Ihara, E. S., Ornstein, K. A., Bollens-Lund, E., Kotwal, A. A., &amp; Gimm, G. W. (2023). Association of social isolation with hospitalization and nursing home entry among community-dwelling older adults. </w:t>
      </w:r>
      <w:r>
        <w:rPr>
          <w:i/>
          <w:iCs/>
        </w:rPr>
        <w:t>JAMA Internal Medicine</w:t>
      </w:r>
      <w:r>
        <w:t>. https://doi.org/10.1001/jamainternmed.2023.3064</w:t>
      </w:r>
    </w:p>
  </w:comment>
  <w:comment w:id="13" w:author="Mary Louise Pomeroy" w:date="2024-01-25T13:19:00Z" w:initials="MLP">
    <w:p w14:paraId="48D86663" w14:textId="77777777" w:rsidR="00563138" w:rsidRDefault="00563138" w:rsidP="00563138">
      <w:pPr>
        <w:pStyle w:val="CommentText"/>
      </w:pPr>
      <w:r>
        <w:rPr>
          <w:rStyle w:val="CommentReference"/>
        </w:rPr>
        <w:annotationRef/>
      </w:r>
      <w:r>
        <w:t>The conceptual difference between loneliness and social isolation should be defined here or perhaps earlier. It feels like social isolation is brought up here without sufficient context.</w:t>
      </w:r>
    </w:p>
  </w:comment>
  <w:comment w:id="14" w:author="Mary Louise Pomeroy" w:date="2024-01-25T13:21:00Z" w:initials="MLP">
    <w:p w14:paraId="7C9430A8" w14:textId="77777777" w:rsidR="00E41991" w:rsidRDefault="00C45E74" w:rsidP="00E41991">
      <w:pPr>
        <w:pStyle w:val="CommentText"/>
      </w:pPr>
      <w:r>
        <w:rPr>
          <w:rStyle w:val="CommentReference"/>
        </w:rPr>
        <w:annotationRef/>
      </w:r>
      <w:r w:rsidR="00E41991">
        <w:rPr>
          <w:lang w:val="fr-FR"/>
        </w:rPr>
        <w:t>Potential confounders might also include access issues., i.e., insufficient access to care or caregivers which may predict both loneliness and mortality.</w:t>
      </w:r>
    </w:p>
  </w:comment>
  <w:comment w:id="15" w:author="Mary Louise Pomeroy" w:date="2024-01-25T13:25:00Z" w:initials="MLP">
    <w:p w14:paraId="1FF3127E" w14:textId="77777777" w:rsidR="00CD4C65" w:rsidRDefault="00CD4C65" w:rsidP="00CD4C65">
      <w:pPr>
        <w:pStyle w:val="CommentText"/>
      </w:pPr>
      <w:r>
        <w:rPr>
          <w:rStyle w:val="CommentReference"/>
        </w:rPr>
        <w:annotationRef/>
      </w:r>
      <w:r>
        <w:t>It is worth mentioning that the majority of studies do not include measures of both loneliness and social isolation in the same sample. Many studies conclude that their research findings reflect the effects of loneliness without measuring social isolation, and visa versa. This adds additional difficulty to teasing apart their independent risks for health.</w:t>
      </w:r>
    </w:p>
  </w:comment>
  <w:comment w:id="16" w:author="Mary Louise Pomeroy" w:date="2024-01-25T14:17:00Z" w:initials="MLP">
    <w:p w14:paraId="318F3D5D" w14:textId="77777777" w:rsidR="00165980" w:rsidRDefault="00165980" w:rsidP="00165980">
      <w:pPr>
        <w:pStyle w:val="CommentText"/>
      </w:pPr>
      <w:r>
        <w:rPr>
          <w:rStyle w:val="CommentReference"/>
        </w:rPr>
        <w:annotationRef/>
      </w:r>
      <w:r>
        <w:t>It would be worth acknowledging some of the work that has gone into solidifying consensus around this issue. See:</w:t>
      </w:r>
    </w:p>
    <w:p w14:paraId="5F31D6AD" w14:textId="77777777" w:rsidR="00165980" w:rsidRDefault="00165980" w:rsidP="00165980">
      <w:pPr>
        <w:pStyle w:val="CommentText"/>
      </w:pPr>
    </w:p>
    <w:p w14:paraId="1605860A" w14:textId="77777777" w:rsidR="00165980" w:rsidRDefault="00165980" w:rsidP="00165980">
      <w:pPr>
        <w:pStyle w:val="CommentText"/>
      </w:pPr>
      <w:r>
        <w:t xml:space="preserve">Fried, L., Prohaska, T., Burholt, V., Burns, A., Golden, J., Hawkley, L., Lawlor, B., Leavey, G., Lubben, J., O’Sullivan, R., Perissinotto, C., van Tilburg, T., Tully, M., &amp; Victor, C. (2020). A unified approach to loneliness. </w:t>
      </w:r>
      <w:r>
        <w:rPr>
          <w:i/>
          <w:iCs/>
        </w:rPr>
        <w:t>The Lancet</w:t>
      </w:r>
      <w:r>
        <w:t xml:space="preserve">, </w:t>
      </w:r>
      <w:r>
        <w:rPr>
          <w:i/>
          <w:iCs/>
        </w:rPr>
        <w:t>395</w:t>
      </w:r>
      <w:r>
        <w:t>(10218), 114. https://doi.org/10.1016/S0140-6736(19)32533-4</w:t>
      </w:r>
    </w:p>
    <w:p w14:paraId="6CF3E347" w14:textId="77777777" w:rsidR="00165980" w:rsidRDefault="00165980" w:rsidP="00165980">
      <w:pPr>
        <w:pStyle w:val="CommentText"/>
      </w:pPr>
    </w:p>
    <w:p w14:paraId="2C415A46" w14:textId="77777777" w:rsidR="00165980" w:rsidRDefault="00165980" w:rsidP="00165980">
      <w:pPr>
        <w:pStyle w:val="CommentText"/>
      </w:pPr>
      <w:r>
        <w:t xml:space="preserve">Prohaska, T., Burholt, V., Burns, A., Golden, J., Hawkley, L., Lawlor, B., Leavey, G., Lubben, J., O’Sullivan, R., Perissinotto, C., Tilburg, T. van, Tully, M., Victor, C., &amp; Fried, L. (2020). Consensus statement: Loneliness in older adults, the 21st century social determinant of health? </w:t>
      </w:r>
      <w:r>
        <w:rPr>
          <w:i/>
          <w:iCs/>
        </w:rPr>
        <w:t>BMJ Open</w:t>
      </w:r>
      <w:r>
        <w:t xml:space="preserve">, </w:t>
      </w:r>
      <w:r>
        <w:rPr>
          <w:i/>
          <w:iCs/>
        </w:rPr>
        <w:t>10</w:t>
      </w:r>
      <w:r>
        <w:t xml:space="preserve">(8), e034967. </w:t>
      </w:r>
      <w:hyperlink r:id="rId1" w:history="1">
        <w:r w:rsidRPr="00B7234E">
          <w:rPr>
            <w:rStyle w:val="Hyperlink"/>
          </w:rPr>
          <w:t>https://doi.org/10.1136/bmjopen-2019-034967</w:t>
        </w:r>
      </w:hyperlink>
    </w:p>
  </w:comment>
  <w:comment w:id="17" w:author="Mary Louise Pomeroy" w:date="2024-01-25T13:29:00Z" w:initials="MLP">
    <w:p w14:paraId="6716F627" w14:textId="6C5FF6C3" w:rsidR="009842B2" w:rsidRDefault="00401C30" w:rsidP="009842B2">
      <w:pPr>
        <w:pStyle w:val="CommentText"/>
      </w:pPr>
      <w:r>
        <w:rPr>
          <w:rStyle w:val="CommentReference"/>
        </w:rPr>
        <w:annotationRef/>
      </w:r>
      <w:r w:rsidR="009842B2">
        <w:rPr>
          <w:lang w:val="fr-FR"/>
        </w:rPr>
        <w:t>Personal opinion: I feel that there are inherent limitations to using “subjective social isolation” as the definition for loneliness. I instead view it as one potential component of loneliness (such as in the UCLA loneliness scale).</w:t>
      </w:r>
    </w:p>
    <w:p w14:paraId="76EE1B9E" w14:textId="77777777" w:rsidR="009842B2" w:rsidRDefault="009842B2" w:rsidP="009842B2">
      <w:pPr>
        <w:pStyle w:val="CommentText"/>
      </w:pPr>
    </w:p>
    <w:p w14:paraId="43566AF2" w14:textId="77777777" w:rsidR="009842B2" w:rsidRDefault="009842B2" w:rsidP="009842B2">
      <w:pPr>
        <w:pStyle w:val="CommentText"/>
      </w:pPr>
      <w:r>
        <w:rPr>
          <w:lang w:val="fr-FR"/>
        </w:rPr>
        <w:t>Loneliness is generally perceived as a negative emotional experience. In contrast, an individual could perceive that they are socially isolated yet be satisfied with that arrangement. Many individuals are happily socially isolated. As such, I think the latter definition, which reflects a feeling of discontent with the level or quality of one’s social relations, more accurately defines loneliness.</w:t>
      </w:r>
    </w:p>
  </w:comment>
  <w:comment w:id="18" w:author="Mary Louise Pomeroy" w:date="2024-01-25T13:49:00Z" w:initials="MLP">
    <w:p w14:paraId="4470A7AD" w14:textId="38B0B593" w:rsidR="007276E4" w:rsidRDefault="007276E4" w:rsidP="007276E4">
      <w:pPr>
        <w:pStyle w:val="CommentText"/>
      </w:pPr>
      <w:r>
        <w:rPr>
          <w:rStyle w:val="CommentReference"/>
        </w:rPr>
        <w:annotationRef/>
      </w:r>
      <w:r>
        <w:t>Are social loneliness and emotional loneliness closely correlated? How often do they co-occur thus how critical is it that measures differentiate?</w:t>
      </w:r>
    </w:p>
  </w:comment>
  <w:comment w:id="19" w:author="Mary Louise Pomeroy" w:date="2024-01-25T13:31:00Z" w:initials="MLP">
    <w:p w14:paraId="78BAB589" w14:textId="6D6298AA" w:rsidR="00D43B3B" w:rsidRDefault="00D43B3B" w:rsidP="00D43B3B">
      <w:pPr>
        <w:pStyle w:val="CommentText"/>
      </w:pPr>
      <w:r>
        <w:rPr>
          <w:rStyle w:val="CommentReference"/>
        </w:rPr>
        <w:annotationRef/>
      </w:r>
      <w:r>
        <w:t>Simplify this language.</w:t>
      </w:r>
    </w:p>
  </w:comment>
  <w:comment w:id="20" w:author="Mary Louise Pomeroy" w:date="2024-01-25T13:35:00Z" w:initials="MLP">
    <w:p w14:paraId="0360B2C5" w14:textId="77777777" w:rsidR="006D15A4" w:rsidRDefault="006D15A4" w:rsidP="006D15A4">
      <w:pPr>
        <w:pStyle w:val="CommentText"/>
      </w:pPr>
      <w:r>
        <w:rPr>
          <w:rStyle w:val="CommentReference"/>
        </w:rPr>
        <w:annotationRef/>
      </w:r>
      <w:r>
        <w:t>Can you summarize the two single-items to clarify how they differ conceptually, which will help the reader interpret your next statistics.</w:t>
      </w:r>
    </w:p>
  </w:comment>
  <w:comment w:id="21" w:author="Mary Louise Pomeroy" w:date="2024-01-25T13:34:00Z" w:initials="MLP">
    <w:p w14:paraId="282CE9AF" w14:textId="77777777" w:rsidR="00FD0CA0" w:rsidRDefault="002E0583" w:rsidP="00FD0CA0">
      <w:pPr>
        <w:pStyle w:val="CommentText"/>
      </w:pPr>
      <w:r>
        <w:rPr>
          <w:rStyle w:val="CommentReference"/>
        </w:rPr>
        <w:annotationRef/>
      </w:r>
      <w:r w:rsidR="00FD0CA0">
        <w:rPr>
          <w:lang w:val="fr-FR"/>
        </w:rPr>
        <w:t>4% doesn’t seem terribly concerning. Perhaps instead focus on how rates vary up to 8% in N states.</w:t>
      </w:r>
    </w:p>
  </w:comment>
  <w:comment w:id="26" w:author="Mary Louise Pomeroy" w:date="2024-01-25T13:37:00Z" w:initials="MLP">
    <w:p w14:paraId="58DC90D4" w14:textId="77777777" w:rsidR="007679E6" w:rsidRDefault="007679E6" w:rsidP="007679E6">
      <w:pPr>
        <w:pStyle w:val="CommentText"/>
      </w:pPr>
      <w:r>
        <w:rPr>
          <w:rStyle w:val="CommentReference"/>
        </w:rPr>
        <w:annotationRef/>
      </w:r>
      <w:r>
        <w:t>Excellent point.</w:t>
      </w:r>
    </w:p>
  </w:comment>
  <w:comment w:id="27" w:author="Mary Louise Pomeroy" w:date="2024-01-25T13:39:00Z" w:initials="MLP">
    <w:p w14:paraId="7AF8E8E6" w14:textId="77777777" w:rsidR="00334B21" w:rsidRDefault="00334B21" w:rsidP="00334B21">
      <w:pPr>
        <w:pStyle w:val="CommentText"/>
      </w:pPr>
      <w:r>
        <w:rPr>
          <w:rStyle w:val="CommentReference"/>
        </w:rPr>
        <w:annotationRef/>
      </w:r>
      <w:r>
        <w:t>Up to this point I have been wondering whether the authors would address issues related to cultural differences in interpretation of loneliness questionnaires, language-specific adaptations, etc that may contribute to measurement inconsistency and appropriateness. This seems highly germane to measuring loneliness across a larger number of EU countries that encompasses various languages, cultures, etc.</w:t>
      </w:r>
    </w:p>
  </w:comment>
  <w:comment w:id="30" w:author="Mary Louise Pomeroy" w:date="2024-01-25T13:43:00Z" w:initials="MLP">
    <w:p w14:paraId="38BD153B" w14:textId="77777777" w:rsidR="00E132DC" w:rsidRDefault="008473AD" w:rsidP="00E132DC">
      <w:pPr>
        <w:pStyle w:val="CommentText"/>
      </w:pPr>
      <w:r>
        <w:rPr>
          <w:rStyle w:val="CommentReference"/>
        </w:rPr>
        <w:annotationRef/>
      </w:r>
      <w:r w:rsidR="00E132DC">
        <w:rPr>
          <w:lang w:val="fr-FR"/>
        </w:rPr>
        <w:t>This section would benefit from a brief summary statement regarding what is known about their psychometric properties, before discussing gaps and inconsistencies.</w:t>
      </w:r>
    </w:p>
  </w:comment>
  <w:comment w:id="45" w:author="Mary Louise Pomeroy" w:date="2024-01-25T13:57:00Z" w:initials="MLP">
    <w:p w14:paraId="1D997EB9" w14:textId="77777777" w:rsidR="009E54B5" w:rsidRDefault="009E54B5" w:rsidP="009E54B5">
      <w:pPr>
        <w:pStyle w:val="CommentText"/>
      </w:pPr>
      <w:r>
        <w:rPr>
          <w:rStyle w:val="CommentReference"/>
        </w:rPr>
        <w:annotationRef/>
      </w:r>
      <w:r>
        <w:t xml:space="preserve">Previously, the authors use the terms “factor structure, internal consistency, measurement invariance, and construct validity.” </w:t>
      </w:r>
    </w:p>
    <w:p w14:paraId="249F4F4F" w14:textId="77777777" w:rsidR="009E54B5" w:rsidRDefault="009E54B5" w:rsidP="009E54B5">
      <w:pPr>
        <w:pStyle w:val="CommentText"/>
      </w:pPr>
    </w:p>
    <w:p w14:paraId="0EB243D9" w14:textId="77777777" w:rsidR="009E54B5" w:rsidRDefault="009E54B5" w:rsidP="009E54B5">
      <w:pPr>
        <w:pStyle w:val="CommentText"/>
      </w:pPr>
      <w:r>
        <w:t xml:space="preserve">I recommend selecting either the term “reliability” or “internal consistency” and use it consistently to help ground the reader. </w:t>
      </w:r>
    </w:p>
    <w:p w14:paraId="67E18D82" w14:textId="77777777" w:rsidR="009E54B5" w:rsidRDefault="009E54B5" w:rsidP="009E54B5">
      <w:pPr>
        <w:pStyle w:val="CommentText"/>
      </w:pPr>
    </w:p>
    <w:p w14:paraId="1763AE83" w14:textId="77777777" w:rsidR="009E54B5" w:rsidRDefault="009E54B5" w:rsidP="009E54B5">
      <w:pPr>
        <w:pStyle w:val="CommentText"/>
      </w:pPr>
      <w:r>
        <w:t>I would also continue using “construct validity” here, rather than “nomological network” (if the authors deem appropriate) to facilitate reader comprehension for those who may unfamiliar with the latter term.</w:t>
      </w:r>
    </w:p>
  </w:comment>
  <w:comment w:id="49" w:author="Mary Louise Pomeroy" w:date="2024-01-25T14:00:00Z" w:initials="MLP">
    <w:p w14:paraId="275DFF69" w14:textId="77777777" w:rsidR="00BE7796" w:rsidRDefault="00BE7796" w:rsidP="00BE7796">
      <w:pPr>
        <w:pStyle w:val="CommentText"/>
      </w:pPr>
      <w:r>
        <w:rPr>
          <w:rStyle w:val="CommentReference"/>
        </w:rPr>
        <w:annotationRef/>
      </w:r>
      <w:r>
        <w:t>There are important considerations here for measurement translation across languages. Do the psychometric properties remain intact?</w:t>
      </w:r>
    </w:p>
  </w:comment>
  <w:comment w:id="51" w:author="Mary Louise Pomeroy" w:date="2024-01-25T14:15:00Z" w:initials="MLP">
    <w:p w14:paraId="2977E465" w14:textId="77777777" w:rsidR="00B51F52" w:rsidRDefault="00B51F52" w:rsidP="00B51F52">
      <w:pPr>
        <w:pStyle w:val="CommentText"/>
      </w:pPr>
      <w:r>
        <w:rPr>
          <w:rStyle w:val="CommentReference"/>
        </w:rPr>
        <w:annotationRef/>
      </w:r>
      <w:r>
        <w:t>It would be helpful to list the full list of questions for each of the three measures in a table within the manuscript, or at the very least in an Appendix or online Supplement.</w:t>
      </w:r>
    </w:p>
  </w:comment>
  <w:comment w:id="52" w:author="Mary Louise Pomeroy" w:date="2024-01-25T14:08:00Z" w:initials="MLP">
    <w:p w14:paraId="7A8D9047" w14:textId="3A0885BA" w:rsidR="009F6B27" w:rsidRDefault="009F6B27" w:rsidP="009F6B27">
      <w:pPr>
        <w:pStyle w:val="CommentText"/>
      </w:pPr>
      <w:r>
        <w:rPr>
          <w:rStyle w:val="CommentReference"/>
        </w:rPr>
        <w:annotationRef/>
      </w:r>
      <w:r>
        <w:t>Emotional support?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E27B13" w15:done="0"/>
  <w15:commentEx w15:paraId="6410F41C" w15:done="0"/>
  <w15:commentEx w15:paraId="48D86663" w15:done="0"/>
  <w15:commentEx w15:paraId="7C9430A8" w15:done="0"/>
  <w15:commentEx w15:paraId="1FF3127E" w15:done="0"/>
  <w15:commentEx w15:paraId="2C415A46" w15:done="0"/>
  <w15:commentEx w15:paraId="43566AF2" w15:done="0"/>
  <w15:commentEx w15:paraId="4470A7AD" w15:done="0"/>
  <w15:commentEx w15:paraId="78BAB589" w15:done="0"/>
  <w15:commentEx w15:paraId="0360B2C5" w15:done="0"/>
  <w15:commentEx w15:paraId="282CE9AF" w15:done="0"/>
  <w15:commentEx w15:paraId="58DC90D4" w15:done="0"/>
  <w15:commentEx w15:paraId="7AF8E8E6" w15:done="0"/>
  <w15:commentEx w15:paraId="38BD153B" w15:done="0"/>
  <w15:commentEx w15:paraId="1763AE83" w15:done="0"/>
  <w15:commentEx w15:paraId="275DFF69" w15:done="0"/>
  <w15:commentEx w15:paraId="2977E465" w15:done="0"/>
  <w15:commentEx w15:paraId="7A8D904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0FE6B5" w16cex:dateUtc="2024-01-25T18:10:00Z"/>
  <w16cex:commentExtensible w16cex:durableId="6A5F249A" w16cex:dateUtc="2024-01-25T18:15:00Z"/>
  <w16cex:commentExtensible w16cex:durableId="2515009C" w16cex:dateUtc="2024-01-25T18:19:00Z"/>
  <w16cex:commentExtensible w16cex:durableId="2AC39CBE" w16cex:dateUtc="2024-01-25T18:21:00Z"/>
  <w16cex:commentExtensible w16cex:durableId="6B81C9F4" w16cex:dateUtc="2024-01-25T18:25:00Z"/>
  <w16cex:commentExtensible w16cex:durableId="539D7466" w16cex:dateUtc="2024-01-25T19:17:00Z"/>
  <w16cex:commentExtensible w16cex:durableId="34A6A455" w16cex:dateUtc="2024-01-25T18:29:00Z"/>
  <w16cex:commentExtensible w16cex:durableId="6233806E" w16cex:dateUtc="2024-01-25T18:49:00Z"/>
  <w16cex:commentExtensible w16cex:durableId="26547CB4" w16cex:dateUtc="2024-01-25T18:31:00Z"/>
  <w16cex:commentExtensible w16cex:durableId="37535DC3" w16cex:dateUtc="2024-01-25T18:35:00Z"/>
  <w16cex:commentExtensible w16cex:durableId="33148B06" w16cex:dateUtc="2024-01-25T18:34:00Z"/>
  <w16cex:commentExtensible w16cex:durableId="6EDBC828" w16cex:dateUtc="2024-01-25T18:37:00Z"/>
  <w16cex:commentExtensible w16cex:durableId="25349E50" w16cex:dateUtc="2024-01-25T18:39:00Z"/>
  <w16cex:commentExtensible w16cex:durableId="08A12328" w16cex:dateUtc="2024-01-25T18:43:00Z"/>
  <w16cex:commentExtensible w16cex:durableId="2C4343C7" w16cex:dateUtc="2024-01-25T18:57:00Z"/>
  <w16cex:commentExtensible w16cex:durableId="4863CFD2" w16cex:dateUtc="2024-01-25T19:00:00Z"/>
  <w16cex:commentExtensible w16cex:durableId="1BB59CB3" w16cex:dateUtc="2024-01-25T19:15:00Z"/>
  <w16cex:commentExtensible w16cex:durableId="628A63BD" w16cex:dateUtc="2024-01-25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E27B13" w16cid:durableId="290FE6B5"/>
  <w16cid:commentId w16cid:paraId="6410F41C" w16cid:durableId="6A5F249A"/>
  <w16cid:commentId w16cid:paraId="48D86663" w16cid:durableId="2515009C"/>
  <w16cid:commentId w16cid:paraId="7C9430A8" w16cid:durableId="2AC39CBE"/>
  <w16cid:commentId w16cid:paraId="1FF3127E" w16cid:durableId="6B81C9F4"/>
  <w16cid:commentId w16cid:paraId="2C415A46" w16cid:durableId="539D7466"/>
  <w16cid:commentId w16cid:paraId="43566AF2" w16cid:durableId="34A6A455"/>
  <w16cid:commentId w16cid:paraId="4470A7AD" w16cid:durableId="6233806E"/>
  <w16cid:commentId w16cid:paraId="78BAB589" w16cid:durableId="26547CB4"/>
  <w16cid:commentId w16cid:paraId="0360B2C5" w16cid:durableId="37535DC3"/>
  <w16cid:commentId w16cid:paraId="282CE9AF" w16cid:durableId="33148B06"/>
  <w16cid:commentId w16cid:paraId="58DC90D4" w16cid:durableId="6EDBC828"/>
  <w16cid:commentId w16cid:paraId="7AF8E8E6" w16cid:durableId="25349E50"/>
  <w16cid:commentId w16cid:paraId="38BD153B" w16cid:durableId="08A12328"/>
  <w16cid:commentId w16cid:paraId="1763AE83" w16cid:durableId="2C4343C7"/>
  <w16cid:commentId w16cid:paraId="275DFF69" w16cid:durableId="4863CFD2"/>
  <w16cid:commentId w16cid:paraId="2977E465" w16cid:durableId="1BB59CB3"/>
  <w16cid:commentId w16cid:paraId="7A8D9047" w16cid:durableId="628A63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F9E4E" w14:textId="77777777" w:rsidR="0081483B" w:rsidRDefault="0081483B">
      <w:pPr>
        <w:spacing w:line="240" w:lineRule="auto"/>
      </w:pPr>
      <w:r>
        <w:separator/>
      </w:r>
    </w:p>
  </w:endnote>
  <w:endnote w:type="continuationSeparator" w:id="0">
    <w:p w14:paraId="7E3A776D" w14:textId="77777777" w:rsidR="0081483B" w:rsidRDefault="00814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Cardo">
    <w:charset w:val="00"/>
    <w:family w:val="auto"/>
    <w:pitch w:val="default"/>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D4E4D" w14:textId="77777777" w:rsidR="0081483B" w:rsidRDefault="0081483B">
      <w:pPr>
        <w:spacing w:line="240" w:lineRule="auto"/>
      </w:pPr>
      <w:r>
        <w:separator/>
      </w:r>
    </w:p>
  </w:footnote>
  <w:footnote w:type="continuationSeparator" w:id="0">
    <w:p w14:paraId="13EC46FC" w14:textId="77777777" w:rsidR="0081483B" w:rsidRDefault="0081483B">
      <w:pPr>
        <w:spacing w:line="240" w:lineRule="auto"/>
      </w:pPr>
      <w:r>
        <w:continuationSeparator/>
      </w:r>
    </w:p>
  </w:footnote>
  <w:footnote w:id="1">
    <w:p w14:paraId="26621FF1" w14:textId="77777777" w:rsidR="00F96DE9" w:rsidRPr="00006EE8" w:rsidRDefault="00075A96">
      <w:pPr>
        <w:spacing w:line="240" w:lineRule="auto"/>
        <w:rPr>
          <w:rFonts w:ascii="Times New Roman" w:eastAsia="Times" w:hAnsi="Times New Roman" w:cs="Times New Roman"/>
          <w:sz w:val="20"/>
          <w:szCs w:val="20"/>
          <w:lang w:val="en-US"/>
        </w:rPr>
      </w:pPr>
      <w:r w:rsidRPr="00006EE8">
        <w:rPr>
          <w:rFonts w:ascii="Times New Roman" w:hAnsi="Times New Roman" w:cs="Times New Roman"/>
          <w:sz w:val="20"/>
          <w:szCs w:val="20"/>
          <w:vertAlign w:val="superscript"/>
        </w:rPr>
        <w:footnoteRef/>
      </w:r>
      <w:r w:rsidRPr="00006EE8">
        <w:rPr>
          <w:rFonts w:ascii="Times New Roman" w:hAnsi="Times New Roman" w:cs="Times New Roman"/>
          <w:sz w:val="20"/>
          <w:szCs w:val="20"/>
          <w:lang w:val="en-US"/>
        </w:rPr>
        <w:t xml:space="preserve"> </w:t>
      </w:r>
      <w:r w:rsidRPr="00006EE8">
        <w:rPr>
          <w:rFonts w:ascii="Times New Roman" w:eastAsia="Times" w:hAnsi="Times New Roman" w:cs="Times New Roman"/>
          <w:sz w:val="20"/>
          <w:szCs w:val="20"/>
          <w:lang w:val="en-US"/>
        </w:rPr>
        <w:t xml:space="preserve">Note that the JRC’s EU 27 survey was conducted online with a non-probability (quota) based sample and 16+, whereas the Gallup Survey was conducted with a probability sample, face-to-face or via telephone, and 15+. Sampling and survey mode differences could therefore potentially explain a part of the difference. </w:t>
      </w:r>
    </w:p>
  </w:footnote>
  <w:footnote w:id="2">
    <w:p w14:paraId="1D702CD5" w14:textId="77777777" w:rsidR="00F96DE9" w:rsidRPr="00006EE8" w:rsidRDefault="00075A96">
      <w:pPr>
        <w:spacing w:line="240" w:lineRule="auto"/>
        <w:rPr>
          <w:rFonts w:ascii="Times New Roman" w:eastAsia="Times" w:hAnsi="Times New Roman" w:cs="Times New Roman"/>
          <w:sz w:val="20"/>
          <w:szCs w:val="20"/>
          <w:lang w:val="en-US"/>
        </w:rPr>
      </w:pPr>
      <w:r w:rsidRPr="00006EE8">
        <w:rPr>
          <w:rFonts w:ascii="Times New Roman" w:hAnsi="Times New Roman" w:cs="Times New Roman"/>
          <w:sz w:val="20"/>
          <w:szCs w:val="20"/>
          <w:vertAlign w:val="superscript"/>
        </w:rPr>
        <w:footnoteRef/>
      </w:r>
      <w:r w:rsidRPr="00006EE8">
        <w:rPr>
          <w:rFonts w:ascii="Times New Roman" w:hAnsi="Times New Roman" w:cs="Times New Roman"/>
          <w:sz w:val="20"/>
          <w:szCs w:val="20"/>
          <w:lang w:val="en-US"/>
        </w:rPr>
        <w:t xml:space="preserve"> </w:t>
      </w:r>
      <w:r w:rsidRPr="00006EE8">
        <w:rPr>
          <w:rFonts w:ascii="Times New Roman" w:eastAsia="Times" w:hAnsi="Times New Roman" w:cs="Times New Roman"/>
          <w:sz w:val="20"/>
          <w:szCs w:val="20"/>
          <w:lang w:val="en-US"/>
        </w:rPr>
        <w:t>While it is generally preferable to allocate a higher proportion of data for training, we chose to split the data in half to ensure approximately 500 participants per country per fold. This decision aligns with research findings that suggest 500 is a minimum ideal number of participants for factor analyses under various circumstances (MacCallum et al., 1999).</w:t>
      </w:r>
    </w:p>
  </w:footnote>
  <w:footnote w:id="3">
    <w:p w14:paraId="7CD51520" w14:textId="30EE005D" w:rsidR="00C97450" w:rsidRPr="00006EE8" w:rsidRDefault="00C97450">
      <w:pPr>
        <w:pStyle w:val="FootnoteText"/>
        <w:rPr>
          <w:rFonts w:ascii="Times New Roman" w:hAnsi="Times New Roman" w:cs="Times New Roman"/>
          <w:lang w:val="en-US"/>
        </w:rPr>
      </w:pPr>
      <w:r w:rsidRPr="00006EE8">
        <w:rPr>
          <w:rStyle w:val="FootnoteReference"/>
          <w:rFonts w:ascii="Times New Roman" w:hAnsi="Times New Roman" w:cs="Times New Roman"/>
        </w:rPr>
        <w:footnoteRef/>
      </w:r>
      <w:r w:rsidRPr="00006EE8">
        <w:rPr>
          <w:rFonts w:ascii="Times New Roman" w:hAnsi="Times New Roman" w:cs="Times New Roman"/>
          <w:lang w:val="en-US"/>
        </w:rPr>
        <w:t xml:space="preserve"> </w:t>
      </w:r>
      <w:r w:rsidR="00006EE8" w:rsidRPr="00006EE8">
        <w:rPr>
          <w:rFonts w:ascii="Times New Roman" w:hAnsi="Times New Roman" w:cs="Times New Roman"/>
          <w:lang w:val="en-US"/>
        </w:rPr>
        <w:t>Successful</w:t>
      </w:r>
      <w:r w:rsidRPr="00006EE8">
        <w:rPr>
          <w:rFonts w:ascii="Times New Roman" w:hAnsi="Times New Roman" w:cs="Times New Roman"/>
          <w:lang w:val="en-US"/>
        </w:rPr>
        <w:t xml:space="preserve"> replication, for the nomological network means an overlapping confidence interval</w:t>
      </w:r>
      <w:r>
        <w:rPr>
          <w:rFonts w:ascii="Times New Roman" w:hAnsi="Times New Roman" w:cs="Times New Roman"/>
          <w:lang w:val="en-US"/>
        </w:rPr>
        <w:t xml:space="preserve"> and a similar shape of the relationship (e.g., linear or curvilinear).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040EF" w14:textId="19B06179" w:rsidR="00F96DE9" w:rsidRDefault="00A740D0">
    <w:pPr>
      <w:jc w:val="right"/>
      <w:rPr>
        <w:rFonts w:ascii="Times" w:eastAsia="Times" w:hAnsi="Times" w:cs="Times"/>
      </w:rPr>
    </w:pPr>
    <w:r w:rsidRPr="00006EE8">
      <w:rPr>
        <w:rFonts w:ascii="Times New Roman" w:hAnsi="Times New Roman" w:cs="Times New Roman"/>
        <w:sz w:val="24"/>
        <w:szCs w:val="24"/>
      </w:rPr>
      <w:t>MEASURING LONELINESS IN THE EU</w:t>
    </w:r>
    <w:r w:rsidR="00294A1B" w:rsidRPr="00006EE8">
      <w:rPr>
        <w:rFonts w:ascii="Times New Roman" w:hAnsi="Times New Roman" w:cs="Times New Roman"/>
        <w:sz w:val="24"/>
        <w:szCs w:val="24"/>
      </w:rPr>
      <w:t xml:space="preserve"> </w:t>
    </w:r>
    <w:r>
      <w:fldChar w:fldCharType="begin"/>
    </w:r>
    <w:r>
      <w:instrText>PAGE</w:instrText>
    </w:r>
    <w:r>
      <w:fldChar w:fldCharType="separate"/>
    </w:r>
    <w:r w:rsidR="004B4600">
      <w:rPr>
        <w:noProof/>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B7381" w14:textId="77777777" w:rsidR="00223D39" w:rsidRDefault="00223D39">
    <w:pPr>
      <w:jc w:val="right"/>
      <w:rPr>
        <w:rFonts w:ascii="Times" w:eastAsia="Times" w:hAnsi="Times" w:cs="Times"/>
      </w:rPr>
    </w:pPr>
    <w:r>
      <w:fldChar w:fldCharType="begin"/>
    </w:r>
    <w:r>
      <w:instrText>PAGE</w:instrText>
    </w:r>
    <w:r>
      <w:fldChar w:fldCharType="separate"/>
    </w:r>
    <w:r>
      <w:rPr>
        <w:noProof/>
      </w:rPr>
      <w:t>1</w:t>
    </w:r>
    <w:r>
      <w:fldChar w:fldCharType="end"/>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Louise Pomeroy">
    <w15:presenceInfo w15:providerId="AD" w15:userId="S::jjacob83@jh.edu::3c299a16-bdd5-42d4-bdd3-98e101065c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E9"/>
    <w:rsid w:val="00005C37"/>
    <w:rsid w:val="00006EE8"/>
    <w:rsid w:val="000336DD"/>
    <w:rsid w:val="0003700A"/>
    <w:rsid w:val="00052D8A"/>
    <w:rsid w:val="000574E9"/>
    <w:rsid w:val="00075A96"/>
    <w:rsid w:val="000B30A9"/>
    <w:rsid w:val="000B585F"/>
    <w:rsid w:val="000D19C6"/>
    <w:rsid w:val="000E5196"/>
    <w:rsid w:val="0011376E"/>
    <w:rsid w:val="001545BE"/>
    <w:rsid w:val="00165980"/>
    <w:rsid w:val="001756A0"/>
    <w:rsid w:val="0018373C"/>
    <w:rsid w:val="001C1091"/>
    <w:rsid w:val="001E1037"/>
    <w:rsid w:val="00223D39"/>
    <w:rsid w:val="00264641"/>
    <w:rsid w:val="00286B24"/>
    <w:rsid w:val="00294A1B"/>
    <w:rsid w:val="002A3910"/>
    <w:rsid w:val="002C652F"/>
    <w:rsid w:val="002E0583"/>
    <w:rsid w:val="002F4210"/>
    <w:rsid w:val="003051B2"/>
    <w:rsid w:val="003279AF"/>
    <w:rsid w:val="00334B21"/>
    <w:rsid w:val="00391383"/>
    <w:rsid w:val="003A48A5"/>
    <w:rsid w:val="003C3180"/>
    <w:rsid w:val="003D3AEB"/>
    <w:rsid w:val="00401C30"/>
    <w:rsid w:val="0041686D"/>
    <w:rsid w:val="0042275A"/>
    <w:rsid w:val="0046290C"/>
    <w:rsid w:val="004A25B9"/>
    <w:rsid w:val="004B4600"/>
    <w:rsid w:val="004E2BFF"/>
    <w:rsid w:val="00507684"/>
    <w:rsid w:val="00544560"/>
    <w:rsid w:val="00563138"/>
    <w:rsid w:val="00566539"/>
    <w:rsid w:val="00581876"/>
    <w:rsid w:val="006400A4"/>
    <w:rsid w:val="00663442"/>
    <w:rsid w:val="006D15A4"/>
    <w:rsid w:val="007276E4"/>
    <w:rsid w:val="00740005"/>
    <w:rsid w:val="007656C5"/>
    <w:rsid w:val="007679E6"/>
    <w:rsid w:val="0078389F"/>
    <w:rsid w:val="007A2FC5"/>
    <w:rsid w:val="007A67DF"/>
    <w:rsid w:val="007B09C3"/>
    <w:rsid w:val="00803ACB"/>
    <w:rsid w:val="0081188D"/>
    <w:rsid w:val="0081483B"/>
    <w:rsid w:val="008473AD"/>
    <w:rsid w:val="00885D4A"/>
    <w:rsid w:val="00885FCE"/>
    <w:rsid w:val="008A105B"/>
    <w:rsid w:val="008C3F5B"/>
    <w:rsid w:val="008E21FA"/>
    <w:rsid w:val="008E5F52"/>
    <w:rsid w:val="008F4F01"/>
    <w:rsid w:val="00917729"/>
    <w:rsid w:val="00944F30"/>
    <w:rsid w:val="00980431"/>
    <w:rsid w:val="009842B2"/>
    <w:rsid w:val="009900D1"/>
    <w:rsid w:val="00991071"/>
    <w:rsid w:val="009B24FD"/>
    <w:rsid w:val="009B4057"/>
    <w:rsid w:val="009E54B5"/>
    <w:rsid w:val="009F6B27"/>
    <w:rsid w:val="00A740D0"/>
    <w:rsid w:val="00A87ABB"/>
    <w:rsid w:val="00AA4576"/>
    <w:rsid w:val="00B21AA8"/>
    <w:rsid w:val="00B51F52"/>
    <w:rsid w:val="00B87085"/>
    <w:rsid w:val="00BE7796"/>
    <w:rsid w:val="00C45E74"/>
    <w:rsid w:val="00C97450"/>
    <w:rsid w:val="00CB342D"/>
    <w:rsid w:val="00CD1B08"/>
    <w:rsid w:val="00CD2914"/>
    <w:rsid w:val="00CD4C65"/>
    <w:rsid w:val="00CF42A9"/>
    <w:rsid w:val="00D43B3B"/>
    <w:rsid w:val="00D50897"/>
    <w:rsid w:val="00D8385B"/>
    <w:rsid w:val="00DC5328"/>
    <w:rsid w:val="00DD5C6D"/>
    <w:rsid w:val="00DD71F3"/>
    <w:rsid w:val="00DD771A"/>
    <w:rsid w:val="00E04AE9"/>
    <w:rsid w:val="00E132DC"/>
    <w:rsid w:val="00E14585"/>
    <w:rsid w:val="00E41991"/>
    <w:rsid w:val="00E77307"/>
    <w:rsid w:val="00EA3C84"/>
    <w:rsid w:val="00EE5DD4"/>
    <w:rsid w:val="00EF3326"/>
    <w:rsid w:val="00F770D6"/>
    <w:rsid w:val="00F909BE"/>
    <w:rsid w:val="00F96DE9"/>
    <w:rsid w:val="00FD0C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3CADB"/>
  <w15:docId w15:val="{07C6B65B-A871-4BB9-8D23-C1E4658A0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46290C"/>
    <w:pPr>
      <w:tabs>
        <w:tab w:val="center" w:pos="4536"/>
        <w:tab w:val="right" w:pos="9072"/>
      </w:tabs>
      <w:spacing w:line="240" w:lineRule="auto"/>
    </w:pPr>
  </w:style>
  <w:style w:type="character" w:customStyle="1" w:styleId="HeaderChar">
    <w:name w:val="Header Char"/>
    <w:basedOn w:val="DefaultParagraphFont"/>
    <w:link w:val="Header"/>
    <w:uiPriority w:val="99"/>
    <w:rsid w:val="0046290C"/>
  </w:style>
  <w:style w:type="paragraph" w:styleId="Footer">
    <w:name w:val="footer"/>
    <w:basedOn w:val="Normal"/>
    <w:link w:val="FooterChar"/>
    <w:uiPriority w:val="99"/>
    <w:unhideWhenUsed/>
    <w:rsid w:val="0046290C"/>
    <w:pPr>
      <w:tabs>
        <w:tab w:val="center" w:pos="4536"/>
        <w:tab w:val="right" w:pos="9072"/>
      </w:tabs>
      <w:spacing w:line="240" w:lineRule="auto"/>
    </w:pPr>
  </w:style>
  <w:style w:type="character" w:customStyle="1" w:styleId="FooterChar">
    <w:name w:val="Footer Char"/>
    <w:basedOn w:val="DefaultParagraphFont"/>
    <w:link w:val="Footer"/>
    <w:uiPriority w:val="99"/>
    <w:rsid w:val="0046290C"/>
  </w:style>
  <w:style w:type="paragraph" w:customStyle="1" w:styleId="msonormal0">
    <w:name w:val="msonormal"/>
    <w:basedOn w:val="Normal"/>
    <w:rsid w:val="008A105B"/>
    <w:pPr>
      <w:spacing w:before="100" w:beforeAutospacing="1" w:after="100" w:afterAutospacing="1" w:line="240" w:lineRule="auto"/>
    </w:pPr>
    <w:rPr>
      <w:rFonts w:ascii="Times New Roman" w:eastAsia="Times New Roman" w:hAnsi="Times New Roman" w:cs="Times New Roman"/>
      <w:sz w:val="24"/>
      <w:szCs w:val="24"/>
      <w:lang w:val="fr-FR"/>
    </w:rPr>
  </w:style>
  <w:style w:type="paragraph" w:styleId="NormalWeb">
    <w:name w:val="Normal (Web)"/>
    <w:basedOn w:val="Normal"/>
    <w:uiPriority w:val="99"/>
    <w:unhideWhenUsed/>
    <w:rsid w:val="008A105B"/>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Hyperlink">
    <w:name w:val="Hyperlink"/>
    <w:basedOn w:val="DefaultParagraphFont"/>
    <w:uiPriority w:val="99"/>
    <w:unhideWhenUsed/>
    <w:rsid w:val="008A105B"/>
    <w:rPr>
      <w:color w:val="0000FF"/>
      <w:u w:val="single"/>
    </w:rPr>
  </w:style>
  <w:style w:type="character" w:styleId="FollowedHyperlink">
    <w:name w:val="FollowedHyperlink"/>
    <w:basedOn w:val="DefaultParagraphFont"/>
    <w:uiPriority w:val="99"/>
    <w:semiHidden/>
    <w:unhideWhenUsed/>
    <w:rsid w:val="008A105B"/>
    <w:rPr>
      <w:color w:val="800080"/>
      <w:u w:val="single"/>
    </w:rPr>
  </w:style>
  <w:style w:type="character" w:styleId="UnresolvedMention">
    <w:name w:val="Unresolved Mention"/>
    <w:basedOn w:val="DefaultParagraphFont"/>
    <w:uiPriority w:val="99"/>
    <w:semiHidden/>
    <w:unhideWhenUsed/>
    <w:rsid w:val="00566539"/>
    <w:rPr>
      <w:color w:val="605E5C"/>
      <w:shd w:val="clear" w:color="auto" w:fill="E1DFDD"/>
    </w:rPr>
  </w:style>
  <w:style w:type="character" w:styleId="LineNumber">
    <w:name w:val="line number"/>
    <w:basedOn w:val="DefaultParagraphFont"/>
    <w:uiPriority w:val="99"/>
    <w:semiHidden/>
    <w:unhideWhenUsed/>
    <w:rsid w:val="00DD771A"/>
  </w:style>
  <w:style w:type="paragraph" w:styleId="Revision">
    <w:name w:val="Revision"/>
    <w:hidden/>
    <w:uiPriority w:val="99"/>
    <w:semiHidden/>
    <w:rsid w:val="00286B24"/>
    <w:pPr>
      <w:spacing w:line="240" w:lineRule="auto"/>
    </w:pPr>
  </w:style>
  <w:style w:type="paragraph" w:styleId="FootnoteText">
    <w:name w:val="footnote text"/>
    <w:basedOn w:val="Normal"/>
    <w:link w:val="FootnoteTextChar"/>
    <w:uiPriority w:val="99"/>
    <w:semiHidden/>
    <w:unhideWhenUsed/>
    <w:rsid w:val="00C97450"/>
    <w:pPr>
      <w:spacing w:line="240" w:lineRule="auto"/>
    </w:pPr>
    <w:rPr>
      <w:sz w:val="20"/>
      <w:szCs w:val="20"/>
    </w:rPr>
  </w:style>
  <w:style w:type="character" w:customStyle="1" w:styleId="FootnoteTextChar">
    <w:name w:val="Footnote Text Char"/>
    <w:basedOn w:val="DefaultParagraphFont"/>
    <w:link w:val="FootnoteText"/>
    <w:uiPriority w:val="99"/>
    <w:semiHidden/>
    <w:rsid w:val="00C97450"/>
    <w:rPr>
      <w:sz w:val="20"/>
      <w:szCs w:val="20"/>
    </w:rPr>
  </w:style>
  <w:style w:type="character" w:styleId="FootnoteReference">
    <w:name w:val="footnote reference"/>
    <w:basedOn w:val="DefaultParagraphFont"/>
    <w:uiPriority w:val="99"/>
    <w:semiHidden/>
    <w:unhideWhenUsed/>
    <w:rsid w:val="00C97450"/>
    <w:rPr>
      <w:vertAlign w:val="superscript"/>
    </w:rPr>
  </w:style>
  <w:style w:type="paragraph" w:styleId="CommentSubject">
    <w:name w:val="annotation subject"/>
    <w:basedOn w:val="CommentText"/>
    <w:next w:val="CommentText"/>
    <w:link w:val="CommentSubjectChar"/>
    <w:uiPriority w:val="99"/>
    <w:semiHidden/>
    <w:unhideWhenUsed/>
    <w:rsid w:val="000B30A9"/>
    <w:rPr>
      <w:b/>
      <w:bCs/>
    </w:rPr>
  </w:style>
  <w:style w:type="character" w:customStyle="1" w:styleId="CommentSubjectChar">
    <w:name w:val="Comment Subject Char"/>
    <w:basedOn w:val="CommentTextChar"/>
    <w:link w:val="CommentSubject"/>
    <w:uiPriority w:val="99"/>
    <w:semiHidden/>
    <w:rsid w:val="000B30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243653">
      <w:bodyDiv w:val="1"/>
      <w:marLeft w:val="0"/>
      <w:marRight w:val="0"/>
      <w:marTop w:val="0"/>
      <w:marBottom w:val="0"/>
      <w:divBdr>
        <w:top w:val="none" w:sz="0" w:space="0" w:color="auto"/>
        <w:left w:val="none" w:sz="0" w:space="0" w:color="auto"/>
        <w:bottom w:val="none" w:sz="0" w:space="0" w:color="auto"/>
        <w:right w:val="none" w:sz="0" w:space="0" w:color="auto"/>
      </w:divBdr>
    </w:div>
    <w:div w:id="146716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doi.org/10.1136/bmjopen-2019-034967"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doi.org/10.1001/archpedi.160.8.805" TargetMode="External"/><Relationship Id="rId117" Type="http://schemas.openxmlformats.org/officeDocument/2006/relationships/fontTable" Target="fontTable.xml"/><Relationship Id="rId21" Type="http://schemas.openxmlformats.org/officeDocument/2006/relationships/hyperlink" Target="https://doi.org/10.1177/02654075221087190" TargetMode="External"/><Relationship Id="rId42" Type="http://schemas.openxmlformats.org/officeDocument/2006/relationships/hyperlink" Target="https://doi.org/10.1016/S2468-2667(17)30075-0" TargetMode="External"/><Relationship Id="rId47" Type="http://schemas.openxmlformats.org/officeDocument/2006/relationships/hyperlink" Target="https://doi.org/10.2105/AJPH.2014.302427" TargetMode="External"/><Relationship Id="rId63" Type="http://schemas.openxmlformats.org/officeDocument/2006/relationships/hyperlink" Target="https://doi.org/10.1007/s00127-016-1279-3" TargetMode="External"/><Relationship Id="rId68" Type="http://schemas.openxmlformats.org/officeDocument/2006/relationships/hyperlink" Target="https://doi.org/10.1556/2006.8.2019.28" TargetMode="External"/><Relationship Id="rId84" Type="http://schemas.openxmlformats.org/officeDocument/2006/relationships/hyperlink" Target="https://doi.org/10.1111/ggi.12119" TargetMode="External"/><Relationship Id="rId89" Type="http://schemas.openxmlformats.org/officeDocument/2006/relationships/hyperlink" Target="https://doi.org/10.1371/journal.pone.0190033" TargetMode="External"/><Relationship Id="rId112" Type="http://schemas.openxmlformats.org/officeDocument/2006/relationships/hyperlink" Target="https://www.who.int/news/item/15-11-2023-who-launches-commission-to-foster-social-connection" TargetMode="External"/><Relationship Id="rId16" Type="http://schemas.openxmlformats.org/officeDocument/2006/relationships/hyperlink" Target="https://doi.org/10.1007/s12144-021-02494-w" TargetMode="External"/><Relationship Id="rId107" Type="http://schemas.openxmlformats.org/officeDocument/2006/relationships/hyperlink" Target="https://doi.org/10.1007/s10433-018-0459-2" TargetMode="External"/><Relationship Id="rId11" Type="http://schemas.openxmlformats.org/officeDocument/2006/relationships/hyperlink" Target="https://osf.io/3dxsv/" TargetMode="External"/><Relationship Id="rId32" Type="http://schemas.openxmlformats.org/officeDocument/2006/relationships/hyperlink" Target="https://doi.org/10.1177/0146167214557007" TargetMode="External"/><Relationship Id="rId37" Type="http://schemas.openxmlformats.org/officeDocument/2006/relationships/hyperlink" Target="https://doi.org/10.1007/s10433-010-0144-6" TargetMode="External"/><Relationship Id="rId53" Type="http://schemas.openxmlformats.org/officeDocument/2006/relationships/hyperlink" Target="https://doi.org/10.1037/pag0000365" TargetMode="External"/><Relationship Id="rId58" Type="http://schemas.openxmlformats.org/officeDocument/2006/relationships/hyperlink" Target="https://doi.org/10.1080/10705519909540118" TargetMode="External"/><Relationship Id="rId74" Type="http://schemas.openxmlformats.org/officeDocument/2006/relationships/hyperlink" Target="https://doi.org/10.3389/ijph.2023.1606537" TargetMode="External"/><Relationship Id="rId79" Type="http://schemas.openxmlformats.org/officeDocument/2006/relationships/hyperlink" Target="https://doi.org/10.3390/ijerph20010680" TargetMode="External"/><Relationship Id="rId102" Type="http://schemas.openxmlformats.org/officeDocument/2006/relationships/hyperlink" Target="https://doi.org/10.1177/1745691609356789" TargetMode="External"/><Relationship Id="rId5" Type="http://schemas.openxmlformats.org/officeDocument/2006/relationships/footnotes" Target="footnotes.xml"/><Relationship Id="rId90" Type="http://schemas.openxmlformats.org/officeDocument/2006/relationships/hyperlink" Target="https://www.frontiersin.org/articles/10.3389/feduc.2020.589965" TargetMode="External"/><Relationship Id="rId95" Type="http://schemas.openxmlformats.org/officeDocument/2006/relationships/hyperlink" Target="https://www.wbur.org/onpoint/2020/03/23/vivek-murthy-loneliness" TargetMode="External"/><Relationship Id="rId22" Type="http://schemas.openxmlformats.org/officeDocument/2006/relationships/hyperlink" Target="https://doi.org/10.1186/s12888-017-1262-x" TargetMode="External"/><Relationship Id="rId27" Type="http://schemas.openxmlformats.org/officeDocument/2006/relationships/hyperlink" Target="https://doi.org/10.1111/jcap.12412" TargetMode="External"/><Relationship Id="rId43" Type="http://schemas.openxmlformats.org/officeDocument/2006/relationships/hyperlink" Target="https://ec.europa.eu/eurostat/documents/1012329/8706724/2018+EU-SILC+module_assessment.pdf" TargetMode="External"/><Relationship Id="rId48" Type="http://schemas.openxmlformats.org/officeDocument/2006/relationships/hyperlink" Target="https://doi.org/10.1027/1015-5759/a000487" TargetMode="External"/><Relationship Id="rId64" Type="http://schemas.openxmlformats.org/officeDocument/2006/relationships/hyperlink" Target="https://doi.org/10.1016/j.puhe.2017.07.035" TargetMode="External"/><Relationship Id="rId69" Type="http://schemas.openxmlformats.org/officeDocument/2006/relationships/hyperlink" Target="https://doi.org/10.1037/1082-989X.4.1.84" TargetMode="External"/><Relationship Id="rId113" Type="http://schemas.openxmlformats.org/officeDocument/2006/relationships/hyperlink" Target="http://hdl.handle.net/10092/2751" TargetMode="External"/><Relationship Id="rId118" Type="http://schemas.microsoft.com/office/2011/relationships/people" Target="people.xml"/><Relationship Id="rId80" Type="http://schemas.openxmlformats.org/officeDocument/2006/relationships/hyperlink" Target="https://doi.org/10.1016/j.psychres.2020.113514" TargetMode="External"/><Relationship Id="rId85" Type="http://schemas.openxmlformats.org/officeDocument/2006/relationships/hyperlink" Target="https://japan.kantei.go.jp/99_suga/actions/202109/_00033.html" TargetMode="External"/><Relationship Id="rId12" Type="http://schemas.openxmlformats.org/officeDocument/2006/relationships/hyperlink" Target="https://osf.io/7u4e8/" TargetMode="External"/><Relationship Id="rId17" Type="http://schemas.openxmlformats.org/officeDocument/2006/relationships/hyperlink" Target="https://doi.org/10.1027/1015-5759/a000784" TargetMode="External"/><Relationship Id="rId33" Type="http://schemas.openxmlformats.org/officeDocument/2006/relationships/hyperlink" Target="https://doi.org/10.1037/0021-9010.78.1.98" TargetMode="External"/><Relationship Id="rId38" Type="http://schemas.openxmlformats.org/officeDocument/2006/relationships/hyperlink" Target="https://doi.org/10.1080/10705511.2020.1866577" TargetMode="External"/><Relationship Id="rId59" Type="http://schemas.openxmlformats.org/officeDocument/2006/relationships/hyperlink" Target="https://doi.org/10.1177/0164027504268574" TargetMode="External"/><Relationship Id="rId103" Type="http://schemas.openxmlformats.org/officeDocument/2006/relationships/hyperlink" Target="https://doi.org/10.1016/j.adolescence.2021.06.006" TargetMode="External"/><Relationship Id="rId108" Type="http://schemas.openxmlformats.org/officeDocument/2006/relationships/hyperlink" Target="https://doi.org/10.1093/geront/gnaa082" TargetMode="External"/><Relationship Id="rId54" Type="http://schemas.openxmlformats.org/officeDocument/2006/relationships/hyperlink" Target="https://www.frontiersin.org/articles/10.3389/fpsyg.2020.585308" TargetMode="External"/><Relationship Id="rId70" Type="http://schemas.openxmlformats.org/officeDocument/2006/relationships/hyperlink" Target="https://doi.org/10.3390/ijerph191710816" TargetMode="External"/><Relationship Id="rId75" Type="http://schemas.openxmlformats.org/officeDocument/2006/relationships/hyperlink" Target="https://doi.org/10.3389/ijph.2021.581286" TargetMode="External"/><Relationship Id="rId91" Type="http://schemas.openxmlformats.org/officeDocument/2006/relationships/hyperlink" Target="https://doi.org/10.1207/s15327752jpa6601_2" TargetMode="External"/><Relationship Id="rId96" Type="http://schemas.openxmlformats.org/officeDocument/2006/relationships/hyperlink" Target="https://doi.org/10.1080/13607863.2011.629092"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https://doi.org/10.1037/met0000074" TargetMode="External"/><Relationship Id="rId28" Type="http://schemas.openxmlformats.org/officeDocument/2006/relationships/hyperlink" Target="https://doi.org/10.1348/000711005X64817" TargetMode="External"/><Relationship Id="rId49" Type="http://schemas.openxmlformats.org/officeDocument/2006/relationships/hyperlink" Target="https://doi.org/10.1136/heartjnl-2017-312663" TargetMode="External"/><Relationship Id="rId114" Type="http://schemas.openxmlformats.org/officeDocument/2006/relationships/header" Target="header1.xml"/><Relationship Id="rId119" Type="http://schemas.openxmlformats.org/officeDocument/2006/relationships/theme" Target="theme/theme1.xml"/><Relationship Id="rId10" Type="http://schemas.microsoft.com/office/2018/08/relationships/commentsExtensible" Target="commentsExtensible.xml"/><Relationship Id="rId31" Type="http://schemas.openxmlformats.org/officeDocument/2006/relationships/hyperlink" Target="https://doi.org/10.1037/a0013193" TargetMode="External"/><Relationship Id="rId44" Type="http://schemas.openxmlformats.org/officeDocument/2006/relationships/hyperlink" Target="https://joint-research-centre.ec.europa.eu/scientific-activities-z/loneliness_en" TargetMode="External"/><Relationship Id="rId52" Type="http://schemas.openxmlformats.org/officeDocument/2006/relationships/hyperlink" Target="https://doi.org/10.1037/a0017805" TargetMode="External"/><Relationship Id="rId60" Type="http://schemas.openxmlformats.org/officeDocument/2006/relationships/hyperlink" Target="https://doi.org/10.1186/s40359-020-00493-3" TargetMode="External"/><Relationship Id="rId65" Type="http://schemas.openxmlformats.org/officeDocument/2006/relationships/hyperlink" Target="https://doi.org/10.3758/s13428-015-0619-7" TargetMode="External"/><Relationship Id="rId73" Type="http://schemas.openxmlformats.org/officeDocument/2006/relationships/hyperlink" Target="https://doi.org/10.1037/met0000144" TargetMode="External"/><Relationship Id="rId78" Type="http://schemas.openxmlformats.org/officeDocument/2006/relationships/hyperlink" Target="https://www.soledades.es/estudios/el-coste-de-la-soledad-no-deseada-en-espana" TargetMode="External"/><Relationship Id="rId81" Type="http://schemas.openxmlformats.org/officeDocument/2006/relationships/hyperlink" Target="https://www.frontiersin.org/articles/10.3389/fpsyt.2020.00842" TargetMode="External"/><Relationship Id="rId86" Type="http://schemas.openxmlformats.org/officeDocument/2006/relationships/hyperlink" Target="https://www.r-project.org" TargetMode="External"/><Relationship Id="rId94" Type="http://schemas.openxmlformats.org/officeDocument/2006/relationships/hyperlink" Target="https://doi.org/10.1177/0013164413498257" TargetMode="External"/><Relationship Id="rId99" Type="http://schemas.openxmlformats.org/officeDocument/2006/relationships/hyperlink" Target="https://doi.org/10.1016/j.jagp.2018.06.005" TargetMode="External"/><Relationship Id="rId101" Type="http://schemas.openxmlformats.org/officeDocument/2006/relationships/hyperlink" Target="https://doi.org/10.5116/ijme.4dfb.8dfd" TargetMode="External"/><Relationship Id="rId4" Type="http://schemas.openxmlformats.org/officeDocument/2006/relationships/webSettings" Target="webSettings.xml"/><Relationship Id="rId9" Type="http://schemas.microsoft.com/office/2016/09/relationships/commentsIds" Target="commentsIds.xml"/><Relationship Id="rId13" Type="http://schemas.openxmlformats.org/officeDocument/2006/relationships/hyperlink" Target="https://osf.io/7u4e8/" TargetMode="External"/><Relationship Id="rId18" Type="http://schemas.openxmlformats.org/officeDocument/2006/relationships/hyperlink" Target="https://doi.org/10.1186/s12889-020-8228-5" TargetMode="External"/><Relationship Id="rId39" Type="http://schemas.openxmlformats.org/officeDocument/2006/relationships/hyperlink" Target="https://doi.org/10.1037/met0000355" TargetMode="External"/><Relationship Id="rId109" Type="http://schemas.openxmlformats.org/officeDocument/2006/relationships/hyperlink" Target="https://doi.org/10.1080/00223980.2011.613875" TargetMode="External"/><Relationship Id="rId34" Type="http://schemas.openxmlformats.org/officeDocument/2006/relationships/hyperlink" Target="https://doi.org/10.1177/014662168500900307" TargetMode="External"/><Relationship Id="rId50" Type="http://schemas.openxmlformats.org/officeDocument/2006/relationships/hyperlink" Target="https://doi.org/10.1007/s11205-015-1111-6" TargetMode="External"/><Relationship Id="rId55" Type="http://schemas.openxmlformats.org/officeDocument/2006/relationships/hyperlink" Target="https://doi.org/10.1037/amp0000103" TargetMode="External"/><Relationship Id="rId76" Type="http://schemas.openxmlformats.org/officeDocument/2006/relationships/hyperlink" Target="https://doi.org/10.1007/BF02294825" TargetMode="External"/><Relationship Id="rId97" Type="http://schemas.openxmlformats.org/officeDocument/2006/relationships/hyperlink" Target="https://doi.org/10.1016/j.jrp.2013.05.009" TargetMode="External"/><Relationship Id="rId104" Type="http://schemas.openxmlformats.org/officeDocument/2006/relationships/hyperlink" Target="https://www.gov.uk/government/news/pm-launches-governments-first-loneliness-strategy" TargetMode="External"/><Relationship Id="rId7" Type="http://schemas.openxmlformats.org/officeDocument/2006/relationships/comments" Target="comments.xml"/><Relationship Id="rId71" Type="http://schemas.openxmlformats.org/officeDocument/2006/relationships/hyperlink" Target="https://doi.org/10.1007/BF02138821" TargetMode="External"/><Relationship Id="rId92" Type="http://schemas.openxmlformats.org/officeDocument/2006/relationships/hyperlink" Target="https://doi.org/10.1037/0022-3514.39.3.472" TargetMode="External"/><Relationship Id="rId2" Type="http://schemas.openxmlformats.org/officeDocument/2006/relationships/styles" Target="styles.xml"/><Relationship Id="rId29" Type="http://schemas.openxmlformats.org/officeDocument/2006/relationships/hyperlink" Target="https://doi.org/10.1007/s11336-003-1067-3" TargetMode="External"/><Relationship Id="rId24" Type="http://schemas.openxmlformats.org/officeDocument/2006/relationships/hyperlink" Target="https://doi.org/10.1037/bul0000332" TargetMode="External"/><Relationship Id="rId40" Type="http://schemas.openxmlformats.org/officeDocument/2006/relationships/hyperlink" Target="https://doi.org/10.1080/10705511.2017.1278604" TargetMode="External"/><Relationship Id="rId45" Type="http://schemas.openxmlformats.org/officeDocument/2006/relationships/hyperlink" Target="https://doi.org/10.1177/2515245920951747" TargetMode="External"/><Relationship Id="rId66" Type="http://schemas.openxmlformats.org/officeDocument/2006/relationships/hyperlink" Target="https://doi.org/10.1186/s12888-021-03109-1" TargetMode="External"/><Relationship Id="rId87" Type="http://schemas.openxmlformats.org/officeDocument/2006/relationships/hyperlink" Target="https://doi.org/10.1037/a0029315" TargetMode="External"/><Relationship Id="rId110" Type="http://schemas.openxmlformats.org/officeDocument/2006/relationships/hyperlink" Target="https://doi.org/10.1080/13854046.2017.1317364" TargetMode="External"/><Relationship Id="rId115" Type="http://schemas.openxmlformats.org/officeDocument/2006/relationships/hyperlink" Target="https://doi.org/10.1017/S0144686X1000139X" TargetMode="External"/><Relationship Id="rId61" Type="http://schemas.openxmlformats.org/officeDocument/2006/relationships/hyperlink" Target="https://doi.org/10.1016/j.paid.2020.110482" TargetMode="External"/><Relationship Id="rId82" Type="http://schemas.openxmlformats.org/officeDocument/2006/relationships/hyperlink" Target="https://doi.org/10.1001/archinternmed.2012.1993" TargetMode="External"/><Relationship Id="rId19" Type="http://schemas.openxmlformats.org/officeDocument/2006/relationships/hyperlink" Target="https://doi.org/10.2307/1130015" TargetMode="External"/><Relationship Id="rId14" Type="http://schemas.openxmlformats.org/officeDocument/2006/relationships/hyperlink" Target="https://osf.io/5ecx3/" TargetMode="External"/><Relationship Id="rId30" Type="http://schemas.openxmlformats.org/officeDocument/2006/relationships/hyperlink" Target="https://doi.org/10.1076/jcen.21.4.559.889" TargetMode="External"/><Relationship Id="rId35" Type="http://schemas.openxmlformats.org/officeDocument/2006/relationships/hyperlink" Target="https://doi.org/10.1007/s10433-012-0248-2" TargetMode="External"/><Relationship Id="rId56" Type="http://schemas.openxmlformats.org/officeDocument/2006/relationships/hyperlink" Target="https://doi.org/10.1177/1745691614568352" TargetMode="External"/><Relationship Id="rId77" Type="http://schemas.openxmlformats.org/officeDocument/2006/relationships/hyperlink" Target="https://doi.org/10.1177/10731911221077227" TargetMode="External"/><Relationship Id="rId100" Type="http://schemas.openxmlformats.org/officeDocument/2006/relationships/hyperlink" Target="https://doi.org/10.1136/bmj-2021-067068" TargetMode="External"/><Relationship Id="rId105" Type="http://schemas.openxmlformats.org/officeDocument/2006/relationships/hyperlink" Target="https://doi.org/10.1177/2047487318792696" TargetMode="External"/><Relationship Id="rId8" Type="http://schemas.microsoft.com/office/2011/relationships/commentsExtended" Target="commentsExtended.xml"/><Relationship Id="rId51" Type="http://schemas.openxmlformats.org/officeDocument/2006/relationships/hyperlink" Target="https://doi.org/10.1007/s12160-010-9210-8" TargetMode="External"/><Relationship Id="rId72" Type="http://schemas.openxmlformats.org/officeDocument/2006/relationships/hyperlink" Target="https://doi.org/10.1016/j.puhe.2021.09.009" TargetMode="External"/><Relationship Id="rId93" Type="http://schemas.openxmlformats.org/officeDocument/2006/relationships/hyperlink" Target="https://doi.org/10.1207/s15327752jpa4203_11" TargetMode="External"/><Relationship Id="rId98" Type="http://schemas.openxmlformats.org/officeDocument/2006/relationships/hyperlink" Target="https://doi.org/10.1007/s11336-008-9101-0" TargetMode="External"/><Relationship Id="rId3" Type="http://schemas.openxmlformats.org/officeDocument/2006/relationships/settings" Target="settings.xml"/><Relationship Id="rId25" Type="http://schemas.openxmlformats.org/officeDocument/2006/relationships/hyperlink" Target="https://doi.org/10.1007/s12144-020-01117-0" TargetMode="External"/><Relationship Id="rId46" Type="http://schemas.openxmlformats.org/officeDocument/2006/relationships/hyperlink" Target="https://dataforgood.facebook.com/dfg/resources/state-of-social-connections-methodology-report" TargetMode="External"/><Relationship Id="rId67" Type="http://schemas.openxmlformats.org/officeDocument/2006/relationships/hyperlink" Target="https://doi.org/10.1037/dev0000117" TargetMode="External"/><Relationship Id="rId116" Type="http://schemas.openxmlformats.org/officeDocument/2006/relationships/header" Target="header2.xml"/><Relationship Id="rId20" Type="http://schemas.openxmlformats.org/officeDocument/2006/relationships/hyperlink" Target="https://doi.org/10.1017/S2045796023000677" TargetMode="External"/><Relationship Id="rId41" Type="http://schemas.openxmlformats.org/officeDocument/2006/relationships/hyperlink" Target="https://doi.org/10.1016/0191-8869(93)90182-3" TargetMode="External"/><Relationship Id="rId62" Type="http://schemas.openxmlformats.org/officeDocument/2006/relationships/hyperlink" Target="https://doi.org/10.1186/s12889-019-7741-x" TargetMode="External"/><Relationship Id="rId83" Type="http://schemas.openxmlformats.org/officeDocument/2006/relationships/hyperlink" Target="https://doi.org/10.1007/s10902-022-00553-y" TargetMode="External"/><Relationship Id="rId88" Type="http://schemas.openxmlformats.org/officeDocument/2006/relationships/hyperlink" Target="https://doi.org/10.1016/j.psychres.2021.114090" TargetMode="External"/><Relationship Id="rId111" Type="http://schemas.openxmlformats.org/officeDocument/2006/relationships/hyperlink" Target="https://doi.org/10.32872/cpe.7205" TargetMode="External"/><Relationship Id="rId15" Type="http://schemas.openxmlformats.org/officeDocument/2006/relationships/hyperlink" Target="https://doi.org/10.1027/1015-5759/a000699" TargetMode="External"/><Relationship Id="rId36" Type="http://schemas.openxmlformats.org/officeDocument/2006/relationships/hyperlink" Target="https://doi.org/10.1177/0164027506289723" TargetMode="External"/><Relationship Id="rId57" Type="http://schemas.openxmlformats.org/officeDocument/2006/relationships/hyperlink" Target="https://doi.org/10.1007/BF02289447" TargetMode="External"/><Relationship Id="rId106" Type="http://schemas.openxmlformats.org/officeDocument/2006/relationships/hyperlink" Target="https://doi.org/10.1136/heartjnl-2015-3087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BE68C-943E-425A-AF67-8C9E771C2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53</Pages>
  <Words>15635</Words>
  <Characters>89124</Characters>
  <Application>Microsoft Office Word</Application>
  <DocSecurity>0</DocSecurity>
  <Lines>742</Lines>
  <Paragraphs>209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 Louise Pomeroy</cp:lastModifiedBy>
  <cp:revision>72</cp:revision>
  <dcterms:created xsi:type="dcterms:W3CDTF">2024-01-25T17:58:00Z</dcterms:created>
  <dcterms:modified xsi:type="dcterms:W3CDTF">2024-01-25T19:19:00Z</dcterms:modified>
</cp:coreProperties>
</file>